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BodyText"/>
        <w:ind w:right="-7" w:firstLine="567"/>
        <w:jc w:val="right"/>
        <w:rPr>
          <w:rFonts w:ascii="GHEA Grapalat" w:hAnsi="GHEA Grapalat" w:cs="Sylfaen"/>
          <w:i/>
          <w:sz w:val="18"/>
        </w:rPr>
      </w:pPr>
      <w:r>
        <w:rPr>
          <w:rFonts w:ascii="GHEA Grapalat" w:hAnsi="GHEA Grapalat" w:cs="Sylfaen"/>
          <w:i/>
          <w:sz w:val="18"/>
        </w:rPr>
        <w:t xml:space="preserve">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BodyText"/>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6E5207" w:rsidRDefault="006E5207" w:rsidP="006E520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BodyText"/>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BodyTextIndent"/>
        <w:spacing w:after="0" w:line="240" w:lineRule="auto"/>
        <w:ind w:firstLine="720"/>
        <w:jc w:val="center"/>
        <w:rPr>
          <w:rFonts w:ascii="GHEA Grapalat" w:hAnsi="GHEA Grapalat" w:cs="Times New Roman"/>
          <w:sz w:val="20"/>
          <w:lang w:val="af-ZA"/>
        </w:rPr>
      </w:pPr>
      <w:r w:rsidRPr="00B7063D">
        <w:rPr>
          <w:rFonts w:ascii="GHEA Grapalat" w:hAnsi="GHEA Grapalat" w:cs="Times New Roman"/>
          <w:sz w:val="20"/>
          <w:lang w:val="af-ZA"/>
        </w:rPr>
        <w:t>20</w:t>
      </w:r>
      <w:r w:rsidR="00521ECD" w:rsidRPr="00B7063D">
        <w:rPr>
          <w:rFonts w:ascii="GHEA Grapalat" w:hAnsi="GHEA Grapalat" w:cs="Times New Roman"/>
          <w:sz w:val="20"/>
          <w:lang w:val="af-ZA"/>
        </w:rPr>
        <w:t>19</w:t>
      </w:r>
      <w:r w:rsidRPr="00B7063D">
        <w:rPr>
          <w:rFonts w:ascii="GHEA Grapalat" w:hAnsi="GHEA Grapalat" w:cs="Times New Roman"/>
          <w:sz w:val="20"/>
          <w:lang w:val="af-ZA"/>
        </w:rPr>
        <w:t xml:space="preserve"> թվականի «</w:t>
      </w:r>
      <w:r w:rsidR="00521ECD" w:rsidRPr="00B7063D">
        <w:rPr>
          <w:rFonts w:ascii="GHEA Grapalat" w:hAnsi="GHEA Grapalat" w:cs="Times New Roman"/>
          <w:sz w:val="20"/>
          <w:lang w:val="af-ZA"/>
        </w:rPr>
        <w:t>նոյեմբերի</w:t>
      </w:r>
      <w:r w:rsidRPr="00B7063D">
        <w:rPr>
          <w:rFonts w:ascii="GHEA Grapalat" w:hAnsi="GHEA Grapalat" w:cs="Times New Roman"/>
          <w:sz w:val="20"/>
          <w:lang w:val="af-ZA"/>
        </w:rPr>
        <w:t>»  «</w:t>
      </w:r>
      <w:r w:rsidR="004240EF" w:rsidRPr="00B7063D">
        <w:rPr>
          <w:rFonts w:ascii="GHEA Grapalat" w:hAnsi="GHEA Grapalat" w:cs="Times New Roman"/>
          <w:sz w:val="20"/>
          <w:lang w:val="af-ZA"/>
        </w:rPr>
        <w:t>28</w:t>
      </w:r>
      <w:r w:rsidR="00521ECD" w:rsidRPr="00B7063D">
        <w:rPr>
          <w:rFonts w:ascii="GHEA Grapalat" w:hAnsi="GHEA Grapalat" w:cs="Times New Roman"/>
          <w:sz w:val="20"/>
          <w:lang w:val="af-ZA"/>
        </w:rPr>
        <w:t xml:space="preserve"> </w:t>
      </w:r>
      <w:r w:rsidRPr="00B7063D">
        <w:rPr>
          <w:rFonts w:ascii="GHEA Grapalat" w:hAnsi="GHEA Grapalat" w:cs="Times New Roman"/>
          <w:sz w:val="20"/>
          <w:lang w:val="af-ZA"/>
        </w:rPr>
        <w:t>» «</w:t>
      </w:r>
      <w:r w:rsidR="00521ECD" w:rsidRPr="00B7063D">
        <w:rPr>
          <w:rFonts w:ascii="GHEA Grapalat" w:hAnsi="GHEA Grapalat" w:cs="Times New Roman"/>
          <w:sz w:val="20"/>
          <w:lang w:val="af-ZA"/>
        </w:rPr>
        <w:t>1</w:t>
      </w:r>
      <w:r w:rsidRPr="00B7063D">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521ECD" w:rsidRPr="0069073C">
        <w:rPr>
          <w:rFonts w:ascii="GHEA Grapalat" w:hAnsi="GHEA Grapalat" w:cs="Times New Roman"/>
          <w:i w:val="0"/>
          <w:sz w:val="20"/>
          <w:lang w:val="af-ZA"/>
        </w:rPr>
        <w:t>ԱՄՄՀՄԴ-ԳՀ</w:t>
      </w:r>
      <w:r w:rsidRPr="0069073C">
        <w:rPr>
          <w:rFonts w:ascii="GHEA Grapalat" w:hAnsi="GHEA Grapalat" w:cs="Times New Roman"/>
          <w:i w:val="0"/>
          <w:sz w:val="20"/>
          <w:lang w:val="af-ZA"/>
        </w:rPr>
        <w:t>ԱՊՁԲ</w:t>
      </w:r>
      <w:r w:rsidR="00521ECD" w:rsidRPr="0069073C">
        <w:rPr>
          <w:rFonts w:ascii="GHEA Grapalat" w:hAnsi="GHEA Grapalat" w:cs="Times New Roman"/>
          <w:i w:val="0"/>
          <w:sz w:val="20"/>
          <w:lang w:val="af-ZA"/>
        </w:rPr>
        <w:t>-19</w:t>
      </w:r>
      <w:r w:rsidRPr="0069073C">
        <w:rPr>
          <w:rFonts w:ascii="GHEA Grapalat" w:hAnsi="GHEA Grapalat" w:cs="Times New Roman"/>
          <w:i w:val="0"/>
          <w:sz w:val="20"/>
          <w:lang w:val="af-ZA"/>
        </w:rPr>
        <w:t>/</w:t>
      </w:r>
      <w:r w:rsidR="00521ECD" w:rsidRPr="0069073C">
        <w:rPr>
          <w:rFonts w:ascii="GHEA Grapalat" w:hAnsi="GHEA Grapalat" w:cs="Times New Roman"/>
          <w:i w:val="0"/>
          <w:sz w:val="20"/>
          <w:lang w:val="af-ZA"/>
        </w:rPr>
        <w:t>02</w:t>
      </w:r>
      <w:r>
        <w:rPr>
          <w:rFonts w:ascii="GHEA Grapalat" w:hAnsi="GHEA Grapalat" w:cs="Times New Roman"/>
          <w:sz w:val="20"/>
          <w:u w:val="single"/>
          <w:lang w:val="af-ZA"/>
        </w:rPr>
        <w:t xml:space="preserve">        </w:t>
      </w:r>
    </w:p>
    <w:p w:rsidR="006E5207" w:rsidRDefault="006E5207" w:rsidP="006E5207">
      <w:pPr>
        <w:pStyle w:val="BodyTextIndent"/>
        <w:spacing w:after="0" w:line="240" w:lineRule="auto"/>
        <w:ind w:firstLine="720"/>
        <w:rPr>
          <w:rFonts w:ascii="GHEA Grapalat" w:hAnsi="GHEA Grapalat" w:cs="Times New Roman"/>
          <w:sz w:val="20"/>
          <w:lang w:val="af-ZA"/>
        </w:rPr>
      </w:pPr>
    </w:p>
    <w:p w:rsidR="006E5207" w:rsidRDefault="006E5207" w:rsidP="006E5207">
      <w:pPr>
        <w:pStyle w:val="BodyTextIndent"/>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ՀՀ Արարատի մարզ,Մխչյանի Քրիստափոր Ալավերդյանի անվան միջնակարգ դպրոց 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ՀՀ Արարատի մարզ Մխչյան համայնք </w:t>
      </w:r>
      <w:r>
        <w:rPr>
          <w:rFonts w:ascii="GHEA Grapalat" w:hAnsi="GHEA Grapalat" w:cs="Times New Roman"/>
          <w:sz w:val="20"/>
          <w:lang w:val="af-ZA"/>
        </w:rPr>
        <w:t xml:space="preserve"> </w:t>
      </w:r>
      <w:r w:rsidR="00521ECD">
        <w:rPr>
          <w:rFonts w:ascii="GHEA Grapalat" w:hAnsi="GHEA Grapalat" w:cs="Times New Roman"/>
          <w:sz w:val="20"/>
          <w:lang w:val="af-ZA"/>
        </w:rPr>
        <w:t xml:space="preserve">Ք. Ալավերդյան </w:t>
      </w:r>
      <w:r w:rsidR="001713C1">
        <w:rPr>
          <w:rFonts w:ascii="GHEA Grapalat" w:hAnsi="GHEA Grapalat" w:cs="Times New Roman"/>
          <w:sz w:val="20"/>
          <w:lang w:val="af-ZA"/>
        </w:rPr>
        <w:t>38/1</w:t>
      </w:r>
      <w:r w:rsidR="00521ECD">
        <w:rPr>
          <w:rFonts w:ascii="GHEA Grapalat" w:hAnsi="GHEA Grapalat" w:cs="Times New Roman"/>
          <w:sz w:val="20"/>
          <w:lang w:val="af-ZA"/>
        </w:rPr>
        <w:t xml:space="preserve"> </w:t>
      </w:r>
      <w:r>
        <w:rPr>
          <w:rFonts w:ascii="GHEA Grapalat" w:hAnsi="GHEA Grapalat" w:cs="Times New Roman"/>
          <w:sz w:val="20"/>
          <w:lang w:val="af-ZA"/>
        </w:rPr>
        <w:t>հասցեում,</w:t>
      </w:r>
    </w:p>
    <w:p w:rsidR="006E5207" w:rsidRDefault="006E5207" w:rsidP="00521ECD">
      <w:pPr>
        <w:pStyle w:val="BodyTextIndent"/>
        <w:spacing w:after="0" w:line="240" w:lineRule="auto"/>
        <w:rPr>
          <w:rFonts w:ascii="GHEA Grapalat" w:hAnsi="GHEA Grapalat" w:cs="Times New Roman"/>
          <w:sz w:val="20"/>
          <w:lang w:val="af-ZA"/>
        </w:rPr>
      </w:pP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BodyTextIndent"/>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cs="Times New Roman"/>
          <w:sz w:val="20"/>
          <w:lang w:val="af-ZA"/>
        </w:rPr>
        <w:footnoteReference w:id="1"/>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521ECD">
        <w:rPr>
          <w:rFonts w:ascii="GHEA Grapalat" w:hAnsi="GHEA Grapalat" w:cs="Times New Roman"/>
          <w:sz w:val="20"/>
          <w:lang w:val="af-ZA"/>
        </w:rPr>
        <w:t>1</w:t>
      </w:r>
      <w:r w:rsidR="004240EF">
        <w:rPr>
          <w:rFonts w:ascii="GHEA Grapalat" w:hAnsi="GHEA Grapalat" w:cs="Times New Roman"/>
          <w:sz w:val="20"/>
          <w:lang w:val="af-ZA"/>
        </w:rPr>
        <w:t>1</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sidR="00521ECD">
        <w:rPr>
          <w:rFonts w:ascii="GHEA Grapalat" w:hAnsi="GHEA Grapalat" w:cs="Times New Roman"/>
          <w:sz w:val="20"/>
          <w:lang w:val="af-ZA"/>
        </w:rPr>
        <w:t>ՀՀ Արարատի մարզ Մխչյան համայնք,</w:t>
      </w:r>
      <w:r>
        <w:rPr>
          <w:rFonts w:ascii="GHEA Grapalat" w:hAnsi="GHEA Grapalat" w:cs="Times New Roman"/>
          <w:sz w:val="20"/>
          <w:lang w:val="af-ZA"/>
        </w:rPr>
        <w:t xml:space="preserve"> </w:t>
      </w:r>
      <w:r w:rsidR="00521ECD">
        <w:rPr>
          <w:rFonts w:ascii="GHEA Grapalat" w:hAnsi="GHEA Grapalat" w:cs="Times New Roman"/>
          <w:sz w:val="20"/>
          <w:lang w:val="af-ZA"/>
        </w:rPr>
        <w:t xml:space="preserve">Քրիստափոր Ալավերդյանի անվան միջնակարգ դպրոց ՊՈԱԿ </w:t>
      </w:r>
      <w:r w:rsidR="00B001A1">
        <w:rPr>
          <w:rFonts w:ascii="GHEA Grapalat" w:hAnsi="GHEA Grapalat" w:cs="Times New Roman"/>
          <w:sz w:val="20"/>
          <w:lang w:val="af-ZA"/>
        </w:rPr>
        <w:t xml:space="preserve">Ք. Ալավերդյան </w:t>
      </w:r>
      <w:r w:rsidR="001713C1">
        <w:rPr>
          <w:rFonts w:ascii="GHEA Grapalat" w:hAnsi="GHEA Grapalat" w:cs="Times New Roman"/>
          <w:sz w:val="20"/>
          <w:lang w:val="af-ZA"/>
        </w:rPr>
        <w:t>38/1</w:t>
      </w:r>
      <w:r w:rsidR="00B001A1">
        <w:rPr>
          <w:rFonts w:ascii="GHEA Grapalat" w:hAnsi="GHEA Grapalat" w:cs="Times New Roman"/>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4240EF">
        <w:rPr>
          <w:rFonts w:ascii="GHEA Grapalat" w:hAnsi="GHEA Grapalat" w:cs="Times New Roman"/>
          <w:sz w:val="20"/>
          <w:u w:val="single"/>
          <w:lang w:val="af-ZA"/>
        </w:rPr>
        <w:t>11</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BodyTextIndent"/>
        <w:spacing w:after="0" w:line="240" w:lineRule="auto"/>
        <w:ind w:firstLine="708"/>
        <w:rPr>
          <w:rFonts w:ascii="GHEA Grapalat" w:hAnsi="GHEA Grapalat" w:cs="Times New Roman"/>
          <w:sz w:val="20"/>
          <w:lang w:val="af-ZA"/>
        </w:rPr>
      </w:pPr>
      <w:r w:rsidRPr="00B7063D">
        <w:rPr>
          <w:rFonts w:ascii="GHEA Grapalat" w:hAnsi="GHEA Grapalat" w:cs="Times New Roman"/>
          <w:sz w:val="20"/>
          <w:lang w:val="af-ZA"/>
        </w:rPr>
        <w:t xml:space="preserve">Հայտերի բացումը տեղի կունենա </w:t>
      </w:r>
      <w:r w:rsidR="00521ECD" w:rsidRPr="00B7063D">
        <w:rPr>
          <w:rFonts w:ascii="GHEA Grapalat" w:hAnsi="GHEA Grapalat" w:cs="Times New Roman"/>
          <w:sz w:val="20"/>
          <w:lang w:val="af-ZA"/>
        </w:rPr>
        <w:t>ՀՀ Արարատի մարզ Մխչյան համայնք</w:t>
      </w:r>
      <w:r w:rsidR="00B001A1" w:rsidRPr="00B7063D">
        <w:rPr>
          <w:rFonts w:ascii="GHEA Grapalat" w:hAnsi="GHEA Grapalat" w:cs="Times New Roman"/>
          <w:sz w:val="20"/>
          <w:lang w:val="af-ZA"/>
        </w:rPr>
        <w:t xml:space="preserve"> </w:t>
      </w:r>
      <w:r w:rsidR="00521ECD" w:rsidRPr="00B7063D">
        <w:rPr>
          <w:rFonts w:ascii="GHEA Grapalat" w:hAnsi="GHEA Grapalat" w:cs="Times New Roman"/>
          <w:sz w:val="20"/>
          <w:lang w:val="af-ZA"/>
        </w:rPr>
        <w:t xml:space="preserve">, Քրիստափոր Ալավերդյանի անվան միջնակարգ դպրոց ՊՈԱԿ </w:t>
      </w:r>
      <w:r w:rsidR="00B001A1" w:rsidRPr="00B7063D">
        <w:rPr>
          <w:rFonts w:ascii="GHEA Grapalat" w:hAnsi="GHEA Grapalat" w:cs="Times New Roman"/>
          <w:sz w:val="20"/>
          <w:lang w:val="af-ZA"/>
        </w:rPr>
        <w:t xml:space="preserve">Ք. Ալավերդյան </w:t>
      </w:r>
      <w:r w:rsidR="001713C1" w:rsidRPr="00B7063D">
        <w:rPr>
          <w:rFonts w:ascii="GHEA Grapalat" w:hAnsi="GHEA Grapalat" w:cs="Times New Roman"/>
          <w:sz w:val="20"/>
          <w:lang w:val="af-ZA"/>
        </w:rPr>
        <w:t>38/1</w:t>
      </w:r>
      <w:r w:rsidR="00B001A1" w:rsidRPr="00B7063D">
        <w:rPr>
          <w:rFonts w:ascii="GHEA Grapalat" w:hAnsi="GHEA Grapalat" w:cs="Times New Roman"/>
          <w:sz w:val="20"/>
          <w:lang w:val="af-ZA"/>
        </w:rPr>
        <w:t xml:space="preserve"> </w:t>
      </w:r>
      <w:r w:rsidRPr="00B7063D">
        <w:rPr>
          <w:rFonts w:ascii="GHEA Grapalat" w:hAnsi="GHEA Grapalat" w:cs="Times New Roman"/>
          <w:sz w:val="20"/>
          <w:lang w:val="af-ZA"/>
        </w:rPr>
        <w:t xml:space="preserve">հասցեում,  « </w:t>
      </w:r>
      <w:r w:rsidR="00521ECD" w:rsidRPr="00B7063D">
        <w:rPr>
          <w:rFonts w:ascii="GHEA Grapalat" w:hAnsi="GHEA Grapalat" w:cs="Times New Roman"/>
          <w:sz w:val="20"/>
          <w:lang w:val="af-ZA"/>
        </w:rPr>
        <w:t>2019թ » «դեկտեմբերի» «</w:t>
      </w:r>
      <w:r w:rsidR="004240EF" w:rsidRPr="00B7063D">
        <w:rPr>
          <w:rFonts w:ascii="GHEA Grapalat" w:hAnsi="GHEA Grapalat" w:cs="Times New Roman"/>
          <w:sz w:val="20"/>
          <w:lang w:val="af-ZA"/>
        </w:rPr>
        <w:t>5</w:t>
      </w:r>
      <w:r w:rsidRPr="00B7063D">
        <w:rPr>
          <w:rFonts w:ascii="GHEA Grapalat" w:hAnsi="GHEA Grapalat" w:cs="Times New Roman"/>
          <w:sz w:val="20"/>
          <w:lang w:val="af-ZA"/>
        </w:rPr>
        <w:t>» -ին ժամը</w:t>
      </w:r>
      <w:r w:rsidR="00521ECD" w:rsidRPr="00B7063D">
        <w:rPr>
          <w:rFonts w:ascii="GHEA Grapalat" w:hAnsi="GHEA Grapalat" w:cs="Times New Roman"/>
          <w:sz w:val="20"/>
          <w:lang w:val="af-ZA"/>
        </w:rPr>
        <w:t xml:space="preserve"> 1</w:t>
      </w:r>
      <w:r w:rsidR="004240EF" w:rsidRPr="00B7063D">
        <w:rPr>
          <w:rFonts w:ascii="GHEA Grapalat" w:hAnsi="GHEA Grapalat" w:cs="Times New Roman"/>
          <w:sz w:val="20"/>
          <w:lang w:val="af-ZA"/>
        </w:rPr>
        <w:t>1</w:t>
      </w:r>
      <w:r w:rsidR="00521ECD" w:rsidRPr="00B7063D">
        <w:rPr>
          <w:rFonts w:ascii="GHEA Grapalat" w:hAnsi="GHEA Grapalat" w:cs="Times New Roman"/>
          <w:sz w:val="20"/>
          <w:lang w:val="af-ZA"/>
        </w:rPr>
        <w:t>;00</w:t>
      </w:r>
      <w:r w:rsidRPr="00B7063D">
        <w:rPr>
          <w:rFonts w:ascii="GHEA Grapalat" w:hAnsi="GHEA Grapalat" w:cs="Times New Roman"/>
          <w:sz w:val="20"/>
          <w:lang w:val="af-ZA"/>
        </w:rPr>
        <w:t>_-ի</w:t>
      </w:r>
      <w:r>
        <w:rPr>
          <w:rFonts w:ascii="GHEA Grapalat" w:hAnsi="GHEA Grapalat" w:cs="Times New Roman"/>
          <w:sz w:val="20"/>
          <w:lang w:val="af-ZA"/>
        </w:rPr>
        <w:t xml:space="preserve">ն։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Pr>
          <w:rFonts w:ascii="GHEA Grapalat" w:hAnsi="GHEA Grapalat" w:cs="Times New Roman"/>
          <w:sz w:val="20"/>
          <w:u w:val="single"/>
          <w:lang w:val="af-ZA"/>
        </w:rPr>
        <w:t>Հ.Հովհաննիսյան</w:t>
      </w:r>
      <w:r>
        <w:rPr>
          <w:rFonts w:ascii="GHEA Grapalat" w:hAnsi="GHEA Grapalat" w:cs="Times New Roman"/>
          <w:sz w:val="20"/>
          <w:lang w:val="af-ZA"/>
        </w:rPr>
        <w:t>-ին</w:t>
      </w:r>
    </w:p>
    <w:p w:rsidR="006E5207" w:rsidRDefault="006E5207" w:rsidP="006E5207">
      <w:pPr>
        <w:pStyle w:val="BodyTextIndent"/>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Default="00521ECD" w:rsidP="00521ECD">
      <w:pPr>
        <w:pStyle w:val="BodyTextIndent"/>
        <w:spacing w:after="0" w:line="240" w:lineRule="auto"/>
        <w:rPr>
          <w:rFonts w:ascii="GHEA Grapalat" w:hAnsi="GHEA Grapalat"/>
          <w:sz w:val="20"/>
          <w:szCs w:val="20"/>
          <w:u w:val="single"/>
          <w:lang w:val="af-ZA"/>
        </w:rPr>
      </w:pPr>
      <w:r>
        <w:rPr>
          <w:rFonts w:ascii="GHEA Grapalat" w:hAnsi="GHEA Grapalat"/>
          <w:sz w:val="20"/>
          <w:szCs w:val="20"/>
          <w:lang w:val="af-ZA"/>
        </w:rPr>
        <w:t xml:space="preserve">                                                    </w:t>
      </w:r>
      <w:r w:rsidRPr="00521ECD">
        <w:rPr>
          <w:rFonts w:ascii="GHEA Grapalat" w:hAnsi="GHEA Grapalat"/>
          <w:sz w:val="20"/>
          <w:szCs w:val="20"/>
          <w:lang w:val="af-ZA"/>
        </w:rPr>
        <w:t xml:space="preserve">Հեռախոս </w:t>
      </w:r>
      <w:r w:rsidRPr="00521ECD">
        <w:rPr>
          <w:rFonts w:ascii="GHEA Grapalat" w:hAnsi="GHEA Grapalat"/>
          <w:sz w:val="20"/>
          <w:szCs w:val="20"/>
          <w:u w:val="single"/>
          <w:lang w:val="af-ZA"/>
        </w:rPr>
        <w:t xml:space="preserve">093 </w:t>
      </w:r>
      <w:r>
        <w:rPr>
          <w:rFonts w:ascii="GHEA Grapalat" w:hAnsi="GHEA Grapalat"/>
          <w:sz w:val="20"/>
          <w:szCs w:val="20"/>
          <w:u w:val="single"/>
          <w:lang w:val="af-ZA"/>
        </w:rPr>
        <w:t>58-31-37</w:t>
      </w:r>
    </w:p>
    <w:p w:rsidR="00521ECD" w:rsidRPr="00521ECD" w:rsidRDefault="00521ECD" w:rsidP="00521ECD">
      <w:pPr>
        <w:pStyle w:val="BodyTextIndent"/>
        <w:spacing w:after="0" w:line="240" w:lineRule="auto"/>
        <w:jc w:val="center"/>
        <w:rPr>
          <w:rFonts w:ascii="GHEA Grapalat" w:hAnsi="GHEA Grapalat"/>
          <w:sz w:val="20"/>
          <w:szCs w:val="20"/>
          <w:lang w:val="af-ZA"/>
        </w:rPr>
      </w:pPr>
      <w:r w:rsidRPr="00521ECD">
        <w:rPr>
          <w:rFonts w:ascii="GHEA Grapalat" w:hAnsi="GHEA Grapalat"/>
          <w:sz w:val="20"/>
          <w:szCs w:val="20"/>
          <w:lang w:val="af-ZA"/>
        </w:rPr>
        <w:t xml:space="preserve">Էլ. փոստ </w:t>
      </w:r>
      <w:r w:rsidRPr="00521ECD">
        <w:rPr>
          <w:rFonts w:ascii="GHEA Grapalat" w:hAnsi="GHEA Grapalat"/>
          <w:lang w:val="hy-AM"/>
        </w:rPr>
        <w:t xml:space="preserve"> </w:t>
      </w:r>
      <w:hyperlink r:id="rId8" w:history="1">
        <w:r w:rsidRPr="00521ECD">
          <w:rPr>
            <w:rFonts w:ascii="GHEA Grapalat" w:hAnsi="GHEA Grapalat"/>
            <w:color w:val="0000FF"/>
            <w:sz w:val="20"/>
            <w:szCs w:val="20"/>
            <w:u w:val="single"/>
            <w:lang w:val="hy-AM"/>
          </w:rPr>
          <w:t>mkhchyan</w:t>
        </w:r>
        <w:r w:rsidRPr="00521ECD">
          <w:rPr>
            <w:rFonts w:ascii="GHEA Grapalat" w:hAnsi="GHEA Grapalat"/>
            <w:color w:val="0000FF"/>
            <w:sz w:val="20"/>
            <w:szCs w:val="20"/>
            <w:u w:val="single"/>
            <w:lang w:val="af-ZA"/>
          </w:rPr>
          <w:t>@schools.am</w:t>
        </w:r>
      </w:hyperlink>
    </w:p>
    <w:p w:rsidR="00521ECD" w:rsidRPr="00521ECD" w:rsidRDefault="00521ECD" w:rsidP="00521ECD">
      <w:pPr>
        <w:jc w:val="center"/>
        <w:rPr>
          <w:rFonts w:ascii="GHEA Grapalat" w:hAnsi="GHEA Grapalat" w:cs="Times Armenian"/>
          <w:sz w:val="20"/>
          <w:szCs w:val="20"/>
          <w:lang w:val="af-ZA"/>
        </w:rPr>
      </w:pPr>
      <w:r w:rsidRPr="00521ECD">
        <w:rPr>
          <w:rFonts w:ascii="GHEA Grapalat" w:hAnsi="GHEA Grapalat" w:cs="Times Armenian"/>
          <w:sz w:val="20"/>
          <w:szCs w:val="20"/>
          <w:lang w:val="af-ZA"/>
        </w:rPr>
        <w:t xml:space="preserve">Պատվիրատու   </w:t>
      </w:r>
      <w:r w:rsidRPr="00521ECD">
        <w:rPr>
          <w:rFonts w:ascii="GHEA Grapalat" w:hAnsi="GHEA Grapalat"/>
          <w:sz w:val="20"/>
          <w:szCs w:val="20"/>
          <w:lang w:val="af-ZA"/>
        </w:rPr>
        <w:t xml:space="preserve">&lt;&lt; Արարատի  մարզի </w:t>
      </w:r>
      <w:r w:rsidRPr="00521ECD">
        <w:rPr>
          <w:rFonts w:ascii="GHEA Grapalat" w:hAnsi="GHEA Grapalat" w:cs="Sylfaen"/>
          <w:sz w:val="20"/>
          <w:szCs w:val="20"/>
          <w:lang w:val="hy-AM"/>
        </w:rPr>
        <w:t>Մխչյանի</w:t>
      </w:r>
      <w:r w:rsidRPr="00521ECD">
        <w:rPr>
          <w:rFonts w:ascii="GHEA Grapalat" w:hAnsi="GHEA Grapalat" w:cs="Arial"/>
          <w:sz w:val="20"/>
          <w:szCs w:val="20"/>
          <w:lang w:val="hy-AM"/>
        </w:rPr>
        <w:t xml:space="preserve"> </w:t>
      </w:r>
      <w:r w:rsidRPr="00521ECD">
        <w:rPr>
          <w:rFonts w:ascii="GHEA Grapalat" w:hAnsi="GHEA Grapalat" w:cs="Sylfaen"/>
          <w:sz w:val="20"/>
          <w:szCs w:val="20"/>
          <w:lang w:val="hy-AM"/>
        </w:rPr>
        <w:t>Քրիստափոր</w:t>
      </w:r>
      <w:r w:rsidRPr="00521ECD">
        <w:rPr>
          <w:rFonts w:ascii="GHEA Grapalat" w:hAnsi="GHEA Grapalat" w:cs="Arial"/>
          <w:sz w:val="20"/>
          <w:szCs w:val="20"/>
          <w:lang w:val="hy-AM"/>
        </w:rPr>
        <w:t xml:space="preserve"> </w:t>
      </w:r>
      <w:r w:rsidRPr="00521ECD">
        <w:rPr>
          <w:rFonts w:ascii="GHEA Grapalat" w:hAnsi="GHEA Grapalat" w:cs="Sylfaen"/>
          <w:sz w:val="20"/>
          <w:szCs w:val="20"/>
          <w:lang w:val="hy-AM"/>
        </w:rPr>
        <w:t>Ալավերդյանի անվան միջնակարգ դպրոց</w:t>
      </w:r>
      <w:r w:rsidRPr="00521ECD">
        <w:rPr>
          <w:rFonts w:ascii="GHEA Grapalat" w:hAnsi="GHEA Grapalat" w:cs="Sylfaen"/>
          <w:sz w:val="20"/>
          <w:szCs w:val="20"/>
          <w:lang w:val="af-ZA"/>
        </w:rPr>
        <w:t>&gt;&gt;</w:t>
      </w:r>
      <w:r w:rsidRPr="00521ECD">
        <w:rPr>
          <w:rFonts w:ascii="GHEA Grapalat" w:hAnsi="GHEA Grapalat"/>
          <w:sz w:val="20"/>
          <w:szCs w:val="20"/>
          <w:lang w:val="af-ZA"/>
        </w:rPr>
        <w:t xml:space="preserve">  </w:t>
      </w:r>
      <w:r w:rsidRPr="00521ECD">
        <w:rPr>
          <w:rFonts w:ascii="GHEA Grapalat" w:hAnsi="GHEA Grapalat"/>
          <w:sz w:val="20"/>
          <w:szCs w:val="20"/>
          <w:lang w:val="ru-RU"/>
        </w:rPr>
        <w:t>Պ</w:t>
      </w:r>
      <w:r w:rsidRPr="00521ECD">
        <w:rPr>
          <w:rFonts w:ascii="GHEA Grapalat" w:hAnsi="GHEA Grapalat"/>
          <w:sz w:val="20"/>
          <w:szCs w:val="20"/>
          <w:lang w:val="af-ZA"/>
        </w:rPr>
        <w:t>ՈԱԿ</w:t>
      </w:r>
    </w:p>
    <w:p w:rsidR="006E5207" w:rsidRPr="00521ECD" w:rsidRDefault="006E5207" w:rsidP="00521ECD">
      <w:pPr>
        <w:pStyle w:val="BodyTextIndent"/>
        <w:spacing w:after="0" w:line="240" w:lineRule="auto"/>
        <w:ind w:firstLine="720"/>
        <w:jc w:val="center"/>
        <w:rPr>
          <w:rFonts w:ascii="GHEA Grapalat" w:hAnsi="GHEA Grapalat" w:cs="Sylfaen"/>
          <w:b/>
          <w:lang w:val="af-ZA"/>
        </w:rPr>
      </w:pPr>
    </w:p>
    <w:p w:rsidR="006E5207" w:rsidRDefault="006E5207" w:rsidP="006B258B">
      <w:pPr>
        <w:pStyle w:val="BodyText"/>
        <w:ind w:right="-7"/>
        <w:rPr>
          <w:rFonts w:ascii="GHEA Grapalat" w:hAnsi="GHEA Grapalat" w:cs="Sylfaen"/>
          <w:i/>
          <w:sz w:val="22"/>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proofErr w:type="gramStart"/>
      <w:r w:rsidRPr="006B258B">
        <w:rPr>
          <w:rFonts w:ascii="GHEA Grapalat" w:hAnsi="GHEA Grapalat"/>
          <w:sz w:val="20"/>
          <w:szCs w:val="20"/>
        </w:rPr>
        <w:t>1</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w:t>
      </w:r>
    </w:p>
    <w:p w:rsidR="006B258B" w:rsidRPr="006B258B" w:rsidRDefault="006B258B" w:rsidP="006B258B">
      <w:pPr>
        <w:ind w:left="938" w:right="783"/>
        <w:jc w:val="center"/>
        <w:rPr>
          <w:rFonts w:ascii="GHEA Grapalat" w:hAnsi="GHEA Grapalat"/>
          <w:sz w:val="20"/>
          <w:szCs w:val="20"/>
          <w:lang w:val="en-AU"/>
        </w:rPr>
      </w:pPr>
      <w:r w:rsidRPr="00B7063D">
        <w:rPr>
          <w:rFonts w:ascii="GHEA Grapalat" w:hAnsi="GHEA Grapalat"/>
          <w:sz w:val="20"/>
          <w:szCs w:val="20"/>
        </w:rPr>
        <w:t>2</w:t>
      </w:r>
      <w:r w:rsidR="004240EF" w:rsidRPr="00B7063D">
        <w:rPr>
          <w:rFonts w:ascii="GHEA Grapalat" w:hAnsi="GHEA Grapalat"/>
          <w:sz w:val="20"/>
          <w:szCs w:val="20"/>
        </w:rPr>
        <w:t>8</w:t>
      </w:r>
      <w:r w:rsidRPr="00B7063D">
        <w:rPr>
          <w:rFonts w:ascii="GHEA Grapalat" w:hAnsi="GHEA Grapalat"/>
          <w:sz w:val="20"/>
          <w:szCs w:val="20"/>
        </w:rPr>
        <w:t xml:space="preserve"> </w:t>
      </w:r>
      <w:proofErr w:type="gramStart"/>
      <w:r w:rsidRPr="00B7063D">
        <w:rPr>
          <w:rFonts w:ascii="GHEA Grapalat" w:hAnsi="GHEA Grapalat"/>
          <w:sz w:val="20"/>
          <w:szCs w:val="20"/>
        </w:rPr>
        <w:t xml:space="preserve">november </w:t>
      </w:r>
      <w:r w:rsidRPr="00B7063D">
        <w:rPr>
          <w:rFonts w:ascii="GHEA Grapalat" w:hAnsi="GHEA Grapalat"/>
          <w:sz w:val="20"/>
          <w:szCs w:val="20"/>
          <w:lang w:val="en-AU"/>
        </w:rPr>
        <w:t xml:space="preserve"> of</w:t>
      </w:r>
      <w:proofErr w:type="gramEnd"/>
      <w:r w:rsidRPr="00B7063D">
        <w:rPr>
          <w:rFonts w:ascii="GHEA Grapalat" w:hAnsi="GHEA Grapalat"/>
          <w:sz w:val="20"/>
          <w:szCs w:val="20"/>
          <w:lang w:val="en-AU"/>
        </w:rPr>
        <w:t xml:space="preserve"> 201</w:t>
      </w:r>
      <w:r w:rsidRPr="00B7063D">
        <w:rPr>
          <w:rFonts w:ascii="GHEA Grapalat" w:hAnsi="GHEA Grapalat"/>
          <w:sz w:val="20"/>
          <w:szCs w:val="20"/>
        </w:rPr>
        <w:t>9</w:t>
      </w:r>
      <w:r w:rsidRPr="00D45C73">
        <w:rPr>
          <w:rFonts w:ascii="GHEA Grapalat" w:hAnsi="GHEA Grapalat"/>
          <w:sz w:val="20"/>
          <w:szCs w:val="20"/>
        </w:rPr>
        <w:t xml:space="preserve"> </w:t>
      </w:r>
      <w:r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6B258B"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Pr="006B258B">
        <w:rPr>
          <w:rFonts w:ascii="GHEA Grapalat" w:hAnsi="GHEA Grapalat"/>
          <w:sz w:val="20"/>
          <w:szCs w:val="20"/>
        </w:rPr>
        <w:t>AMM</w:t>
      </w:r>
      <w:r w:rsidRPr="006B258B">
        <w:rPr>
          <w:rFonts w:ascii="GHEA Grapalat" w:hAnsi="GHEA Grapalat"/>
          <w:sz w:val="20"/>
          <w:szCs w:val="20"/>
          <w:lang w:val="hy-AM"/>
        </w:rPr>
        <w:t>H</w:t>
      </w:r>
      <w:r w:rsidRPr="006B258B">
        <w:rPr>
          <w:rFonts w:ascii="GHEA Grapalat" w:hAnsi="GHEA Grapalat"/>
          <w:sz w:val="20"/>
          <w:szCs w:val="20"/>
        </w:rPr>
        <w:t>MD-</w:t>
      </w:r>
      <w:r w:rsidRPr="006B258B">
        <w:rPr>
          <w:rFonts w:ascii="GHEA Grapalat" w:hAnsi="GHEA Grapalat"/>
          <w:sz w:val="20"/>
          <w:szCs w:val="20"/>
          <w:lang w:val="en-AU"/>
        </w:rPr>
        <w:t>GHAPDZB</w:t>
      </w:r>
      <w:r w:rsidRPr="006B258B">
        <w:rPr>
          <w:rFonts w:ascii="GHEA Grapalat" w:hAnsi="GHEA Grapalat"/>
          <w:sz w:val="20"/>
          <w:szCs w:val="20"/>
        </w:rPr>
        <w:t>-19/</w:t>
      </w:r>
      <w:r w:rsidRPr="00D45C73">
        <w:rPr>
          <w:rFonts w:ascii="GHEA Grapalat" w:hAnsi="GHEA Grapalat"/>
          <w:sz w:val="20"/>
          <w:szCs w:val="20"/>
        </w:rPr>
        <w:t>02</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Clien</w:t>
      </w:r>
      <w:r w:rsidR="00B7063D">
        <w:rPr>
          <w:rFonts w:ascii="GHEA Grapalat" w:hAnsi="GHEA Grapalat"/>
          <w:sz w:val="20"/>
          <w:szCs w:val="20"/>
          <w:lang w:val="en-AU"/>
        </w:rPr>
        <w:t>t: "Secondary School after Mkhch</w:t>
      </w:r>
      <w:r w:rsidRPr="006B258B">
        <w:rPr>
          <w:rFonts w:ascii="GHEA Grapalat" w:hAnsi="GHEA Grapalat"/>
          <w:sz w:val="20"/>
          <w:szCs w:val="20"/>
          <w:lang w:val="en-AU"/>
        </w:rPr>
        <w:t>yan Krist</w:t>
      </w:r>
      <w:r w:rsidR="00065381">
        <w:rPr>
          <w:rFonts w:ascii="GHEA Grapalat" w:hAnsi="GHEA Grapalat"/>
          <w:sz w:val="20"/>
          <w:szCs w:val="20"/>
          <w:lang w:val="en-AU"/>
        </w:rPr>
        <w:t>а</w:t>
      </w:r>
      <w:r w:rsidRPr="006B258B">
        <w:rPr>
          <w:rFonts w:ascii="GHEA Grapalat" w:hAnsi="GHEA Grapalat"/>
          <w:sz w:val="20"/>
          <w:szCs w:val="20"/>
          <w:lang w:val="en-AU"/>
        </w:rPr>
        <w:t xml:space="preserve">por Alaverdyan" of Ararat Marz, SNCO, which is located at Qr. Alaverdyan </w:t>
      </w:r>
      <w:r w:rsidR="001713C1">
        <w:rPr>
          <w:rFonts w:ascii="GHEA Grapalat" w:hAnsi="GHEA Grapalat"/>
          <w:sz w:val="20"/>
          <w:szCs w:val="20"/>
          <w:lang w:val="en-AU"/>
        </w:rPr>
        <w:t>38/1</w:t>
      </w:r>
      <w:r w:rsidRPr="006B258B">
        <w:rPr>
          <w:rFonts w:ascii="GHEA Grapalat" w:hAnsi="GHEA Grapalat"/>
          <w:sz w:val="20"/>
          <w:szCs w:val="20"/>
          <w:lang w:val="en-AU"/>
        </w:rPr>
        <w:t>, is located in Ararat region, G. Mkhchyan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Pr="00D45C73">
        <w:rPr>
          <w:rFonts w:ascii="GHEA Grapalat" w:hAnsi="GHEA Grapalat"/>
          <w:sz w:val="20"/>
          <w:szCs w:val="20"/>
        </w:rPr>
        <w:t>1</w:t>
      </w:r>
      <w:r w:rsidR="004240EF">
        <w:rPr>
          <w:rFonts w:ascii="GHEA Grapalat" w:hAnsi="GHEA Grapalat"/>
          <w:sz w:val="20"/>
          <w:szCs w:val="20"/>
        </w:rPr>
        <w:t>1</w:t>
      </w:r>
      <w:proofErr w:type="gramStart"/>
      <w:r w:rsidRPr="00D45C73">
        <w:rPr>
          <w:rFonts w:ascii="GHEA Grapalat" w:hAnsi="GHEA Grapalat"/>
          <w:sz w:val="20"/>
          <w:szCs w:val="20"/>
        </w:rPr>
        <w:t>;00</w:t>
      </w:r>
      <w:proofErr w:type="gramEnd"/>
      <w:r w:rsidRPr="006B258B">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6B258B">
        <w:rPr>
          <w:rFonts w:ascii="GHEA Grapalat" w:hAnsi="GHEA Grapalat"/>
          <w:sz w:val="20"/>
          <w:szCs w:val="20"/>
          <w:lang w:val="en-AU"/>
        </w:rPr>
        <w:t>of  on</w:t>
      </w:r>
      <w:proofErr w:type="gramEnd"/>
      <w:r w:rsidRPr="006B258B">
        <w:rPr>
          <w:rFonts w:ascii="GHEA Grapalat" w:hAnsi="GHEA Grapalat"/>
          <w:sz w:val="20"/>
          <w:szCs w:val="20"/>
          <w:lang w:val="en-AU"/>
        </w:rPr>
        <w:t xml:space="preserve">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Quotation queries must be submitted to Ararat marz. </w:t>
      </w:r>
      <w:proofErr w:type="gramStart"/>
      <w:r w:rsidRPr="006B258B">
        <w:rPr>
          <w:rFonts w:ascii="GHEA Grapalat" w:hAnsi="GHEA Grapalat"/>
          <w:sz w:val="20"/>
          <w:szCs w:val="20"/>
          <w:lang w:val="en-AU"/>
        </w:rPr>
        <w:t>wilaj</w:t>
      </w:r>
      <w:proofErr w:type="gramEnd"/>
      <w:r w:rsidRPr="006B258B">
        <w:rPr>
          <w:rFonts w:ascii="GHEA Grapalat" w:hAnsi="GHEA Grapalat"/>
          <w:sz w:val="20"/>
          <w:szCs w:val="20"/>
          <w:lang w:val="en-AU"/>
        </w:rPr>
        <w:t xml:space="preserve"> Mxchyan</w:t>
      </w:r>
      <w:r w:rsidR="00B001A1">
        <w:rPr>
          <w:rFonts w:ascii="GHEA Grapalat" w:hAnsi="GHEA Grapalat"/>
          <w:sz w:val="20"/>
          <w:szCs w:val="20"/>
          <w:lang w:val="en-AU"/>
        </w:rPr>
        <w:t xml:space="preserve">, </w:t>
      </w:r>
      <w:r w:rsidR="00B001A1" w:rsidRPr="006B258B">
        <w:rPr>
          <w:rFonts w:ascii="GHEA Grapalat" w:hAnsi="GHEA Grapalat"/>
          <w:sz w:val="20"/>
          <w:szCs w:val="20"/>
          <w:lang w:val="en-AU"/>
        </w:rPr>
        <w:t xml:space="preserve">Secondary School </w:t>
      </w:r>
      <w:r w:rsidR="00B001A1">
        <w:rPr>
          <w:rFonts w:ascii="GHEA Grapalat" w:hAnsi="GHEA Grapalat"/>
          <w:sz w:val="20"/>
          <w:szCs w:val="20"/>
          <w:lang w:val="en-AU"/>
        </w:rPr>
        <w:t xml:space="preserve">after </w:t>
      </w:r>
      <w:r w:rsidR="00B001A1" w:rsidRPr="006B258B">
        <w:rPr>
          <w:rFonts w:ascii="GHEA Grapalat" w:hAnsi="GHEA Grapalat"/>
          <w:sz w:val="20"/>
          <w:szCs w:val="20"/>
          <w:lang w:val="en-AU"/>
        </w:rPr>
        <w:t>Krist</w:t>
      </w:r>
      <w:r w:rsidR="00065381">
        <w:rPr>
          <w:rFonts w:ascii="GHEA Grapalat" w:hAnsi="GHEA Grapalat"/>
          <w:sz w:val="20"/>
          <w:szCs w:val="20"/>
          <w:lang w:val="en-AU"/>
        </w:rPr>
        <w:t>аp</w:t>
      </w:r>
      <w:r w:rsidR="00B001A1" w:rsidRPr="006B258B">
        <w:rPr>
          <w:rFonts w:ascii="GHEA Grapalat" w:hAnsi="GHEA Grapalat"/>
          <w:sz w:val="20"/>
          <w:szCs w:val="20"/>
          <w:lang w:val="en-AU"/>
        </w:rPr>
        <w:t xml:space="preserve">or Alaverdyan </w:t>
      </w:r>
      <w:r w:rsidRPr="006B258B">
        <w:rPr>
          <w:rFonts w:ascii="GHEA Grapalat" w:hAnsi="GHEA Grapalat"/>
          <w:sz w:val="20"/>
          <w:szCs w:val="20"/>
          <w:lang w:val="en-AU"/>
        </w:rPr>
        <w:t>Q. Alaverdyan S</w:t>
      </w:r>
      <w:r w:rsidR="001713C1">
        <w:rPr>
          <w:rFonts w:ascii="GHEA Grapalat" w:hAnsi="GHEA Grapalat"/>
          <w:sz w:val="20"/>
          <w:szCs w:val="20"/>
          <w:lang w:val="en-AU"/>
        </w:rPr>
        <w:t>treet 38/1</w:t>
      </w:r>
      <w:r w:rsidRPr="006B258B">
        <w:rPr>
          <w:rFonts w:ascii="GHEA Grapalat" w:hAnsi="GHEA Grapalat"/>
          <w:sz w:val="20"/>
          <w:szCs w:val="20"/>
          <w:lang w:val="en-AU"/>
        </w:rPr>
        <w:t xml:space="preserve">, in paper form till </w:t>
      </w:r>
      <w:r w:rsidRPr="00D45C73">
        <w:rPr>
          <w:rFonts w:ascii="GHEA Grapalat" w:hAnsi="GHEA Grapalat"/>
          <w:sz w:val="20"/>
          <w:szCs w:val="20"/>
        </w:rPr>
        <w:t>1</w:t>
      </w:r>
      <w:r w:rsidR="004240EF">
        <w:rPr>
          <w:rFonts w:ascii="GHEA Grapalat" w:hAnsi="GHEA Grapalat"/>
          <w:sz w:val="20"/>
          <w:szCs w:val="20"/>
        </w:rPr>
        <w:t>1</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B7063D">
        <w:rPr>
          <w:rFonts w:ascii="GHEA Grapalat" w:hAnsi="GHEA Grapalat"/>
          <w:sz w:val="20"/>
          <w:szCs w:val="20"/>
          <w:lang w:val="en-AU"/>
        </w:rPr>
        <w:t xml:space="preserve">Opening of bids will be held in Ararat marz of RA. </w:t>
      </w:r>
      <w:proofErr w:type="gramStart"/>
      <w:r w:rsidRPr="00B7063D">
        <w:rPr>
          <w:rFonts w:ascii="GHEA Grapalat" w:hAnsi="GHEA Grapalat"/>
          <w:sz w:val="20"/>
          <w:szCs w:val="20"/>
          <w:lang w:val="en-AU"/>
        </w:rPr>
        <w:t>Ararat marz.</w:t>
      </w:r>
      <w:proofErr w:type="gramEnd"/>
      <w:r w:rsidRPr="00B7063D">
        <w:rPr>
          <w:rFonts w:ascii="GHEA Grapalat" w:hAnsi="GHEA Grapalat"/>
          <w:sz w:val="20"/>
          <w:szCs w:val="20"/>
          <w:lang w:val="en-AU"/>
        </w:rPr>
        <w:t xml:space="preserve"> wilaj Mxchyan</w:t>
      </w:r>
      <w:r w:rsidR="00B001A1" w:rsidRPr="00B7063D">
        <w:rPr>
          <w:rFonts w:ascii="GHEA Grapalat" w:hAnsi="GHEA Grapalat"/>
          <w:sz w:val="20"/>
          <w:szCs w:val="20"/>
          <w:lang w:val="en-AU"/>
        </w:rPr>
        <w:t>, Secondary School after  Krist</w:t>
      </w:r>
      <w:r w:rsidR="00065381" w:rsidRPr="00B7063D">
        <w:rPr>
          <w:rFonts w:ascii="GHEA Grapalat" w:hAnsi="GHEA Grapalat"/>
          <w:sz w:val="20"/>
          <w:szCs w:val="20"/>
          <w:lang w:val="en-AU"/>
        </w:rPr>
        <w:t>аp</w:t>
      </w:r>
      <w:r w:rsidR="00B001A1" w:rsidRPr="00B7063D">
        <w:rPr>
          <w:rFonts w:ascii="GHEA Grapalat" w:hAnsi="GHEA Grapalat"/>
          <w:sz w:val="20"/>
          <w:szCs w:val="20"/>
          <w:lang w:val="en-AU"/>
        </w:rPr>
        <w:t>or Alaverdyan</w:t>
      </w:r>
      <w:r w:rsidRPr="00B7063D">
        <w:rPr>
          <w:rFonts w:ascii="GHEA Grapalat" w:hAnsi="GHEA Grapalat"/>
          <w:sz w:val="20"/>
          <w:szCs w:val="20"/>
          <w:lang w:val="en-AU"/>
        </w:rPr>
        <w:t xml:space="preserve"> Q.Alaverdyan Street, </w:t>
      </w:r>
      <w:r w:rsidR="001713C1" w:rsidRPr="00B7063D">
        <w:rPr>
          <w:rFonts w:ascii="GHEA Grapalat" w:hAnsi="GHEA Grapalat"/>
          <w:sz w:val="20"/>
          <w:szCs w:val="20"/>
          <w:lang w:val="en-AU"/>
        </w:rPr>
        <w:t>38/1</w:t>
      </w:r>
      <w:r w:rsidRPr="00B7063D">
        <w:rPr>
          <w:rFonts w:ascii="GHEA Grapalat" w:hAnsi="GHEA Grapalat"/>
          <w:sz w:val="20"/>
          <w:szCs w:val="20"/>
          <w:lang w:val="en-AU"/>
        </w:rPr>
        <w:t>, 201</w:t>
      </w:r>
      <w:r w:rsidRPr="00B7063D">
        <w:rPr>
          <w:rFonts w:ascii="GHEA Grapalat" w:hAnsi="GHEA Grapalat"/>
          <w:sz w:val="20"/>
          <w:szCs w:val="20"/>
        </w:rPr>
        <w:t>9</w:t>
      </w:r>
      <w:r w:rsidRPr="00B7063D">
        <w:rPr>
          <w:rFonts w:ascii="GHEA Grapalat" w:hAnsi="GHEA Grapalat"/>
          <w:sz w:val="20"/>
          <w:szCs w:val="20"/>
          <w:lang w:val="en-AU"/>
        </w:rPr>
        <w:t xml:space="preserve">» dektember </w:t>
      </w:r>
      <w:r w:rsidRPr="00B7063D">
        <w:rPr>
          <w:rFonts w:ascii="GHEA Grapalat" w:hAnsi="GHEA Grapalat"/>
          <w:sz w:val="20"/>
          <w:szCs w:val="20"/>
        </w:rPr>
        <w:t>0</w:t>
      </w:r>
      <w:r w:rsidR="004240EF" w:rsidRPr="00B7063D">
        <w:rPr>
          <w:rFonts w:ascii="GHEA Grapalat" w:hAnsi="GHEA Grapalat"/>
          <w:sz w:val="20"/>
          <w:szCs w:val="20"/>
        </w:rPr>
        <w:t>5</w:t>
      </w:r>
      <w:r w:rsidRPr="00B7063D">
        <w:rPr>
          <w:rFonts w:ascii="GHEA Grapalat" w:hAnsi="GHEA Grapalat"/>
          <w:sz w:val="20"/>
          <w:szCs w:val="20"/>
          <w:lang w:val="en-AU"/>
        </w:rPr>
        <w:t xml:space="preserve"> at </w:t>
      </w:r>
      <w:r w:rsidRPr="00B7063D">
        <w:rPr>
          <w:rFonts w:ascii="GHEA Grapalat" w:hAnsi="GHEA Grapalat"/>
          <w:sz w:val="20"/>
          <w:szCs w:val="20"/>
        </w:rPr>
        <w:t>1</w:t>
      </w:r>
      <w:r w:rsidR="004240EF" w:rsidRPr="00B7063D">
        <w:rPr>
          <w:rFonts w:ascii="GHEA Grapalat" w:hAnsi="GHEA Grapalat"/>
          <w:sz w:val="20"/>
          <w:szCs w:val="20"/>
        </w:rPr>
        <w:t>1</w:t>
      </w:r>
      <w:r w:rsidRPr="00B7063D">
        <w:rPr>
          <w:rFonts w:ascii="GHEA Grapalat" w:hAnsi="GHEA Grapalat"/>
          <w:sz w:val="20"/>
          <w:szCs w:val="20"/>
        </w:rPr>
        <w:t>;00</w:t>
      </w:r>
    </w:p>
    <w:p w:rsidR="006B258B" w:rsidRPr="006B258B" w:rsidRDefault="00B001A1" w:rsidP="00B001A1">
      <w:pPr>
        <w:jc w:val="both"/>
        <w:rPr>
          <w:rFonts w:ascii="GHEA Grapalat" w:hAnsi="GHEA Grapalat"/>
          <w:sz w:val="20"/>
          <w:szCs w:val="20"/>
          <w:lang w:val="en-AU"/>
        </w:rPr>
      </w:pPr>
      <w:r w:rsidRPr="00B001A1">
        <w:rPr>
          <w:rFonts w:ascii="GHEA Grapalat" w:hAnsi="GHEA Grapalat"/>
          <w:sz w:val="20"/>
          <w:szCs w:val="20"/>
        </w:rPr>
        <w:t xml:space="preserve">    </w:t>
      </w:r>
      <w:r w:rsidR="006B258B"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6B258B">
            <w:rPr>
              <w:rFonts w:ascii="GHEA Grapalat" w:hAnsi="GHEA Grapalat"/>
              <w:sz w:val="20"/>
              <w:szCs w:val="20"/>
              <w:lang w:val="en-AU"/>
            </w:rPr>
            <w:t>Yerevan</w:t>
          </w:r>
        </w:smartTag>
      </w:smartTag>
      <w:r w:rsidR="006B258B" w:rsidRPr="006B258B">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6B258B">
            <w:rPr>
              <w:rFonts w:ascii="GHEA Grapalat" w:hAnsi="GHEA Grapalat"/>
              <w:sz w:val="20"/>
              <w:szCs w:val="20"/>
              <w:lang w:val="en-AU"/>
            </w:rPr>
            <w:t>Republic</w:t>
          </w:r>
        </w:smartTag>
        <w:r w:rsidR="006B258B" w:rsidRPr="006B258B">
          <w:rPr>
            <w:rFonts w:ascii="GHEA Grapalat" w:hAnsi="GHEA Grapalat"/>
            <w:sz w:val="20"/>
            <w:szCs w:val="20"/>
            <w:lang w:val="en-AU"/>
          </w:rPr>
          <w:t xml:space="preserve"> of </w:t>
        </w:r>
        <w:smartTag w:uri="urn:schemas-microsoft-com:office:smarttags" w:element="PlaceName">
          <w:r w:rsidR="006B258B" w:rsidRPr="006B258B">
            <w:rPr>
              <w:rFonts w:ascii="GHEA Grapalat" w:hAnsi="GHEA Grapalat"/>
              <w:sz w:val="20"/>
              <w:szCs w:val="20"/>
              <w:lang w:val="en-AU"/>
            </w:rPr>
            <w:t>Armenia</w:t>
          </w:r>
        </w:smartTag>
      </w:smartTag>
      <w:r w:rsidR="006B258B"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Pr="00D45C73">
        <w:rPr>
          <w:rFonts w:ascii="GHEA Grapalat" w:hAnsi="GHEA Grapalat"/>
          <w:sz w:val="20"/>
          <w:szCs w:val="20"/>
        </w:rPr>
        <w:t>H.Hovhannisyan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r w:rsidRPr="00D45C73">
        <w:rPr>
          <w:rFonts w:ascii="GHEA Grapalat" w:hAnsi="GHEA Grapalat"/>
          <w:sz w:val="20"/>
          <w:szCs w:val="20"/>
        </w:rPr>
        <w:t xml:space="preserve"> </w:t>
      </w:r>
    </w:p>
    <w:p w:rsidR="006B258B" w:rsidRPr="006B258B" w:rsidRDefault="006B258B" w:rsidP="006B258B">
      <w:pPr>
        <w:ind w:left="1404" w:firstLine="720"/>
        <w:jc w:val="both"/>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 xml:space="preserve">Phone </w:t>
      </w:r>
      <w:proofErr w:type="gramStart"/>
      <w:r w:rsidRPr="006B258B">
        <w:rPr>
          <w:rFonts w:ascii="GHEA Grapalat" w:hAnsi="GHEA Grapalat"/>
          <w:sz w:val="20"/>
          <w:szCs w:val="20"/>
          <w:lang w:val="en-AU"/>
        </w:rPr>
        <w:t xml:space="preserve">093 </w:t>
      </w:r>
      <w:r w:rsidRPr="00D45C73">
        <w:rPr>
          <w:rFonts w:ascii="GHEA Grapalat" w:hAnsi="GHEA Grapalat"/>
          <w:sz w:val="20"/>
          <w:szCs w:val="20"/>
        </w:rPr>
        <w:t xml:space="preserve"> 58</w:t>
      </w:r>
      <w:proofErr w:type="gramEnd"/>
      <w:r w:rsidRPr="00D45C73">
        <w:rPr>
          <w:rFonts w:ascii="GHEA Grapalat" w:hAnsi="GHEA Grapalat"/>
          <w:sz w:val="20"/>
          <w:szCs w:val="20"/>
        </w:rPr>
        <w:t>-31-37</w:t>
      </w:r>
    </w:p>
    <w:p w:rsidR="006B258B" w:rsidRPr="006B258B" w:rsidRDefault="006B258B" w:rsidP="006B258B">
      <w:pPr>
        <w:ind w:firstLine="720"/>
        <w:jc w:val="center"/>
        <w:rPr>
          <w:rFonts w:ascii="GHEA Grapalat" w:hAnsi="GHEA Grapalat"/>
          <w:sz w:val="20"/>
          <w:szCs w:val="20"/>
        </w:rPr>
      </w:pPr>
      <w:r w:rsidRPr="006B258B">
        <w:rPr>
          <w:rFonts w:ascii="GHEA Grapalat" w:hAnsi="GHEA Grapalat"/>
          <w:sz w:val="20"/>
          <w:szCs w:val="20"/>
          <w:lang w:val="en-AU"/>
        </w:rPr>
        <w:t>Em</w:t>
      </w:r>
      <w:r w:rsidR="00D45C73">
        <w:rPr>
          <w:rFonts w:ascii="GHEA Grapalat" w:hAnsi="GHEA Grapalat"/>
          <w:sz w:val="20"/>
          <w:szCs w:val="20"/>
          <w:lang w:val="en-AU"/>
        </w:rPr>
        <w:t xml:space="preserve">ail mail: </w:t>
      </w:r>
      <w:r w:rsidRPr="006B258B">
        <w:rPr>
          <w:rFonts w:ascii="GHEA Grapalat" w:hAnsi="GHEA Grapalat"/>
          <w:sz w:val="20"/>
          <w:szCs w:val="20"/>
          <w:lang w:val="en-AU"/>
        </w:rPr>
        <w:t xml:space="preserve"> mkhchyan@schools.am</w:t>
      </w:r>
    </w:p>
    <w:p w:rsidR="006B258B" w:rsidRPr="006B258B" w:rsidRDefault="006B258B" w:rsidP="006B258B">
      <w:pPr>
        <w:ind w:firstLine="360"/>
        <w:jc w:val="center"/>
        <w:rPr>
          <w:rFonts w:ascii="GHEA Grapalat" w:hAnsi="GHEA Grapalat"/>
          <w:sz w:val="20"/>
          <w:szCs w:val="20"/>
          <w:lang w:val="af-ZA"/>
        </w:rPr>
      </w:pPr>
      <w:r w:rsidRPr="006B258B">
        <w:rPr>
          <w:rFonts w:ascii="GHEA Grapalat" w:hAnsi="GHEA Grapalat"/>
          <w:sz w:val="20"/>
          <w:szCs w:val="20"/>
          <w:lang w:val="en-AU"/>
        </w:rPr>
        <w:t>Client &lt;&lt; Mkhchyan Secondary School after Christopher Alaverdyan &gt;&gt; SNCO</w:t>
      </w:r>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FA1819" w:rsidRDefault="006B258B" w:rsidP="006B258B">
      <w:pPr>
        <w:spacing w:after="120"/>
        <w:ind w:right="-7" w:firstLine="567"/>
        <w:jc w:val="right"/>
        <w:rPr>
          <w:rFonts w:ascii="GHEA Grapalat" w:hAnsi="GHEA Grapalat" w:cs="Sylfaen"/>
          <w:i/>
          <w:sz w:val="20"/>
          <w:szCs w:val="20"/>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18201B"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утвержден решением </w:t>
      </w:r>
      <w:r w:rsidR="00065381" w:rsidRPr="006B258B">
        <w:rPr>
          <w:rFonts w:ascii="GHEA Grapalat" w:hAnsi="GHEA Grapalat"/>
          <w:sz w:val="20"/>
          <w:szCs w:val="20"/>
        </w:rPr>
        <w:t>N</w:t>
      </w:r>
      <w:r w:rsidR="00065381" w:rsidRPr="00065381">
        <w:rPr>
          <w:rFonts w:ascii="GHEA Grapalat" w:hAnsi="GHEA Grapalat"/>
          <w:sz w:val="20"/>
          <w:szCs w:val="20"/>
          <w:lang w:val="ru-RU"/>
        </w:rPr>
        <w:t xml:space="preserve"> 1 </w:t>
      </w:r>
      <w:r w:rsidRPr="006B258B">
        <w:rPr>
          <w:rFonts w:ascii="GHEA Grapalat" w:hAnsi="GHEA Grapalat"/>
          <w:sz w:val="20"/>
          <w:szCs w:val="20"/>
          <w:lang w:val="ru-RU"/>
        </w:rPr>
        <w:t xml:space="preserve">Комиссии </w:t>
      </w:r>
    </w:p>
    <w:p w:rsidR="006B258B" w:rsidRPr="00B7063D" w:rsidRDefault="006B258B" w:rsidP="006B258B">
      <w:pPr>
        <w:ind w:left="142" w:right="139"/>
        <w:jc w:val="center"/>
        <w:rPr>
          <w:rFonts w:ascii="GHEA Grapalat" w:hAnsi="GHEA Grapalat"/>
          <w:sz w:val="20"/>
          <w:szCs w:val="20"/>
          <w:lang w:val="ru-RU"/>
        </w:rPr>
      </w:pPr>
      <w:r w:rsidRPr="00B7063D">
        <w:rPr>
          <w:rFonts w:ascii="GHEA Grapalat" w:hAnsi="GHEA Grapalat"/>
          <w:sz w:val="20"/>
          <w:szCs w:val="20"/>
          <w:lang w:val="ru-RU"/>
        </w:rPr>
        <w:t>по запрос</w:t>
      </w:r>
      <w:r w:rsidR="00065381" w:rsidRPr="00B7063D">
        <w:rPr>
          <w:rFonts w:ascii="GHEA Grapalat" w:hAnsi="GHEA Grapalat"/>
          <w:sz w:val="20"/>
          <w:szCs w:val="20"/>
          <w:lang w:val="ru-RU"/>
        </w:rPr>
        <w:t>е</w:t>
      </w:r>
      <w:r w:rsidRPr="00B7063D">
        <w:rPr>
          <w:rFonts w:ascii="GHEA Grapalat" w:hAnsi="GHEA Grapalat"/>
          <w:sz w:val="20"/>
          <w:szCs w:val="20"/>
          <w:lang w:val="ru-RU"/>
        </w:rPr>
        <w:t xml:space="preserve"> котировок от </w:t>
      </w:r>
      <w:r w:rsidR="004240EF" w:rsidRPr="00B7063D">
        <w:rPr>
          <w:rFonts w:ascii="GHEA Grapalat" w:hAnsi="GHEA Grapalat"/>
          <w:sz w:val="20"/>
          <w:szCs w:val="20"/>
          <w:lang w:val="ru-RU"/>
        </w:rPr>
        <w:t xml:space="preserve">28 </w:t>
      </w:r>
      <w:r w:rsidRPr="00B7063D">
        <w:rPr>
          <w:rFonts w:ascii="GHEA Grapalat" w:hAnsi="GHEA Grapalat"/>
          <w:sz w:val="20"/>
          <w:szCs w:val="20"/>
          <w:lang w:val="ru-RU"/>
        </w:rPr>
        <w:t xml:space="preserve">ноября 2019  года </w:t>
      </w:r>
    </w:p>
    <w:p w:rsidR="006B258B" w:rsidRPr="006B258B" w:rsidRDefault="006B258B" w:rsidP="006B258B">
      <w:pPr>
        <w:ind w:firstLine="720"/>
        <w:jc w:val="center"/>
        <w:rPr>
          <w:rFonts w:ascii="GHEA Grapalat" w:hAnsi="GHEA Grapalat"/>
          <w:sz w:val="20"/>
          <w:szCs w:val="20"/>
          <w:lang w:val="ru-RU"/>
        </w:rPr>
      </w:pPr>
      <w:r w:rsidRPr="00B7063D">
        <w:rPr>
          <w:rFonts w:ascii="GHEA Grapalat" w:hAnsi="GHEA Grapalat"/>
          <w:sz w:val="20"/>
          <w:szCs w:val="20"/>
          <w:lang w:val="ru-RU"/>
        </w:rPr>
        <w:t>Код запроса котировок  А</w:t>
      </w:r>
      <w:r w:rsidRPr="00B7063D">
        <w:rPr>
          <w:rFonts w:ascii="GHEA Grapalat" w:hAnsi="GHEA Grapalat"/>
          <w:sz w:val="20"/>
          <w:szCs w:val="20"/>
        </w:rPr>
        <w:t>MMHMD</w:t>
      </w:r>
      <w:r w:rsidRPr="00B7063D">
        <w:rPr>
          <w:rFonts w:ascii="GHEA Grapalat" w:hAnsi="GHEA Grapalat"/>
          <w:sz w:val="20"/>
          <w:szCs w:val="20"/>
          <w:lang w:val="ru-RU"/>
        </w:rPr>
        <w:t>-</w:t>
      </w:r>
      <w:r w:rsidRPr="00B7063D">
        <w:rPr>
          <w:rFonts w:ascii="GHEA Grapalat" w:hAnsi="GHEA Grapalat"/>
          <w:sz w:val="20"/>
          <w:szCs w:val="20"/>
          <w:lang w:val="en-AU"/>
        </w:rPr>
        <w:t>GHAPDZB</w:t>
      </w:r>
      <w:r w:rsidRPr="00B7063D">
        <w:rPr>
          <w:rFonts w:ascii="GHEA Grapalat" w:hAnsi="GHEA Grapalat"/>
          <w:sz w:val="20"/>
          <w:szCs w:val="20"/>
          <w:lang w:val="ru-RU"/>
        </w:rPr>
        <w:t>-19/02</w:t>
      </w:r>
    </w:p>
    <w:p w:rsidR="006B258B" w:rsidRPr="00D45C73" w:rsidRDefault="006B258B" w:rsidP="006B258B">
      <w:pPr>
        <w:spacing w:after="160"/>
        <w:ind w:firstLine="567"/>
        <w:jc w:val="both"/>
        <w:rPr>
          <w:rFonts w:ascii="GHEA Grapalat" w:hAnsi="GHEA Grapalat"/>
          <w:sz w:val="20"/>
          <w:szCs w:val="20"/>
          <w:lang w:val="ru-RU"/>
        </w:rPr>
      </w:pPr>
    </w:p>
    <w:p w:rsidR="006B258B" w:rsidRPr="00D45C73" w:rsidRDefault="006B258B" w:rsidP="006B258B">
      <w:pPr>
        <w:spacing w:after="160"/>
        <w:ind w:firstLine="567"/>
        <w:jc w:val="both"/>
        <w:rPr>
          <w:rFonts w:ascii="GHEA Grapalat" w:hAnsi="GHEA Grapalat"/>
          <w:sz w:val="20"/>
          <w:szCs w:val="20"/>
          <w:lang w:val="ru-RU"/>
        </w:rPr>
      </w:pPr>
      <w:r w:rsidRPr="00D45C73">
        <w:rPr>
          <w:rFonts w:ascii="GHEA Grapalat" w:hAnsi="GHEA Grapalat"/>
          <w:sz w:val="20"/>
          <w:szCs w:val="20"/>
          <w:lang w:val="ru-RU"/>
        </w:rPr>
        <w:t xml:space="preserve">Клиент: «Средняя школа </w:t>
      </w:r>
      <w:r w:rsidRPr="006B258B">
        <w:rPr>
          <w:rFonts w:ascii="GHEA Grapalat" w:hAnsi="GHEA Grapalat"/>
          <w:sz w:val="20"/>
          <w:szCs w:val="20"/>
          <w:lang w:val="ru-RU"/>
        </w:rPr>
        <w:t xml:space="preserve"> Мхчяна </w:t>
      </w:r>
      <w:r w:rsidR="00B001A1">
        <w:rPr>
          <w:rFonts w:ascii="GHEA Grapalat" w:hAnsi="GHEA Grapalat"/>
          <w:sz w:val="20"/>
          <w:szCs w:val="20"/>
          <w:lang w:val="ru-RU"/>
        </w:rPr>
        <w:t xml:space="preserve">имени </w:t>
      </w:r>
      <w:r w:rsidR="00065381">
        <w:rPr>
          <w:rFonts w:ascii="GHEA Grapalat" w:hAnsi="GHEA Grapalat"/>
          <w:sz w:val="20"/>
          <w:szCs w:val="20"/>
          <w:lang w:val="ru-RU"/>
        </w:rPr>
        <w:t>Кристо</w:t>
      </w:r>
      <w:r w:rsidR="00065381" w:rsidRPr="00065381">
        <w:rPr>
          <w:rFonts w:ascii="GHEA Grapalat" w:hAnsi="GHEA Grapalat"/>
          <w:sz w:val="20"/>
          <w:szCs w:val="20"/>
          <w:lang w:val="ru-RU"/>
        </w:rPr>
        <w:t>по</w:t>
      </w:r>
      <w:r w:rsidRPr="006B258B">
        <w:rPr>
          <w:rFonts w:ascii="GHEA Grapalat" w:hAnsi="GHEA Grapalat"/>
          <w:sz w:val="20"/>
          <w:szCs w:val="20"/>
          <w:lang w:val="ru-RU"/>
        </w:rPr>
        <w:t>р Алавердян» ГНКО</w:t>
      </w:r>
      <w:r w:rsidRPr="00D45C73">
        <w:rPr>
          <w:rFonts w:ascii="GHEA Grapalat" w:hAnsi="GHEA Grapalat"/>
          <w:sz w:val="20"/>
          <w:szCs w:val="20"/>
          <w:lang w:val="ru-RU"/>
        </w:rPr>
        <w:t xml:space="preserve"> </w:t>
      </w:r>
      <w:r w:rsidRPr="006B258B">
        <w:rPr>
          <w:rFonts w:ascii="GHEA Grapalat" w:hAnsi="GHEA Grapalat"/>
          <w:sz w:val="20"/>
          <w:szCs w:val="20"/>
          <w:lang w:val="ru-RU"/>
        </w:rPr>
        <w:t>Араратского марза,</w:t>
      </w:r>
      <w:r w:rsidRPr="00D45C73">
        <w:rPr>
          <w:rFonts w:ascii="GHEA Grapalat" w:hAnsi="GHEA Grapalat"/>
          <w:sz w:val="20"/>
          <w:szCs w:val="20"/>
          <w:lang w:val="ru-RU"/>
        </w:rPr>
        <w:t>РА,</w:t>
      </w:r>
      <w:r w:rsidRPr="006B258B">
        <w:rPr>
          <w:rFonts w:ascii="GHEA Grapalat" w:hAnsi="GHEA Grapalat"/>
          <w:sz w:val="20"/>
          <w:szCs w:val="20"/>
          <w:lang w:val="ru-RU"/>
        </w:rPr>
        <w:t xml:space="preserve"> ра</w:t>
      </w:r>
      <w:r w:rsidRPr="00D45C73">
        <w:rPr>
          <w:rFonts w:ascii="GHEA Grapalat" w:hAnsi="GHEA Grapalat"/>
          <w:sz w:val="20"/>
          <w:szCs w:val="20"/>
          <w:lang w:val="ru-RU"/>
        </w:rPr>
        <w:t>сположена в Араратском районе РА, о</w:t>
      </w:r>
      <w:r w:rsidRPr="006B258B">
        <w:rPr>
          <w:rFonts w:ascii="GHEA Grapalat" w:hAnsi="GHEA Grapalat"/>
          <w:sz w:val="20"/>
          <w:szCs w:val="20"/>
          <w:lang w:val="ru-RU"/>
        </w:rPr>
        <w:t xml:space="preserve">. Мхчян </w:t>
      </w:r>
      <w:r w:rsidRPr="00D45C73">
        <w:rPr>
          <w:rFonts w:ascii="GHEA Grapalat" w:hAnsi="GHEA Grapalat"/>
          <w:sz w:val="20"/>
          <w:szCs w:val="20"/>
          <w:lang w:val="ru-RU"/>
        </w:rPr>
        <w:t xml:space="preserve">улица </w:t>
      </w:r>
      <w:r w:rsidRPr="006B258B">
        <w:rPr>
          <w:rFonts w:ascii="GHEA Grapalat" w:hAnsi="GHEA Grapalat"/>
          <w:sz w:val="20"/>
          <w:szCs w:val="20"/>
          <w:lang w:val="hy-AM"/>
        </w:rPr>
        <w:t>Кр.</w:t>
      </w:r>
      <w:r w:rsidR="001713C1">
        <w:rPr>
          <w:rFonts w:ascii="GHEA Grapalat" w:hAnsi="GHEA Grapalat"/>
          <w:sz w:val="20"/>
          <w:szCs w:val="20"/>
          <w:lang w:val="ru-RU"/>
        </w:rPr>
        <w:t xml:space="preserve"> Алавердян </w:t>
      </w:r>
      <w:r w:rsidR="001713C1" w:rsidRPr="001713C1">
        <w:rPr>
          <w:rFonts w:ascii="GHEA Grapalat" w:hAnsi="GHEA Grapalat"/>
          <w:sz w:val="20"/>
          <w:szCs w:val="20"/>
          <w:lang w:val="ru-RU"/>
        </w:rPr>
        <w:t>38/1</w:t>
      </w:r>
      <w:r w:rsidRPr="00D45C73">
        <w:rPr>
          <w:rFonts w:ascii="GHEA Grapalat" w:hAnsi="GHEA Grapalat"/>
          <w:sz w:val="20"/>
          <w:szCs w:val="20"/>
          <w:lang w:val="ru-RU"/>
        </w:rPr>
        <w:t xml:space="preserve"> </w:t>
      </w:r>
      <w:r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Pr="006B258B">
        <w:rPr>
          <w:rFonts w:ascii="GHEA Grapalat" w:hAnsi="GHEA Grapalat"/>
          <w:sz w:val="20"/>
          <w:szCs w:val="20"/>
          <w:lang w:val="ru-RU"/>
        </w:rPr>
        <w:t>, которая реализуется в один этап.</w:t>
      </w:r>
    </w:p>
    <w:p w:rsidR="006B258B" w:rsidRPr="006B258B" w:rsidRDefault="006B258B" w:rsidP="006B258B">
      <w:pPr>
        <w:spacing w:after="160"/>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с даты публикации этого объявления в </w:t>
      </w:r>
      <w:r w:rsidR="00065381" w:rsidRPr="00065381">
        <w:rPr>
          <w:rFonts w:ascii="GHEA Grapalat" w:hAnsi="GHEA Grapalat"/>
          <w:sz w:val="20"/>
          <w:szCs w:val="20"/>
          <w:lang w:val="ru-RU"/>
        </w:rPr>
        <w:t>1</w:t>
      </w:r>
      <w:r w:rsidR="004240EF" w:rsidRPr="004240EF">
        <w:rPr>
          <w:rFonts w:ascii="GHEA Grapalat" w:hAnsi="GHEA Grapalat"/>
          <w:sz w:val="20"/>
          <w:szCs w:val="20"/>
          <w:lang w:val="ru-RU"/>
        </w:rPr>
        <w:t>1</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Котировочные запросы должны быть представлены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Pr="006B258B">
        <w:rPr>
          <w:rFonts w:ascii="GHEA Grapalat" w:hAnsi="GHEA Grapalat"/>
          <w:sz w:val="20"/>
          <w:szCs w:val="20"/>
          <w:lang w:val="hy-AM"/>
        </w:rPr>
        <w:t>с</w:t>
      </w:r>
      <w:r w:rsidRPr="006B258B">
        <w:rPr>
          <w:rFonts w:ascii="GHEA Grapalat" w:hAnsi="GHEA Grapalat"/>
          <w:sz w:val="20"/>
          <w:szCs w:val="20"/>
          <w:lang w:val="ru-RU"/>
        </w:rPr>
        <w:t>. Мхчян.</w:t>
      </w:r>
      <w:r w:rsidR="00B001A1" w:rsidRPr="00B001A1">
        <w:rPr>
          <w:rFonts w:ascii="GHEA Grapalat" w:hAnsi="GHEA Grapalat"/>
          <w:sz w:val="20"/>
          <w:szCs w:val="20"/>
          <w:lang w:val="ru-RU"/>
        </w:rPr>
        <w:t xml:space="preserve"> </w:t>
      </w:r>
      <w:r w:rsidR="00B001A1" w:rsidRPr="00D45C73">
        <w:rPr>
          <w:rFonts w:ascii="GHEA Grapalat" w:hAnsi="GHEA Grapalat"/>
          <w:sz w:val="20"/>
          <w:szCs w:val="20"/>
          <w:lang w:val="ru-RU"/>
        </w:rPr>
        <w:t xml:space="preserve">Средняя школа </w:t>
      </w:r>
      <w:r w:rsidR="00B001A1" w:rsidRPr="006B258B">
        <w:rPr>
          <w:rFonts w:ascii="GHEA Grapalat" w:hAnsi="GHEA Grapalat"/>
          <w:sz w:val="20"/>
          <w:szCs w:val="20"/>
          <w:lang w:val="ru-RU"/>
        </w:rPr>
        <w:t xml:space="preserve"> Мхчяна </w:t>
      </w:r>
      <w:r w:rsidR="00B001A1">
        <w:rPr>
          <w:rFonts w:ascii="GHEA Grapalat" w:hAnsi="GHEA Grapalat"/>
          <w:sz w:val="20"/>
          <w:szCs w:val="20"/>
          <w:lang w:val="ru-RU"/>
        </w:rPr>
        <w:t xml:space="preserve">имени </w:t>
      </w:r>
      <w:r w:rsidR="00065381">
        <w:rPr>
          <w:rFonts w:ascii="GHEA Grapalat" w:hAnsi="GHEA Grapalat"/>
          <w:sz w:val="20"/>
          <w:szCs w:val="20"/>
          <w:lang w:val="ru-RU"/>
        </w:rPr>
        <w:t>Кристоп</w:t>
      </w:r>
      <w:r w:rsidR="00065381" w:rsidRPr="00065381">
        <w:rPr>
          <w:rFonts w:ascii="GHEA Grapalat" w:hAnsi="GHEA Grapalat"/>
          <w:sz w:val="20"/>
          <w:szCs w:val="20"/>
          <w:lang w:val="ru-RU"/>
        </w:rPr>
        <w:t>о</w:t>
      </w:r>
      <w:r w:rsidR="00B001A1" w:rsidRPr="006B258B">
        <w:rPr>
          <w:rFonts w:ascii="GHEA Grapalat" w:hAnsi="GHEA Grapalat"/>
          <w:sz w:val="20"/>
          <w:szCs w:val="20"/>
          <w:lang w:val="ru-RU"/>
        </w:rPr>
        <w:t>р Алавердян» ГНКО</w:t>
      </w:r>
      <w:r w:rsidR="00B001A1">
        <w:rPr>
          <w:rFonts w:ascii="GHEA Grapalat" w:hAnsi="GHEA Grapalat"/>
          <w:sz w:val="20"/>
          <w:szCs w:val="20"/>
          <w:lang w:val="ru-RU"/>
        </w:rPr>
        <w:t xml:space="preserve"> </w:t>
      </w:r>
      <w:r w:rsidRPr="006B258B">
        <w:rPr>
          <w:rFonts w:ascii="GHEA Grapalat" w:hAnsi="GHEA Grapalat"/>
          <w:sz w:val="20"/>
          <w:szCs w:val="20"/>
          <w:lang w:val="ru-RU"/>
        </w:rPr>
        <w:t xml:space="preserve"> </w:t>
      </w:r>
      <w:r w:rsidR="00D45C73" w:rsidRPr="00D45C73">
        <w:rPr>
          <w:rFonts w:ascii="GHEA Grapalat" w:hAnsi="GHEA Grapalat"/>
          <w:sz w:val="20"/>
          <w:szCs w:val="20"/>
          <w:lang w:val="ru-RU"/>
        </w:rPr>
        <w:t>улица К.</w:t>
      </w:r>
      <w:r w:rsidR="001713C1">
        <w:rPr>
          <w:rFonts w:ascii="GHEA Grapalat" w:hAnsi="GHEA Grapalat"/>
          <w:sz w:val="20"/>
          <w:szCs w:val="20"/>
          <w:lang w:val="ru-RU"/>
        </w:rPr>
        <w:t xml:space="preserve">Алавердян, </w:t>
      </w:r>
      <w:r w:rsidR="001713C1" w:rsidRPr="001713C1">
        <w:rPr>
          <w:rFonts w:ascii="GHEA Grapalat" w:hAnsi="GHEA Grapalat"/>
          <w:sz w:val="20"/>
          <w:szCs w:val="20"/>
          <w:lang w:val="ru-RU"/>
        </w:rPr>
        <w:t>38/1</w:t>
      </w:r>
      <w:r w:rsidRPr="006B258B">
        <w:rPr>
          <w:rFonts w:ascii="GHEA Grapalat" w:hAnsi="GHEA Grapalat"/>
          <w:sz w:val="20"/>
          <w:szCs w:val="20"/>
          <w:lang w:val="ru-RU"/>
        </w:rPr>
        <w:t xml:space="preserve">, в бумажной форме до </w:t>
      </w:r>
      <w:r w:rsidRPr="00D45C73">
        <w:rPr>
          <w:rFonts w:ascii="GHEA Grapalat" w:hAnsi="GHEA Grapalat"/>
          <w:sz w:val="20"/>
          <w:szCs w:val="20"/>
          <w:lang w:val="ru-RU"/>
        </w:rPr>
        <w:t>1</w:t>
      </w:r>
      <w:r w:rsidR="004240EF" w:rsidRPr="004240EF">
        <w:rPr>
          <w:rFonts w:ascii="GHEA Grapalat" w:hAnsi="GHEA Grapalat"/>
          <w:sz w:val="20"/>
          <w:szCs w:val="20"/>
          <w:lang w:val="ru-RU"/>
        </w:rPr>
        <w:t>1</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Открытие торгов состоится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00D45C73" w:rsidRPr="00D45C73">
        <w:rPr>
          <w:rFonts w:ascii="GHEA Grapalat" w:hAnsi="GHEA Grapalat"/>
          <w:sz w:val="20"/>
          <w:szCs w:val="20"/>
          <w:lang w:val="ru-RU"/>
        </w:rPr>
        <w:t>о</w:t>
      </w:r>
      <w:r w:rsidRPr="006B258B">
        <w:rPr>
          <w:rFonts w:ascii="GHEA Grapalat" w:hAnsi="GHEA Grapalat"/>
          <w:sz w:val="20"/>
          <w:szCs w:val="20"/>
          <w:lang w:val="ru-RU"/>
        </w:rPr>
        <w:t>. Мхчян.</w:t>
      </w:r>
      <w:r w:rsidR="00D45C73" w:rsidRPr="00D45C73">
        <w:rPr>
          <w:rFonts w:ascii="GHEA Grapalat" w:hAnsi="GHEA Grapalat"/>
          <w:sz w:val="20"/>
          <w:szCs w:val="20"/>
          <w:lang w:val="ru-RU"/>
        </w:rPr>
        <w:t xml:space="preserve"> </w:t>
      </w:r>
      <w:r w:rsidR="00B001A1" w:rsidRPr="00D45C73">
        <w:rPr>
          <w:rFonts w:ascii="GHEA Grapalat" w:hAnsi="GHEA Grapalat"/>
          <w:sz w:val="20"/>
          <w:szCs w:val="20"/>
          <w:lang w:val="ru-RU"/>
        </w:rPr>
        <w:t xml:space="preserve">Средняя школа </w:t>
      </w:r>
      <w:r w:rsidR="00B001A1" w:rsidRPr="006B258B">
        <w:rPr>
          <w:rFonts w:ascii="GHEA Grapalat" w:hAnsi="GHEA Grapalat"/>
          <w:sz w:val="20"/>
          <w:szCs w:val="20"/>
          <w:lang w:val="ru-RU"/>
        </w:rPr>
        <w:t xml:space="preserve"> Мхчяна </w:t>
      </w:r>
      <w:r w:rsidR="00B001A1">
        <w:rPr>
          <w:rFonts w:ascii="GHEA Grapalat" w:hAnsi="GHEA Grapalat"/>
          <w:sz w:val="20"/>
          <w:szCs w:val="20"/>
          <w:lang w:val="ru-RU"/>
        </w:rPr>
        <w:t xml:space="preserve">имени </w:t>
      </w:r>
      <w:r w:rsidR="00065381">
        <w:rPr>
          <w:rFonts w:ascii="GHEA Grapalat" w:hAnsi="GHEA Grapalat"/>
          <w:sz w:val="20"/>
          <w:szCs w:val="20"/>
          <w:lang w:val="ru-RU"/>
        </w:rPr>
        <w:t>Кристо</w:t>
      </w:r>
      <w:r w:rsidR="00065381" w:rsidRPr="00065381">
        <w:rPr>
          <w:rFonts w:ascii="GHEA Grapalat" w:hAnsi="GHEA Grapalat"/>
          <w:sz w:val="20"/>
          <w:szCs w:val="20"/>
          <w:lang w:val="ru-RU"/>
        </w:rPr>
        <w:t>по</w:t>
      </w:r>
      <w:r w:rsidR="00B001A1" w:rsidRPr="006B258B">
        <w:rPr>
          <w:rFonts w:ascii="GHEA Grapalat" w:hAnsi="GHEA Grapalat"/>
          <w:sz w:val="20"/>
          <w:szCs w:val="20"/>
          <w:lang w:val="ru-RU"/>
        </w:rPr>
        <w:t>р Алавердян» ГНКО</w:t>
      </w:r>
      <w:r w:rsidR="00B001A1" w:rsidRPr="00D45C73">
        <w:rPr>
          <w:rFonts w:ascii="GHEA Grapalat" w:hAnsi="GHEA Grapalat"/>
          <w:sz w:val="20"/>
          <w:szCs w:val="20"/>
          <w:lang w:val="ru-RU"/>
        </w:rPr>
        <w:t xml:space="preserve"> </w:t>
      </w:r>
      <w:r w:rsidR="00D45C73" w:rsidRPr="00D45C73">
        <w:rPr>
          <w:rFonts w:ascii="GHEA Grapalat" w:hAnsi="GHEA Grapalat"/>
          <w:sz w:val="20"/>
          <w:szCs w:val="20"/>
          <w:lang w:val="ru-RU"/>
        </w:rPr>
        <w:t>улица К.</w:t>
      </w:r>
      <w:r w:rsidR="00D45C73" w:rsidRPr="006B258B">
        <w:rPr>
          <w:rFonts w:ascii="GHEA Grapalat" w:hAnsi="GHEA Grapalat"/>
          <w:sz w:val="20"/>
          <w:szCs w:val="20"/>
          <w:lang w:val="ru-RU"/>
        </w:rPr>
        <w:t xml:space="preserve">Алавердян, </w:t>
      </w:r>
      <w:r w:rsidR="001713C1" w:rsidRPr="001713C1">
        <w:rPr>
          <w:rFonts w:ascii="GHEA Grapalat" w:hAnsi="GHEA Grapalat"/>
          <w:sz w:val="20"/>
          <w:szCs w:val="20"/>
          <w:lang w:val="ru-RU"/>
        </w:rPr>
        <w:t>38/1</w:t>
      </w:r>
      <w:r w:rsidRPr="006B258B">
        <w:rPr>
          <w:rFonts w:ascii="GHEA Grapalat" w:hAnsi="GHEA Grapalat"/>
          <w:sz w:val="20"/>
          <w:szCs w:val="20"/>
          <w:lang w:val="ru-RU"/>
        </w:rPr>
        <w:t>, 201</w:t>
      </w:r>
      <w:r w:rsidR="00D45C73" w:rsidRPr="00D45C73">
        <w:rPr>
          <w:rFonts w:ascii="GHEA Grapalat" w:hAnsi="GHEA Grapalat"/>
          <w:sz w:val="20"/>
          <w:szCs w:val="20"/>
          <w:lang w:val="ru-RU"/>
        </w:rPr>
        <w:t xml:space="preserve">9 </w:t>
      </w:r>
      <w:r w:rsidRPr="006B258B">
        <w:rPr>
          <w:rFonts w:ascii="GHEA Grapalat" w:hAnsi="GHEA Grapalat"/>
          <w:sz w:val="20"/>
          <w:szCs w:val="20"/>
          <w:lang w:val="ru-RU"/>
        </w:rPr>
        <w:t>года, »</w:t>
      </w:r>
      <w:r w:rsidR="00D45C73" w:rsidRPr="00D45C73">
        <w:rPr>
          <w:rFonts w:ascii="GHEA Grapalat" w:hAnsi="GHEA Grapalat"/>
          <w:sz w:val="20"/>
          <w:szCs w:val="20"/>
          <w:lang w:val="ru-RU"/>
        </w:rPr>
        <w:t>0</w:t>
      </w:r>
      <w:r w:rsidR="004240EF" w:rsidRPr="004240EF">
        <w:rPr>
          <w:rFonts w:ascii="GHEA Grapalat" w:hAnsi="GHEA Grapalat"/>
          <w:sz w:val="20"/>
          <w:szCs w:val="20"/>
          <w:lang w:val="ru-RU"/>
        </w:rPr>
        <w:t>5</w:t>
      </w:r>
      <w:r w:rsidRPr="006B258B">
        <w:rPr>
          <w:rFonts w:ascii="GHEA Grapalat" w:hAnsi="GHEA Grapalat"/>
          <w:sz w:val="20"/>
          <w:szCs w:val="20"/>
          <w:lang w:val="ru-RU"/>
        </w:rPr>
        <w:t xml:space="preserve"> декабря в </w:t>
      </w:r>
      <w:r w:rsidR="00D45C73" w:rsidRPr="00D45C73">
        <w:rPr>
          <w:rFonts w:ascii="GHEA Grapalat" w:hAnsi="GHEA Grapalat"/>
          <w:sz w:val="20"/>
          <w:szCs w:val="20"/>
          <w:lang w:val="ru-RU"/>
        </w:rPr>
        <w:t>1</w:t>
      </w:r>
      <w:r w:rsidR="004240EF" w:rsidRPr="004240EF">
        <w:rPr>
          <w:rFonts w:ascii="GHEA Grapalat" w:hAnsi="GHEA Grapalat"/>
          <w:sz w:val="20"/>
          <w:szCs w:val="20"/>
          <w:lang w:val="ru-RU"/>
        </w:rPr>
        <w:t>1</w:t>
      </w:r>
      <w:r w:rsidR="00D45C73" w:rsidRPr="00D45C73">
        <w:rPr>
          <w:rFonts w:ascii="GHEA Grapalat" w:hAnsi="GHEA Grapalat"/>
          <w:sz w:val="20"/>
          <w:szCs w:val="20"/>
          <w:lang w:val="ru-RU"/>
        </w:rPr>
        <w:t>;00</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 xml:space="preserve">Телефон 093 </w:t>
      </w:r>
      <w:r w:rsidR="00D45C73" w:rsidRPr="00D45C73">
        <w:rPr>
          <w:rFonts w:ascii="GHEA Grapalat" w:hAnsi="GHEA Grapalat"/>
          <w:sz w:val="20"/>
          <w:szCs w:val="20"/>
          <w:lang w:val="ru-RU"/>
        </w:rPr>
        <w:t xml:space="preserve"> 58-31-37</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Pr="006B258B">
        <w:rPr>
          <w:rFonts w:ascii="GHEA Grapalat" w:hAnsi="GHEA Grapalat"/>
          <w:sz w:val="20"/>
          <w:szCs w:val="20"/>
          <w:lang w:val="ru-RU"/>
        </w:rPr>
        <w:t xml:space="preserve"> mkhchyan@schools.am</w:t>
      </w:r>
    </w:p>
    <w:p w:rsidR="006B258B" w:rsidRPr="006B258B" w:rsidRDefault="006B258B" w:rsidP="006B258B">
      <w:pPr>
        <w:jc w:val="center"/>
        <w:rPr>
          <w:rFonts w:ascii="GHEA Grapalat" w:hAnsi="GHEA Grapalat"/>
          <w:sz w:val="20"/>
          <w:szCs w:val="20"/>
          <w:lang w:val="ru-RU"/>
        </w:rPr>
      </w:pPr>
      <w:r w:rsidRPr="006B258B">
        <w:rPr>
          <w:rFonts w:ascii="GHEA Grapalat" w:hAnsi="GHEA Grapalat"/>
          <w:sz w:val="20"/>
          <w:szCs w:val="20"/>
          <w:lang w:val="ru-RU"/>
        </w:rPr>
        <w:t xml:space="preserve">Клиент &lt;&lt; Мхчянская средняя школа </w:t>
      </w:r>
      <w:r w:rsidR="00D45C73" w:rsidRPr="00D45C73">
        <w:rPr>
          <w:rFonts w:ascii="GHEA Grapalat" w:hAnsi="GHEA Grapalat"/>
          <w:sz w:val="20"/>
          <w:szCs w:val="20"/>
          <w:lang w:val="ru-RU"/>
        </w:rPr>
        <w:t xml:space="preserve">им. </w:t>
      </w:r>
      <w:r w:rsidR="00065381">
        <w:rPr>
          <w:rFonts w:ascii="GHEA Grapalat" w:hAnsi="GHEA Grapalat"/>
          <w:sz w:val="20"/>
          <w:szCs w:val="20"/>
          <w:lang w:val="ru-RU"/>
        </w:rPr>
        <w:t xml:space="preserve"> Кристо</w:t>
      </w:r>
      <w:r w:rsidR="00065381" w:rsidRPr="0018201B">
        <w:rPr>
          <w:rFonts w:ascii="GHEA Grapalat" w:hAnsi="GHEA Grapalat"/>
          <w:sz w:val="20"/>
          <w:szCs w:val="20"/>
          <w:lang w:val="ru-RU"/>
        </w:rPr>
        <w:t>пора</w:t>
      </w:r>
      <w:r w:rsidRPr="006B258B">
        <w:rPr>
          <w:rFonts w:ascii="GHEA Grapalat" w:hAnsi="GHEA Grapalat"/>
          <w:sz w:val="20"/>
          <w:szCs w:val="20"/>
          <w:lang w:val="ru-RU"/>
        </w:rPr>
        <w:t xml:space="preserve"> Алавердяна &gt;&gt; ГНКО</w:t>
      </w:r>
    </w:p>
    <w:p w:rsidR="006B258B" w:rsidRPr="006B258B" w:rsidRDefault="006B258B" w:rsidP="006B258B">
      <w:pPr>
        <w:spacing w:after="120"/>
        <w:ind w:right="-7" w:firstLine="567"/>
        <w:jc w:val="right"/>
        <w:rPr>
          <w:rFonts w:ascii="GHEA Grapalat" w:hAnsi="GHEA Grapalat" w:cs="Sylfaen"/>
          <w:i/>
          <w:sz w:val="22"/>
          <w:lang w:val="af-ZA"/>
        </w:rPr>
      </w:pPr>
    </w:p>
    <w:p w:rsidR="00521ECD" w:rsidRPr="00D45C73" w:rsidRDefault="00521ECD" w:rsidP="006E5207">
      <w:pPr>
        <w:pStyle w:val="BodyText"/>
        <w:spacing w:after="0"/>
        <w:ind w:firstLine="567"/>
        <w:jc w:val="right"/>
        <w:rPr>
          <w:rFonts w:ascii="GHEA Grapalat" w:hAnsi="GHEA Grapalat" w:cs="Sylfaen"/>
          <w:i/>
          <w:sz w:val="20"/>
          <w:szCs w:val="20"/>
          <w:lang w:val="af-ZA"/>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6B258B" w:rsidRPr="006B258B" w:rsidRDefault="006B258B" w:rsidP="006E5207">
      <w:pPr>
        <w:pStyle w:val="BodyText"/>
        <w:spacing w:after="0"/>
        <w:ind w:firstLine="567"/>
        <w:jc w:val="right"/>
        <w:rPr>
          <w:rFonts w:ascii="GHEA Grapalat" w:hAnsi="GHEA Grapalat" w:cs="Sylfaen"/>
          <w:i/>
          <w:sz w:val="20"/>
          <w:szCs w:val="20"/>
          <w:lang w:val="ru-RU"/>
        </w:rPr>
      </w:pPr>
    </w:p>
    <w:p w:rsidR="00521ECD" w:rsidRPr="006B258B" w:rsidRDefault="00521ECD" w:rsidP="006E5207">
      <w:pPr>
        <w:pStyle w:val="BodyText"/>
        <w:spacing w:after="0"/>
        <w:ind w:firstLine="567"/>
        <w:jc w:val="right"/>
        <w:rPr>
          <w:rFonts w:ascii="GHEA Grapalat" w:hAnsi="GHEA Grapalat" w:cs="Sylfaen"/>
          <w:i/>
          <w:sz w:val="20"/>
          <w:szCs w:val="20"/>
          <w:lang w:val="ru-RU"/>
        </w:rPr>
      </w:pPr>
    </w:p>
    <w:p w:rsidR="00D45C73" w:rsidRDefault="00D45C73"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065381" w:rsidRPr="0018201B" w:rsidRDefault="00065381" w:rsidP="006E5207">
      <w:pPr>
        <w:pStyle w:val="BodyText"/>
        <w:spacing w:after="0"/>
        <w:ind w:firstLine="567"/>
        <w:jc w:val="right"/>
        <w:rPr>
          <w:rFonts w:ascii="GHEA Grapalat" w:hAnsi="GHEA Grapalat" w:cs="Sylfaen"/>
          <w:i/>
          <w:sz w:val="20"/>
          <w:szCs w:val="20"/>
          <w:lang w:val="ru-RU"/>
        </w:rPr>
      </w:pPr>
    </w:p>
    <w:p w:rsidR="006E5207" w:rsidRDefault="006E5207" w:rsidP="006E5207">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521ECD" w:rsidP="006E5207">
      <w:pPr>
        <w:pStyle w:val="BodyText"/>
        <w:spacing w:after="0"/>
        <w:ind w:firstLine="567"/>
        <w:jc w:val="right"/>
        <w:rPr>
          <w:rFonts w:ascii="GHEA Grapalat" w:hAnsi="GHEA Grapalat" w:cs="Sylfaen"/>
          <w:i/>
          <w:sz w:val="20"/>
          <w:szCs w:val="20"/>
          <w:lang w:val="af-ZA"/>
        </w:rPr>
      </w:pPr>
      <w:r w:rsidRPr="00521ECD">
        <w:rPr>
          <w:rFonts w:ascii="GHEA Grapalat" w:hAnsi="GHEA Grapalat"/>
          <w:sz w:val="20"/>
          <w:lang w:val="af-ZA"/>
        </w:rPr>
        <w:t>ԱՄՄՀՄԴ-</w:t>
      </w:r>
      <w:r>
        <w:rPr>
          <w:rFonts w:ascii="GHEA Grapalat" w:hAnsi="GHEA Grapalat"/>
          <w:sz w:val="20"/>
          <w:lang w:val="af-ZA"/>
        </w:rPr>
        <w:t>ԳՀ</w:t>
      </w:r>
      <w:r w:rsidRPr="00521ECD">
        <w:rPr>
          <w:rFonts w:ascii="GHEA Grapalat" w:hAnsi="GHEA Grapalat"/>
          <w:sz w:val="20"/>
          <w:lang w:val="af-ZA"/>
        </w:rPr>
        <w:t>ԱՊՁԲ-19/0</w:t>
      </w:r>
      <w:r>
        <w:rPr>
          <w:rFonts w:ascii="GHEA Grapalat" w:hAnsi="GHEA Grapalat"/>
          <w:sz w:val="20"/>
          <w:lang w:val="af-ZA"/>
        </w:rPr>
        <w:t>2</w:t>
      </w:r>
      <w:r>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proofErr w:type="gramStart"/>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w:t>
      </w:r>
      <w:proofErr w:type="gramEnd"/>
      <w:r w:rsidR="006E5207">
        <w:rPr>
          <w:rFonts w:ascii="GHEA Grapalat" w:hAnsi="GHEA Grapalat" w:cs="Times Armenian"/>
          <w:i/>
          <w:sz w:val="20"/>
          <w:szCs w:val="20"/>
          <w:lang w:val="af-ZA"/>
        </w:rPr>
        <w:t xml:space="preserve"> </w:t>
      </w:r>
      <w:r w:rsidR="006E5207">
        <w:rPr>
          <w:rFonts w:ascii="GHEA Grapalat" w:hAnsi="GHEA Grapalat" w:cs="Sylfaen"/>
          <w:i/>
          <w:sz w:val="20"/>
          <w:szCs w:val="20"/>
        </w:rPr>
        <w:t>հանձնաժողովի</w:t>
      </w:r>
    </w:p>
    <w:p w:rsidR="006E5207" w:rsidRPr="006B258B" w:rsidRDefault="006E5207" w:rsidP="006E5207">
      <w:pPr>
        <w:pStyle w:val="BodyText"/>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6B258B" w:rsidRPr="006B258B">
        <w:rPr>
          <w:rFonts w:ascii="GHEA Grapalat" w:hAnsi="GHEA Grapalat" w:cs="Times Armenian"/>
          <w:i/>
          <w:sz w:val="20"/>
          <w:szCs w:val="20"/>
          <w:lang w:val="af-ZA"/>
        </w:rPr>
        <w:t>Նոյեմբերի 2</w:t>
      </w:r>
      <w:r w:rsidR="004240EF">
        <w:rPr>
          <w:rFonts w:ascii="GHEA Grapalat" w:hAnsi="GHEA Grapalat" w:cs="Times Armenian"/>
          <w:i/>
          <w:sz w:val="20"/>
          <w:szCs w:val="20"/>
          <w:lang w:val="af-ZA"/>
        </w:rPr>
        <w:t>8</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ՄԱՐԶԻ </w:t>
      </w:r>
      <w:r w:rsidRPr="00D45C73">
        <w:rPr>
          <w:rFonts w:ascii="GHEA Grapalat" w:hAnsi="GHEA Grapalat" w:cs="Sylfaen"/>
          <w:lang w:val="hy-AM"/>
        </w:rPr>
        <w:t>ՄԽՉՅԱՆԻ</w:t>
      </w:r>
      <w:r w:rsidRPr="00D45C73">
        <w:rPr>
          <w:rFonts w:ascii="GHEA Grapalat" w:hAnsi="GHEA Grapalat" w:cs="Arial"/>
          <w:lang w:val="hy-AM"/>
        </w:rPr>
        <w:t xml:space="preserve"> </w:t>
      </w:r>
      <w:r w:rsidRPr="00D45C73">
        <w:rPr>
          <w:rFonts w:ascii="GHEA Grapalat" w:hAnsi="GHEA Grapalat" w:cs="Sylfaen"/>
          <w:lang w:val="hy-AM"/>
        </w:rPr>
        <w:t>ՔՐԻՍՏԱՓՈՐ</w:t>
      </w:r>
      <w:r w:rsidRPr="00D45C73">
        <w:rPr>
          <w:rFonts w:ascii="GHEA Grapalat" w:hAnsi="GHEA Grapalat" w:cs="Arial"/>
          <w:lang w:val="hy-AM"/>
        </w:rPr>
        <w:t xml:space="preserve"> </w:t>
      </w:r>
      <w:r w:rsidRPr="00D45C73">
        <w:rPr>
          <w:rFonts w:ascii="GHEA Grapalat" w:hAnsi="GHEA Grapalat" w:cs="Sylfaen"/>
          <w:lang w:val="hy-AM"/>
        </w:rPr>
        <w:t>ԱԼԱՎԵՐԴՅԱՆԻ</w:t>
      </w:r>
      <w:r w:rsidRPr="00D45C73">
        <w:rPr>
          <w:rFonts w:ascii="GHEA Grapalat" w:hAnsi="GHEA Grapalat" w:cs="Arial"/>
          <w:lang w:val="hy-AM"/>
        </w:rPr>
        <w:t xml:space="preserve"> </w:t>
      </w:r>
      <w:r w:rsidRPr="00D45C73">
        <w:rPr>
          <w:rFonts w:ascii="GHEA Grapalat" w:hAnsi="GHEA Grapalat" w:cs="Sylfaen"/>
          <w:lang w:val="hy-AM"/>
        </w:rPr>
        <w:t>ԱՆՎԱՆ</w:t>
      </w:r>
      <w:r w:rsidRPr="00D45C73">
        <w:rPr>
          <w:rFonts w:ascii="GHEA Grapalat" w:hAnsi="GHEA Grapalat" w:cs="Arial"/>
          <w:lang w:val="hy-AM"/>
        </w:rPr>
        <w:t xml:space="preserve"> </w:t>
      </w:r>
      <w:r w:rsidRPr="00D45C73">
        <w:rPr>
          <w:rFonts w:ascii="GHEA Grapalat" w:hAnsi="GHEA Grapalat" w:cs="Sylfaen"/>
          <w:lang w:val="hy-AM"/>
        </w:rPr>
        <w:t>ՄԻՋՆԱԿԱՐԳ</w:t>
      </w:r>
      <w:r w:rsidRPr="00D45C73">
        <w:rPr>
          <w:rFonts w:ascii="GHEA Grapalat" w:hAnsi="GHEA Grapalat" w:cs="Arial"/>
          <w:lang w:val="hy-AM"/>
        </w:rPr>
        <w:t xml:space="preserve"> </w:t>
      </w:r>
      <w:r w:rsidRPr="00D45C73">
        <w:rPr>
          <w:rFonts w:ascii="GHEA Grapalat" w:hAnsi="GHEA Grapalat" w:cs="Sylfaen"/>
          <w:lang w:val="hy-AM"/>
        </w:rPr>
        <w:t>ԴՊՐՈՑ</w:t>
      </w:r>
      <w:r w:rsidRPr="00D45C73">
        <w:rPr>
          <w:rFonts w:ascii="GHEA Grapalat" w:hAnsi="GHEA Grapalat"/>
          <w:lang w:val="hy-AM"/>
        </w:rPr>
        <w:t>&gt;&gt;</w:t>
      </w:r>
      <w:r w:rsidRPr="00D45C73">
        <w:rPr>
          <w:rFonts w:ascii="GHEA Grapalat" w:eastAsia="MS Mincho" w:hAnsi="GHEA Grapalat" w:cs="MS Mincho"/>
          <w:lang w:val="hy-AM"/>
        </w:rPr>
        <w:t xml:space="preserve"> ՊՈԱԿ</w:t>
      </w:r>
    </w:p>
    <w:p w:rsidR="006E5207" w:rsidRPr="00D45C73" w:rsidRDefault="006E5207" w:rsidP="006E5207">
      <w:pPr>
        <w:pStyle w:val="BodyText"/>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lang w:val="af-ZA"/>
        </w:rPr>
      </w:pPr>
    </w:p>
    <w:p w:rsidR="006E5207" w:rsidRPr="00D45C73" w:rsidRDefault="006E5207" w:rsidP="006E5207">
      <w:pPr>
        <w:pStyle w:val="BodyText"/>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BodyText"/>
        <w:ind w:right="-7" w:firstLine="567"/>
        <w:jc w:val="center"/>
        <w:rPr>
          <w:rFonts w:ascii="GHEA Grapalat" w:hAnsi="GHEA Grapalat" w:cs="Sylfaen"/>
          <w:lang w:val="af-ZA"/>
        </w:rPr>
      </w:pPr>
    </w:p>
    <w:p w:rsidR="006E5207" w:rsidRPr="00D45C73" w:rsidRDefault="006E5207" w:rsidP="006E5207">
      <w:pPr>
        <w:pStyle w:val="BodyText"/>
        <w:ind w:right="-7" w:firstLine="567"/>
        <w:jc w:val="center"/>
        <w:rPr>
          <w:rFonts w:ascii="GHEA Grapalat" w:hAnsi="GHEA Grapalat" w:cs="Sylfaen"/>
          <w:lang w:val="af-ZA"/>
        </w:rPr>
      </w:pPr>
    </w:p>
    <w:p w:rsidR="00D45C73" w:rsidRPr="00D45C73"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Pr>
          <w:rFonts w:ascii="GHEA Grapalat" w:hAnsi="GHEA Grapalat"/>
          <w:sz w:val="20"/>
          <w:szCs w:val="20"/>
          <w:lang w:val="ru-RU"/>
        </w:rPr>
        <w:t>ՀՀ</w:t>
      </w:r>
      <w:r w:rsidRPr="00D45C73">
        <w:rPr>
          <w:rFonts w:ascii="GHEA Grapalat" w:hAnsi="GHEA Grapalat"/>
          <w:sz w:val="20"/>
          <w:szCs w:val="20"/>
          <w:lang w:val="af-ZA"/>
        </w:rPr>
        <w:t xml:space="preserve"> ԱՐԱՐԱՏԻ ՄԱՐԶԻ </w:t>
      </w:r>
      <w:r w:rsidRPr="00D45C73">
        <w:rPr>
          <w:rFonts w:ascii="GHEA Grapalat" w:hAnsi="GHEA Grapalat" w:cs="Sylfaen"/>
          <w:sz w:val="20"/>
          <w:szCs w:val="20"/>
          <w:lang w:val="hy-AM"/>
        </w:rPr>
        <w:t>ՄԽՉՅԱՆԻ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ՔՐԻՍՏԱՓՈՐ</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ԱԼԱՎԵՐԴՅԱՆԻ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ԱՆՎԱՆ</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p>
    <w:p w:rsidR="006E5207" w:rsidRDefault="006E5207" w:rsidP="006E5207">
      <w:pPr>
        <w:pStyle w:val="BodyText"/>
        <w:ind w:right="-7"/>
        <w:jc w:val="center"/>
        <w:rPr>
          <w:rFonts w:ascii="GHEA Grapalat" w:hAnsi="GHEA Grapalat"/>
          <w:szCs w:val="22"/>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proofErr w:type="gramStart"/>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proofErr w:type="gramEnd"/>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pStyle w:val="BodyText"/>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sidRPr="00B001A1">
        <w:rPr>
          <w:rFonts w:ascii="GHEA Grapalat" w:hAnsi="GHEA Grapalat"/>
          <w:sz w:val="20"/>
          <w:szCs w:val="20"/>
          <w:lang w:val="ru-RU"/>
        </w:rPr>
        <w:t>ՀՀ</w:t>
      </w:r>
      <w:r w:rsidRPr="00B001A1">
        <w:rPr>
          <w:rFonts w:ascii="GHEA Grapalat" w:hAnsi="GHEA Grapalat"/>
          <w:sz w:val="20"/>
          <w:szCs w:val="20"/>
          <w:lang w:val="af-ZA"/>
        </w:rPr>
        <w:t xml:space="preserve"> </w:t>
      </w:r>
      <w:r w:rsidRPr="00D45C73">
        <w:rPr>
          <w:rFonts w:ascii="GHEA Grapalat" w:hAnsi="GHEA Grapalat"/>
          <w:sz w:val="20"/>
          <w:szCs w:val="20"/>
          <w:lang w:val="af-ZA"/>
        </w:rPr>
        <w:t xml:space="preserve">ԱՐԱՐԱՏԻ ՄԱՐԶԻ </w:t>
      </w:r>
      <w:r w:rsidRPr="00D45C73">
        <w:rPr>
          <w:rFonts w:ascii="GHEA Grapalat" w:hAnsi="GHEA Grapalat" w:cs="Sylfaen"/>
          <w:sz w:val="20"/>
          <w:szCs w:val="20"/>
          <w:lang w:val="hy-AM"/>
        </w:rPr>
        <w:t>ՄԽՉՅԱՆԻ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ՔՐԻՍՏԱՓՈՐ</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ԱԼԱՎԵՐԴՅԱՆԻ</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ԱՆՎԱՆ</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r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r>
        <w:rPr>
          <w:rFonts w:ascii="GHEA Grapalat" w:hAnsi="GHEA Grapalat" w:cs="Times Armenian"/>
          <w:b/>
          <w:sz w:val="20"/>
          <w:szCs w:val="22"/>
          <w:lang w:val="af-ZA"/>
        </w:rPr>
        <w:t>.</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proofErr w:type="gramStart"/>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proofErr w:type="gramEnd"/>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gramStart"/>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proofErr w:type="gramEnd"/>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521ECD" w:rsidRPr="00521ECD">
        <w:rPr>
          <w:rFonts w:ascii="GHEA Grapalat" w:hAnsi="GHEA Grapalat"/>
          <w:sz w:val="20"/>
          <w:lang w:val="af-ZA"/>
        </w:rPr>
        <w:t>ԱՄՄՀՄԴ-</w:t>
      </w:r>
      <w:r w:rsidR="00521ECD">
        <w:rPr>
          <w:rFonts w:ascii="GHEA Grapalat" w:hAnsi="GHEA Grapalat"/>
          <w:sz w:val="20"/>
          <w:lang w:val="af-ZA"/>
        </w:rPr>
        <w:t>ԳՀ</w:t>
      </w:r>
      <w:r w:rsidR="00521ECD" w:rsidRPr="00521ECD">
        <w:rPr>
          <w:rFonts w:ascii="GHEA Grapalat" w:hAnsi="GHEA Grapalat"/>
          <w:sz w:val="20"/>
          <w:lang w:val="af-ZA"/>
        </w:rPr>
        <w:t>ԱՊՁԲ-19/0</w:t>
      </w:r>
      <w:r w:rsidR="00521ECD">
        <w:rPr>
          <w:rFonts w:ascii="GHEA Grapalat" w:hAnsi="GHEA Grapalat"/>
          <w:sz w:val="20"/>
          <w:lang w:val="af-ZA"/>
        </w:rPr>
        <w:t>2</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proofErr w:type="gramStart"/>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w:t>
      </w:r>
      <w:proofErr w:type="gramEnd"/>
      <w:r>
        <w:rPr>
          <w:rFonts w:ascii="GHEA Grapalat" w:hAnsi="GHEA Grapalat" w:cs="Times Armenian"/>
          <w:sz w:val="20"/>
          <w:lang w:val="af-ZA"/>
        </w:rPr>
        <w:t xml:space="preserve">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Արարատի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մարզ</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Մխչյանի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Ք</w:t>
      </w:r>
      <w:r w:rsidR="00D45C73" w:rsidRPr="00D45C73">
        <w:rPr>
          <w:rFonts w:ascii="GHEA Grapalat" w:hAnsi="GHEA Grapalat" w:cs="Sylfaen"/>
          <w:sz w:val="20"/>
          <w:lang w:val="af-ZA"/>
        </w:rPr>
        <w:t>.</w:t>
      </w:r>
      <w:r w:rsidR="00D45C73" w:rsidRPr="00D45C73">
        <w:rPr>
          <w:rFonts w:ascii="GHEA Grapalat" w:hAnsi="GHEA Grapalat" w:cs="Sylfaen"/>
          <w:sz w:val="20"/>
          <w:lang w:val="ru-RU"/>
        </w:rPr>
        <w:t>Ալավերդյանի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միջնակարգ</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Pr="00D45C73" w:rsidRDefault="006E5207" w:rsidP="006E5207">
      <w:pPr>
        <w:pStyle w:val="BodyTextIndent2"/>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sidRPr="00D45C73">
        <w:rPr>
          <w:rFonts w:ascii="GHEA Grapalat" w:hAnsi="GHEA Grapalat"/>
          <w:sz w:val="24"/>
          <w:szCs w:val="24"/>
        </w:rPr>
        <w:t>«</w:t>
      </w:r>
      <w:r w:rsidRPr="00D45C73">
        <w:rPr>
          <w:rFonts w:ascii="GHEA Grapalat" w:hAnsi="GHEA Grapalat"/>
          <w:vertAlign w:val="subscript"/>
        </w:rPr>
        <w:t xml:space="preserve"> </w:t>
      </w:r>
      <w:r w:rsidR="00D45C73" w:rsidRPr="00D45C73">
        <w:rPr>
          <w:rFonts w:ascii="GHEA Grapalat" w:hAnsi="GHEA Grapalat"/>
        </w:rPr>
        <w:t>mkhchyan@schools.am</w:t>
      </w:r>
      <w:r w:rsidR="00D45C73" w:rsidRPr="00D45C73">
        <w:rPr>
          <w:rFonts w:ascii="GHEA Grapalat" w:hAnsi="GHEA Grapalat"/>
          <w:sz w:val="24"/>
          <w:szCs w:val="24"/>
        </w:rPr>
        <w:t xml:space="preserve"> </w:t>
      </w:r>
      <w:r w:rsidRPr="00D45C73">
        <w:rPr>
          <w:rFonts w:ascii="GHEA Grapalat" w:hAnsi="GHEA Grapalat"/>
          <w:sz w:val="24"/>
          <w:szCs w:val="24"/>
        </w:rPr>
        <w:t>»</w:t>
      </w:r>
    </w:p>
    <w:p w:rsidR="006E5207" w:rsidRDefault="006E5207" w:rsidP="006E5207">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rsidR="006E5207" w:rsidRDefault="006E5207" w:rsidP="006E5207">
      <w:pPr>
        <w:pStyle w:val="Heading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Heading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proofErr w:type="gramStart"/>
      <w:r w:rsidRPr="00D45C73">
        <w:rPr>
          <w:rFonts w:ascii="GHEA Grapalat" w:hAnsi="GHEA Grapalat" w:cs="Sylfaen"/>
          <w:i w:val="0"/>
        </w:rPr>
        <w:t>հանդիսանում</w:t>
      </w:r>
      <w:r w:rsidRPr="00D45C73">
        <w:rPr>
          <w:rFonts w:ascii="GHEA Grapalat" w:hAnsi="GHEA Grapalat" w:cs="Sylfaen"/>
          <w:i w:val="0"/>
          <w:lang w:val="af-ZA"/>
        </w:rPr>
        <w:t xml:space="preserve">  </w:t>
      </w:r>
      <w:r w:rsidR="00D45C73" w:rsidRPr="00D45C73">
        <w:rPr>
          <w:rFonts w:ascii="GHEA Grapalat" w:hAnsi="GHEA Grapalat" w:cs="Sylfaen"/>
          <w:i w:val="0"/>
          <w:lang w:val="ru-RU"/>
        </w:rPr>
        <w:t>ՀՀ</w:t>
      </w:r>
      <w:proofErr w:type="gramEnd"/>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Արարատի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մարզ</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Մխչյանի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Ք</w:t>
      </w:r>
      <w:r w:rsidR="00D45C73" w:rsidRPr="00D45C73">
        <w:rPr>
          <w:rFonts w:ascii="GHEA Grapalat" w:hAnsi="GHEA Grapalat" w:cs="Sylfaen"/>
          <w:i w:val="0"/>
          <w:lang w:val="af-ZA"/>
        </w:rPr>
        <w:t>.</w:t>
      </w:r>
      <w:r w:rsidR="00D45C73" w:rsidRPr="00D45C73">
        <w:rPr>
          <w:rFonts w:ascii="GHEA Grapalat" w:hAnsi="GHEA Grapalat" w:cs="Sylfaen"/>
          <w:i w:val="0"/>
          <w:lang w:val="ru-RU"/>
        </w:rPr>
        <w:t>Ալավերդյանի</w:t>
      </w:r>
      <w:r w:rsidR="00D45C73" w:rsidRPr="00D45C73">
        <w:rPr>
          <w:rFonts w:ascii="GHEA Grapalat" w:hAnsi="GHEA Grapalat" w:cs="Sylfaen"/>
          <w:i w:val="0"/>
          <w:lang w:val="af-ZA"/>
        </w:rPr>
        <w:t xml:space="preserve"> </w:t>
      </w:r>
      <w:r w:rsidR="00065381">
        <w:rPr>
          <w:rFonts w:ascii="GHEA Grapalat" w:hAnsi="GHEA Grapalat" w:cs="Sylfaen"/>
          <w:i w:val="0"/>
          <w:lang w:val="af-ZA"/>
        </w:rPr>
        <w:t xml:space="preserve">անվան </w:t>
      </w:r>
      <w:r w:rsidR="00D45C73" w:rsidRPr="00D45C73">
        <w:rPr>
          <w:rFonts w:ascii="GHEA Grapalat" w:hAnsi="GHEA Grapalat" w:cs="Sylfaen"/>
          <w:i w:val="0"/>
          <w:lang w:val="ru-RU"/>
        </w:rPr>
        <w:t>միջնակարգ</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դպրոց</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ՊՈԱԿ</w:t>
      </w:r>
      <w:r w:rsidR="00D45C73" w:rsidRPr="00D45C73">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D45C73" w:rsidRPr="00D45C73">
        <w:rPr>
          <w:rFonts w:ascii="GHEA Grapalat" w:hAnsi="GHEA Grapalat"/>
          <w:i w:val="0"/>
          <w:lang w:val="en-US"/>
        </w:rPr>
        <w:t xml:space="preserve"> 14</w:t>
      </w:r>
      <w:r w:rsidRPr="00D45C73">
        <w:rPr>
          <w:rFonts w:ascii="GHEA Grapalat" w:hAnsi="GHEA Grapalat"/>
          <w:i w:val="0"/>
          <w:lang w:val="af-ZA"/>
        </w:rPr>
        <w:t xml:space="preserve">» </w:t>
      </w:r>
      <w:r w:rsidRPr="00D45C73">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D45C73" w:rsidRPr="00521ECD"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D45C73" w:rsidRDefault="00D45C73">
            <w:pPr>
              <w:pStyle w:val="BodyTextIndent2"/>
              <w:spacing w:line="240" w:lineRule="auto"/>
              <w:ind w:firstLine="0"/>
              <w:jc w:val="center"/>
              <w:rPr>
                <w:rFonts w:ascii="GHEA Grapalat" w:hAnsi="GHEA Grapalat"/>
                <w:sz w:val="16"/>
              </w:rPr>
            </w:pPr>
            <w:r>
              <w:rPr>
                <w:rFonts w:ascii="GHEA Grapalat" w:hAnsi="GHEA Grapalat"/>
                <w:sz w:val="16"/>
              </w:rPr>
              <w:t>1</w:t>
            </w:r>
          </w:p>
        </w:tc>
        <w:tc>
          <w:tcPr>
            <w:tcW w:w="8820" w:type="dxa"/>
            <w:tcBorders>
              <w:top w:val="single" w:sz="4" w:space="0" w:color="auto"/>
              <w:left w:val="single" w:sz="4" w:space="0" w:color="auto"/>
              <w:bottom w:val="single" w:sz="4" w:space="0" w:color="auto"/>
              <w:right w:val="single" w:sz="4" w:space="0" w:color="auto"/>
            </w:tcBorders>
            <w:vAlign w:val="bottom"/>
            <w:hideMark/>
          </w:tcPr>
          <w:p w:rsidR="00D45C73" w:rsidRPr="00D45C73" w:rsidRDefault="00D45C73" w:rsidP="0069073C">
            <w:pPr>
              <w:rPr>
                <w:rFonts w:ascii="GHEA Grapalat" w:hAnsi="GHEA Grapalat" w:cs="Calibri"/>
                <w:i/>
                <w:sz w:val="18"/>
                <w:szCs w:val="18"/>
                <w:lang w:val="ru-RU"/>
              </w:rPr>
            </w:pPr>
            <w:r>
              <w:rPr>
                <w:rFonts w:ascii="GHEA Grapalat" w:hAnsi="GHEA Grapalat" w:cs="Calibri"/>
                <w:i/>
                <w:sz w:val="18"/>
                <w:szCs w:val="18"/>
                <w:lang w:val="ru-RU"/>
              </w:rPr>
              <w:t>Հաց մատնաքաշ</w:t>
            </w:r>
          </w:p>
        </w:tc>
      </w:tr>
      <w:tr w:rsidR="00D45C73" w:rsidRPr="00521ECD"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D45C73" w:rsidRDefault="00D45C73">
            <w:pPr>
              <w:pStyle w:val="BodyTextIndent2"/>
              <w:spacing w:line="240" w:lineRule="auto"/>
              <w:ind w:firstLine="0"/>
              <w:jc w:val="center"/>
              <w:rPr>
                <w:rFonts w:ascii="GHEA Grapalat" w:hAnsi="GHEA Grapalat"/>
                <w:sz w:val="16"/>
              </w:rPr>
            </w:pPr>
            <w:r>
              <w:rPr>
                <w:rFonts w:ascii="GHEA Grapalat" w:hAnsi="GHEA Grapalat"/>
                <w:sz w:val="16"/>
              </w:rPr>
              <w:t>2</w:t>
            </w:r>
          </w:p>
        </w:tc>
        <w:tc>
          <w:tcPr>
            <w:tcW w:w="8820" w:type="dxa"/>
            <w:tcBorders>
              <w:top w:val="single" w:sz="4" w:space="0" w:color="auto"/>
              <w:left w:val="single" w:sz="4" w:space="0" w:color="auto"/>
              <w:bottom w:val="single" w:sz="4" w:space="0" w:color="auto"/>
              <w:right w:val="single" w:sz="4" w:space="0" w:color="auto"/>
            </w:tcBorders>
            <w:vAlign w:val="bottom"/>
            <w:hideMark/>
          </w:tcPr>
          <w:p w:rsidR="00D45C73" w:rsidRPr="00D45C73" w:rsidRDefault="00D45C73" w:rsidP="0069073C">
            <w:pPr>
              <w:rPr>
                <w:rFonts w:ascii="GHEA Grapalat" w:hAnsi="GHEA Grapalat" w:cs="Calibri"/>
                <w:i/>
                <w:sz w:val="18"/>
                <w:szCs w:val="18"/>
                <w:lang w:val="ru-RU"/>
              </w:rPr>
            </w:pPr>
            <w:r>
              <w:rPr>
                <w:rFonts w:ascii="GHEA Grapalat" w:hAnsi="GHEA Grapalat" w:cs="Calibri"/>
                <w:i/>
                <w:sz w:val="18"/>
                <w:szCs w:val="18"/>
                <w:lang w:val="ru-RU"/>
              </w:rPr>
              <w:t>Մաքրված բրինձ</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3</w:t>
            </w:r>
          </w:p>
        </w:tc>
        <w:tc>
          <w:tcPr>
            <w:tcW w:w="8820" w:type="dxa"/>
            <w:tcBorders>
              <w:top w:val="single" w:sz="4" w:space="0" w:color="auto"/>
              <w:left w:val="single" w:sz="4" w:space="0" w:color="auto"/>
              <w:bottom w:val="single" w:sz="4" w:space="0" w:color="auto"/>
              <w:right w:val="single" w:sz="4" w:space="0" w:color="auto"/>
            </w:tcBorders>
            <w:vAlign w:val="bottom"/>
            <w:hideMark/>
          </w:tcPr>
          <w:p w:rsidR="00D45C73" w:rsidRPr="00D45C73" w:rsidRDefault="00D45C73" w:rsidP="0069073C">
            <w:pPr>
              <w:rPr>
                <w:rFonts w:ascii="GHEA Grapalat" w:hAnsi="GHEA Grapalat" w:cs="Calibri"/>
                <w:i/>
                <w:sz w:val="18"/>
                <w:szCs w:val="18"/>
              </w:rPr>
            </w:pPr>
            <w:r w:rsidRPr="00D45C73">
              <w:rPr>
                <w:rFonts w:ascii="GHEA Grapalat" w:hAnsi="GHEA Grapalat" w:cs="Sylfaen"/>
                <w:i/>
                <w:sz w:val="18"/>
                <w:szCs w:val="18"/>
              </w:rPr>
              <w:t>մակարոն</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4</w:t>
            </w: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D45C73" w:rsidRDefault="00D45C73" w:rsidP="0069073C">
            <w:pPr>
              <w:rPr>
                <w:rFonts w:ascii="GHEA Grapalat" w:hAnsi="GHEA Grapalat" w:cs="Calibri"/>
                <w:i/>
                <w:sz w:val="18"/>
                <w:szCs w:val="18"/>
              </w:rPr>
            </w:pPr>
            <w:r w:rsidRPr="00D45C73">
              <w:rPr>
                <w:rFonts w:ascii="GHEA Grapalat" w:hAnsi="GHEA Grapalat" w:cs="Sylfaen"/>
                <w:i/>
                <w:sz w:val="18"/>
                <w:szCs w:val="18"/>
              </w:rPr>
              <w:t>հնդկաձավար</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5</w:t>
            </w: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D45C73" w:rsidRDefault="00D45C73" w:rsidP="0069073C">
            <w:pPr>
              <w:rPr>
                <w:rFonts w:ascii="GHEA Grapalat" w:hAnsi="GHEA Grapalat" w:cs="Calibri"/>
                <w:i/>
                <w:sz w:val="18"/>
                <w:szCs w:val="18"/>
              </w:rPr>
            </w:pPr>
            <w:r w:rsidRPr="00D45C73">
              <w:rPr>
                <w:rFonts w:ascii="GHEA Grapalat" w:hAnsi="GHEA Grapalat" w:cs="Sylfaen"/>
                <w:i/>
                <w:sz w:val="18"/>
                <w:szCs w:val="18"/>
              </w:rPr>
              <w:t>ոսպ</w:t>
            </w:r>
            <w:r w:rsidRPr="00D45C73">
              <w:rPr>
                <w:rFonts w:ascii="GHEA Grapalat" w:hAnsi="GHEA Grapalat" w:cs="Arial AM"/>
                <w:i/>
                <w:sz w:val="18"/>
                <w:szCs w:val="18"/>
              </w:rPr>
              <w:t>,</w:t>
            </w:r>
            <w:r w:rsidRPr="00D45C73">
              <w:rPr>
                <w:rFonts w:ascii="GHEA Grapalat" w:hAnsi="GHEA Grapalat" w:cs="Calibri"/>
                <w:i/>
                <w:sz w:val="18"/>
                <w:szCs w:val="18"/>
              </w:rPr>
              <w:t xml:space="preserve"> </w:t>
            </w:r>
            <w:r w:rsidRPr="00D45C73">
              <w:rPr>
                <w:rFonts w:ascii="GHEA Grapalat" w:hAnsi="GHEA Grapalat" w:cs="Sylfaen"/>
                <w:i/>
                <w:sz w:val="18"/>
                <w:szCs w:val="18"/>
              </w:rPr>
              <w:t>ամբողջական</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6</w:t>
            </w: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D45C73" w:rsidRDefault="00D45C73" w:rsidP="0069073C">
            <w:pPr>
              <w:rPr>
                <w:rFonts w:ascii="GHEA Grapalat" w:hAnsi="GHEA Grapalat" w:cs="Calibri"/>
                <w:i/>
                <w:sz w:val="18"/>
                <w:szCs w:val="18"/>
              </w:rPr>
            </w:pPr>
            <w:r w:rsidRPr="00D45C73">
              <w:rPr>
                <w:rFonts w:ascii="GHEA Grapalat" w:hAnsi="GHEA Grapalat" w:cs="Sylfaen"/>
                <w:i/>
                <w:sz w:val="18"/>
                <w:szCs w:val="18"/>
              </w:rPr>
              <w:t>արևածաղկի</w:t>
            </w:r>
            <w:r w:rsidRPr="00D45C73">
              <w:rPr>
                <w:rFonts w:ascii="GHEA Grapalat" w:hAnsi="GHEA Grapalat" w:cs="Arial AM"/>
                <w:i/>
                <w:sz w:val="18"/>
                <w:szCs w:val="18"/>
              </w:rPr>
              <w:t xml:space="preserve"> </w:t>
            </w:r>
            <w:r w:rsidRPr="00D45C73">
              <w:rPr>
                <w:rFonts w:ascii="GHEA Grapalat" w:hAnsi="GHEA Grapalat" w:cs="Sylfaen"/>
                <w:i/>
                <w:sz w:val="18"/>
                <w:szCs w:val="18"/>
              </w:rPr>
              <w:t>ձեթ</w:t>
            </w:r>
            <w:r w:rsidRPr="00D45C73">
              <w:rPr>
                <w:rFonts w:ascii="GHEA Grapalat" w:hAnsi="GHEA Grapalat" w:cs="Arial AM"/>
                <w:i/>
                <w:sz w:val="18"/>
                <w:szCs w:val="18"/>
              </w:rPr>
              <w:t>,</w:t>
            </w:r>
            <w:r w:rsidRPr="00D45C73">
              <w:rPr>
                <w:rFonts w:ascii="GHEA Grapalat" w:hAnsi="GHEA Grapalat" w:cs="Calibri"/>
                <w:i/>
                <w:sz w:val="18"/>
                <w:szCs w:val="18"/>
              </w:rPr>
              <w:t xml:space="preserve"> </w:t>
            </w:r>
            <w:r w:rsidRPr="00D45C73">
              <w:rPr>
                <w:rFonts w:ascii="GHEA Grapalat" w:hAnsi="GHEA Grapalat" w:cs="Sylfaen"/>
                <w:i/>
                <w:sz w:val="18"/>
                <w:szCs w:val="18"/>
              </w:rPr>
              <w:t>ռաֆինացված</w:t>
            </w:r>
            <w:r w:rsidRPr="00D45C73">
              <w:rPr>
                <w:rFonts w:ascii="GHEA Grapalat" w:hAnsi="GHEA Grapalat" w:cs="Arial AM"/>
                <w:i/>
                <w:sz w:val="18"/>
                <w:szCs w:val="18"/>
              </w:rPr>
              <w:t>, (</w:t>
            </w:r>
            <w:r w:rsidRPr="00D45C73">
              <w:rPr>
                <w:rFonts w:ascii="GHEA Grapalat" w:hAnsi="GHEA Grapalat" w:cs="Sylfaen"/>
                <w:i/>
                <w:sz w:val="18"/>
                <w:szCs w:val="18"/>
              </w:rPr>
              <w:t>զտած</w:t>
            </w:r>
            <w:r w:rsidRPr="00D45C73">
              <w:rPr>
                <w:rFonts w:ascii="GHEA Grapalat" w:hAnsi="GHEA Grapalat" w:cs="Calibri"/>
                <w:i/>
                <w:sz w:val="18"/>
                <w:szCs w:val="18"/>
              </w:rPr>
              <w:t>)</w:t>
            </w:r>
          </w:p>
        </w:tc>
      </w:tr>
      <w:tr w:rsidR="00D45C73" w:rsidRPr="00B169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7</w:t>
            </w: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D45C73" w:rsidRDefault="00D45C73" w:rsidP="0069073C">
            <w:pPr>
              <w:rPr>
                <w:rFonts w:ascii="GHEA Grapalat" w:hAnsi="GHEA Grapalat" w:cs="Calibri"/>
                <w:i/>
                <w:sz w:val="18"/>
                <w:szCs w:val="18"/>
                <w:lang w:val="hy-AM"/>
              </w:rPr>
            </w:pPr>
            <w:r w:rsidRPr="00D45C73">
              <w:rPr>
                <w:rFonts w:ascii="GHEA Grapalat" w:hAnsi="GHEA Grapalat" w:cs="Sylfaen"/>
                <w:i/>
                <w:sz w:val="18"/>
                <w:szCs w:val="18"/>
                <w:lang w:val="hy-AM"/>
              </w:rPr>
              <w:t>մրգահյութ</w:t>
            </w:r>
            <w:r w:rsidRPr="00D45C73">
              <w:rPr>
                <w:rFonts w:ascii="GHEA Grapalat" w:hAnsi="GHEA Grapalat" w:cs="Arial AM"/>
                <w:i/>
                <w:sz w:val="18"/>
                <w:szCs w:val="18"/>
                <w:lang w:val="hy-AM"/>
              </w:rPr>
              <w:t>,</w:t>
            </w:r>
            <w:r w:rsidRPr="00D45C73">
              <w:rPr>
                <w:rFonts w:ascii="GHEA Grapalat" w:hAnsi="GHEA Grapalat" w:cs="Calibri"/>
                <w:i/>
                <w:sz w:val="18"/>
                <w:szCs w:val="18"/>
                <w:lang w:val="hy-AM"/>
              </w:rPr>
              <w:t xml:space="preserve"> </w:t>
            </w:r>
            <w:r w:rsidRPr="00D45C73">
              <w:rPr>
                <w:rFonts w:ascii="GHEA Grapalat" w:hAnsi="GHEA Grapalat" w:cs="Sylfaen"/>
                <w:i/>
                <w:sz w:val="18"/>
                <w:szCs w:val="18"/>
                <w:lang w:val="hy-AM"/>
              </w:rPr>
              <w:t>պատրաստի</w:t>
            </w:r>
            <w:r w:rsidRPr="00D45C73">
              <w:rPr>
                <w:rFonts w:ascii="GHEA Grapalat" w:hAnsi="GHEA Grapalat" w:cs="Arial AM"/>
                <w:i/>
                <w:sz w:val="18"/>
                <w:szCs w:val="18"/>
                <w:lang w:val="hy-AM"/>
              </w:rPr>
              <w:t xml:space="preserve"> </w:t>
            </w:r>
            <w:r w:rsidRPr="00D45C73">
              <w:rPr>
                <w:rFonts w:ascii="GHEA Grapalat" w:hAnsi="GHEA Grapalat" w:cs="Sylfaen"/>
                <w:i/>
                <w:sz w:val="18"/>
                <w:szCs w:val="18"/>
                <w:lang w:val="hy-AM"/>
              </w:rPr>
              <w:t>օգտագործման</w:t>
            </w:r>
            <w:r w:rsidRPr="00D45C73">
              <w:rPr>
                <w:rFonts w:ascii="GHEA Grapalat" w:hAnsi="GHEA Grapalat" w:cs="Arial AM"/>
                <w:i/>
                <w:sz w:val="18"/>
                <w:szCs w:val="18"/>
                <w:lang w:val="hy-AM"/>
              </w:rPr>
              <w:t xml:space="preserve"> </w:t>
            </w:r>
            <w:r w:rsidRPr="00D45C73">
              <w:rPr>
                <w:rFonts w:ascii="GHEA Grapalat" w:hAnsi="GHEA Grapalat" w:cs="Sylfaen"/>
                <w:i/>
                <w:sz w:val="18"/>
                <w:szCs w:val="18"/>
                <w:lang w:val="hy-AM"/>
              </w:rPr>
              <w:t>բնական</w:t>
            </w:r>
            <w:r w:rsidRPr="00D45C73">
              <w:rPr>
                <w:rFonts w:ascii="GHEA Grapalat" w:hAnsi="GHEA Grapalat" w:cs="Arial AM"/>
                <w:i/>
                <w:sz w:val="18"/>
                <w:szCs w:val="18"/>
                <w:lang w:val="hy-AM"/>
              </w:rPr>
              <w:t xml:space="preserve"> </w:t>
            </w:r>
            <w:r w:rsidRPr="00D45C73">
              <w:rPr>
                <w:rFonts w:ascii="GHEA Grapalat" w:hAnsi="GHEA Grapalat" w:cs="Sylfaen"/>
                <w:i/>
                <w:sz w:val="18"/>
                <w:szCs w:val="18"/>
                <w:lang w:val="hy-AM"/>
              </w:rPr>
              <w:t>հյութ</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8</w:t>
            </w: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D45C73" w:rsidRDefault="00D45C73" w:rsidP="0069073C">
            <w:pPr>
              <w:rPr>
                <w:rFonts w:ascii="GHEA Grapalat" w:hAnsi="GHEA Grapalat" w:cs="Calibri"/>
                <w:i/>
                <w:sz w:val="18"/>
                <w:szCs w:val="18"/>
              </w:rPr>
            </w:pPr>
            <w:r w:rsidRPr="00D45C73">
              <w:rPr>
                <w:rFonts w:ascii="GHEA Grapalat" w:hAnsi="GHEA Grapalat" w:cs="Sylfaen"/>
                <w:i/>
                <w:sz w:val="18"/>
                <w:szCs w:val="18"/>
                <w:lang w:val="hy-AM"/>
              </w:rPr>
              <w:t>հավի</w:t>
            </w:r>
            <w:r w:rsidRPr="00D45C73">
              <w:rPr>
                <w:rFonts w:ascii="GHEA Grapalat" w:hAnsi="GHEA Grapalat" w:cs="Arial AM"/>
                <w:i/>
                <w:sz w:val="18"/>
                <w:szCs w:val="18"/>
                <w:lang w:val="hy-AM"/>
              </w:rPr>
              <w:t xml:space="preserve"> </w:t>
            </w:r>
            <w:r w:rsidRPr="00D45C73">
              <w:rPr>
                <w:rFonts w:ascii="GHEA Grapalat" w:hAnsi="GHEA Grapalat" w:cs="Sylfaen"/>
                <w:i/>
                <w:sz w:val="18"/>
                <w:szCs w:val="18"/>
              </w:rPr>
              <w:t>կրծքամիս</w:t>
            </w:r>
          </w:p>
        </w:tc>
      </w:tr>
      <w:tr w:rsidR="00D45C73" w:rsidTr="0069073C">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9</w:t>
            </w:r>
          </w:p>
        </w:tc>
        <w:tc>
          <w:tcPr>
            <w:tcW w:w="8820" w:type="dxa"/>
            <w:tcBorders>
              <w:top w:val="single" w:sz="4" w:space="0" w:color="auto"/>
              <w:left w:val="single" w:sz="4" w:space="0" w:color="auto"/>
              <w:bottom w:val="single" w:sz="4" w:space="0" w:color="auto"/>
              <w:right w:val="single" w:sz="4" w:space="0" w:color="auto"/>
            </w:tcBorders>
            <w:vAlign w:val="bottom"/>
          </w:tcPr>
          <w:p w:rsidR="00D45C73" w:rsidRPr="00D45C73" w:rsidRDefault="00D45C73" w:rsidP="0069073C">
            <w:pPr>
              <w:rPr>
                <w:rFonts w:ascii="GHEA Grapalat" w:hAnsi="GHEA Grapalat" w:cs="Calibri"/>
                <w:i/>
                <w:sz w:val="18"/>
                <w:szCs w:val="18"/>
              </w:rPr>
            </w:pPr>
            <w:r w:rsidRPr="00D45C73">
              <w:rPr>
                <w:rFonts w:ascii="GHEA Grapalat" w:hAnsi="GHEA Grapalat" w:cs="Sylfaen"/>
                <w:i/>
                <w:sz w:val="18"/>
                <w:szCs w:val="18"/>
              </w:rPr>
              <w:t>ոլոռ</w:t>
            </w:r>
          </w:p>
        </w:tc>
      </w:tr>
      <w:tr w:rsidR="00D45C73" w:rsidTr="006E5207">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10</w:t>
            </w:r>
          </w:p>
        </w:tc>
        <w:tc>
          <w:tcPr>
            <w:tcW w:w="882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69073C">
            <w:pPr>
              <w:pStyle w:val="BodyTextIndent2"/>
              <w:ind w:firstLine="0"/>
              <w:rPr>
                <w:rFonts w:ascii="GHEA Grapalat" w:hAnsi="GHEA Grapalat"/>
                <w:i/>
                <w:sz w:val="16"/>
                <w:szCs w:val="16"/>
                <w:lang w:val="ru-RU"/>
              </w:rPr>
            </w:pPr>
            <w:r w:rsidRPr="00D45C73">
              <w:rPr>
                <w:rFonts w:ascii="GHEA Grapalat" w:hAnsi="GHEA Grapalat"/>
                <w:i/>
                <w:sz w:val="16"/>
                <w:szCs w:val="16"/>
                <w:lang w:val="ru-RU"/>
              </w:rPr>
              <w:t>Ցորենաձավար</w:t>
            </w:r>
          </w:p>
        </w:tc>
      </w:tr>
      <w:tr w:rsidR="00D45C73" w:rsidTr="006E5207">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11</w:t>
            </w:r>
          </w:p>
        </w:tc>
        <w:tc>
          <w:tcPr>
            <w:tcW w:w="8820" w:type="dxa"/>
            <w:tcBorders>
              <w:top w:val="single" w:sz="4" w:space="0" w:color="auto"/>
              <w:left w:val="single" w:sz="4" w:space="0" w:color="auto"/>
              <w:bottom w:val="single" w:sz="4" w:space="0" w:color="auto"/>
              <w:right w:val="single" w:sz="4" w:space="0" w:color="auto"/>
            </w:tcBorders>
            <w:vAlign w:val="center"/>
          </w:tcPr>
          <w:p w:rsidR="00D45C73" w:rsidRPr="00B16973" w:rsidRDefault="00B16973" w:rsidP="0069073C">
            <w:pPr>
              <w:pStyle w:val="BodyTextIndent2"/>
              <w:ind w:firstLine="0"/>
              <w:jc w:val="left"/>
              <w:rPr>
                <w:rFonts w:ascii="GHEA Grapalat" w:hAnsi="GHEA Grapalat"/>
                <w:i/>
                <w:sz w:val="16"/>
                <w:szCs w:val="16"/>
                <w:lang w:val="en-US"/>
              </w:rPr>
            </w:pPr>
            <w:r>
              <w:rPr>
                <w:rFonts w:ascii="GHEA Grapalat" w:hAnsi="GHEA Grapalat"/>
                <w:i/>
                <w:sz w:val="16"/>
                <w:szCs w:val="16"/>
                <w:lang w:val="ru-RU"/>
              </w:rPr>
              <w:t xml:space="preserve">Կարագ </w:t>
            </w:r>
          </w:p>
        </w:tc>
      </w:tr>
      <w:tr w:rsidR="00D45C73" w:rsidTr="006E5207">
        <w:tc>
          <w:tcPr>
            <w:tcW w:w="153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pPr>
              <w:pStyle w:val="BodyTextIndent2"/>
              <w:spacing w:line="240" w:lineRule="auto"/>
              <w:ind w:firstLine="0"/>
              <w:jc w:val="center"/>
              <w:rPr>
                <w:rFonts w:ascii="GHEA Grapalat" w:hAnsi="GHEA Grapalat"/>
                <w:lang w:val="ru-RU"/>
              </w:rPr>
            </w:pPr>
            <w:r>
              <w:rPr>
                <w:rFonts w:ascii="GHEA Grapalat" w:hAnsi="GHEA Grapalat"/>
                <w:lang w:val="ru-RU"/>
              </w:rPr>
              <w:t>12</w:t>
            </w:r>
          </w:p>
        </w:tc>
        <w:tc>
          <w:tcPr>
            <w:tcW w:w="8820" w:type="dxa"/>
            <w:tcBorders>
              <w:top w:val="single" w:sz="4" w:space="0" w:color="auto"/>
              <w:left w:val="single" w:sz="4" w:space="0" w:color="auto"/>
              <w:bottom w:val="single" w:sz="4" w:space="0" w:color="auto"/>
              <w:right w:val="single" w:sz="4" w:space="0" w:color="auto"/>
            </w:tcBorders>
            <w:vAlign w:val="center"/>
          </w:tcPr>
          <w:p w:rsidR="00D45C73" w:rsidRPr="00EC64BC" w:rsidRDefault="00D45C73" w:rsidP="00EC64BC">
            <w:pPr>
              <w:pStyle w:val="BodyTextIndent2"/>
              <w:ind w:firstLine="0"/>
              <w:jc w:val="left"/>
              <w:rPr>
                <w:rFonts w:ascii="GHEA Grapalat" w:hAnsi="GHEA Grapalat"/>
                <w:i/>
                <w:sz w:val="16"/>
                <w:szCs w:val="16"/>
                <w:lang w:val="en-US"/>
              </w:rPr>
            </w:pPr>
            <w:r w:rsidRPr="00D45C73">
              <w:rPr>
                <w:rFonts w:ascii="GHEA Grapalat" w:hAnsi="GHEA Grapalat"/>
                <w:i/>
                <w:sz w:val="16"/>
                <w:szCs w:val="16"/>
                <w:lang w:val="ru-RU"/>
              </w:rPr>
              <w:t xml:space="preserve">Թխվածքաբլիթ </w:t>
            </w:r>
            <w:r w:rsidR="00EC64BC">
              <w:rPr>
                <w:rFonts w:ascii="GHEA Grapalat" w:hAnsi="GHEA Grapalat"/>
                <w:i/>
                <w:sz w:val="16"/>
                <w:szCs w:val="16"/>
                <w:lang w:val="en-US"/>
              </w:rPr>
              <w:t xml:space="preserve"> </w:t>
            </w:r>
            <w:r w:rsidR="00B16973">
              <w:rPr>
                <w:rFonts w:ascii="GHEA Grapalat" w:hAnsi="GHEA Grapalat"/>
                <w:i/>
                <w:sz w:val="16"/>
                <w:szCs w:val="16"/>
                <w:lang w:val="en-US"/>
              </w:rPr>
              <w:t>/Գրանդ Քենդի/</w:t>
            </w:r>
          </w:p>
        </w:tc>
      </w:tr>
      <w:tr w:rsidR="00EC64BC" w:rsidTr="006E5207">
        <w:tc>
          <w:tcPr>
            <w:tcW w:w="1530" w:type="dxa"/>
            <w:tcBorders>
              <w:top w:val="single" w:sz="4" w:space="0" w:color="auto"/>
              <w:left w:val="single" w:sz="4" w:space="0" w:color="auto"/>
              <w:bottom w:val="single" w:sz="4" w:space="0" w:color="auto"/>
              <w:right w:val="single" w:sz="4" w:space="0" w:color="auto"/>
            </w:tcBorders>
            <w:vAlign w:val="center"/>
          </w:tcPr>
          <w:p w:rsidR="00EC64BC" w:rsidRPr="00EC64BC" w:rsidRDefault="00EC64BC">
            <w:pPr>
              <w:pStyle w:val="BodyTextIndent2"/>
              <w:spacing w:line="240" w:lineRule="auto"/>
              <w:ind w:firstLine="0"/>
              <w:jc w:val="center"/>
              <w:rPr>
                <w:rFonts w:ascii="GHEA Grapalat" w:hAnsi="GHEA Grapalat"/>
                <w:lang w:val="en-US"/>
              </w:rPr>
            </w:pPr>
            <w:r>
              <w:rPr>
                <w:rFonts w:ascii="GHEA Grapalat" w:hAnsi="GHEA Grapalat"/>
                <w:lang w:val="en-US"/>
              </w:rPr>
              <w:t>13</w:t>
            </w:r>
          </w:p>
        </w:tc>
        <w:tc>
          <w:tcPr>
            <w:tcW w:w="8820" w:type="dxa"/>
            <w:tcBorders>
              <w:top w:val="single" w:sz="4" w:space="0" w:color="auto"/>
              <w:left w:val="single" w:sz="4" w:space="0" w:color="auto"/>
              <w:bottom w:val="single" w:sz="4" w:space="0" w:color="auto"/>
              <w:right w:val="single" w:sz="4" w:space="0" w:color="auto"/>
            </w:tcBorders>
            <w:vAlign w:val="center"/>
          </w:tcPr>
          <w:p w:rsidR="00EC64BC" w:rsidRPr="00EC64BC" w:rsidRDefault="00EC64BC" w:rsidP="0069073C">
            <w:pPr>
              <w:pStyle w:val="BodyTextIndent2"/>
              <w:ind w:firstLine="0"/>
              <w:jc w:val="left"/>
              <w:rPr>
                <w:rFonts w:ascii="GHEA Grapalat" w:hAnsi="GHEA Grapalat"/>
                <w:i/>
                <w:sz w:val="16"/>
                <w:szCs w:val="16"/>
                <w:lang w:val="en-US"/>
              </w:rPr>
            </w:pPr>
            <w:r>
              <w:rPr>
                <w:rFonts w:ascii="GHEA Grapalat" w:hAnsi="GHEA Grapalat"/>
                <w:i/>
                <w:sz w:val="16"/>
                <w:szCs w:val="16"/>
                <w:lang w:val="en-US"/>
              </w:rPr>
              <w:t>Վաֆլի կաթնային</w:t>
            </w:r>
            <w:r w:rsidR="00B16973">
              <w:rPr>
                <w:rFonts w:ascii="GHEA Grapalat" w:hAnsi="GHEA Grapalat"/>
                <w:i/>
                <w:sz w:val="16"/>
                <w:szCs w:val="16"/>
                <w:lang w:val="en-US"/>
              </w:rPr>
              <w:t>/Գրանդ Քենդի/</w:t>
            </w:r>
          </w:p>
        </w:tc>
      </w:tr>
      <w:tr w:rsidR="00D45C73" w:rsidTr="006E5207">
        <w:tc>
          <w:tcPr>
            <w:tcW w:w="1530" w:type="dxa"/>
            <w:tcBorders>
              <w:top w:val="single" w:sz="4" w:space="0" w:color="auto"/>
              <w:left w:val="single" w:sz="4" w:space="0" w:color="auto"/>
              <w:bottom w:val="single" w:sz="4" w:space="0" w:color="auto"/>
              <w:right w:val="single" w:sz="4" w:space="0" w:color="auto"/>
            </w:tcBorders>
            <w:vAlign w:val="center"/>
          </w:tcPr>
          <w:p w:rsidR="00D45C73" w:rsidRPr="00EC64BC" w:rsidRDefault="00D45C73" w:rsidP="00EC64BC">
            <w:pPr>
              <w:pStyle w:val="BodyTextIndent2"/>
              <w:spacing w:line="240" w:lineRule="auto"/>
              <w:ind w:firstLine="0"/>
              <w:jc w:val="center"/>
              <w:rPr>
                <w:rFonts w:ascii="GHEA Grapalat" w:hAnsi="GHEA Grapalat"/>
                <w:lang w:val="en-US"/>
              </w:rPr>
            </w:pPr>
            <w:r>
              <w:rPr>
                <w:rFonts w:ascii="GHEA Grapalat" w:hAnsi="GHEA Grapalat"/>
                <w:lang w:val="ru-RU"/>
              </w:rPr>
              <w:t>1</w:t>
            </w:r>
            <w:r w:rsidR="00EC64BC">
              <w:rPr>
                <w:rFonts w:ascii="GHEA Grapalat" w:hAnsi="GHEA Grapalat"/>
                <w:lang w:val="en-US"/>
              </w:rPr>
              <w:t>4</w:t>
            </w:r>
          </w:p>
        </w:tc>
        <w:tc>
          <w:tcPr>
            <w:tcW w:w="882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69073C">
            <w:pPr>
              <w:pStyle w:val="BodyTextIndent2"/>
              <w:ind w:firstLine="0"/>
              <w:jc w:val="left"/>
              <w:rPr>
                <w:rFonts w:ascii="GHEA Grapalat" w:hAnsi="GHEA Grapalat"/>
                <w:i/>
                <w:sz w:val="16"/>
                <w:szCs w:val="16"/>
                <w:lang w:val="ru-RU"/>
              </w:rPr>
            </w:pPr>
            <w:r w:rsidRPr="00D45C73">
              <w:rPr>
                <w:rFonts w:ascii="GHEA Grapalat" w:hAnsi="GHEA Grapalat"/>
                <w:i/>
                <w:sz w:val="16"/>
                <w:szCs w:val="16"/>
                <w:lang w:val="ru-RU"/>
              </w:rPr>
              <w:t>Կարտոֆիլ</w:t>
            </w:r>
          </w:p>
        </w:tc>
      </w:tr>
      <w:tr w:rsidR="00D45C73" w:rsidTr="006E5207">
        <w:tc>
          <w:tcPr>
            <w:tcW w:w="1530" w:type="dxa"/>
            <w:tcBorders>
              <w:top w:val="single" w:sz="4" w:space="0" w:color="auto"/>
              <w:left w:val="single" w:sz="4" w:space="0" w:color="auto"/>
              <w:bottom w:val="single" w:sz="4" w:space="0" w:color="auto"/>
              <w:right w:val="single" w:sz="4" w:space="0" w:color="auto"/>
            </w:tcBorders>
            <w:vAlign w:val="center"/>
          </w:tcPr>
          <w:p w:rsidR="00D45C73" w:rsidRPr="00EC64BC" w:rsidRDefault="00D45C73" w:rsidP="00EC64BC">
            <w:pPr>
              <w:pStyle w:val="BodyTextIndent2"/>
              <w:spacing w:line="240" w:lineRule="auto"/>
              <w:ind w:firstLine="0"/>
              <w:jc w:val="center"/>
              <w:rPr>
                <w:rFonts w:ascii="GHEA Grapalat" w:hAnsi="GHEA Grapalat"/>
                <w:lang w:val="en-US"/>
              </w:rPr>
            </w:pPr>
            <w:r>
              <w:rPr>
                <w:rFonts w:ascii="GHEA Grapalat" w:hAnsi="GHEA Grapalat"/>
                <w:lang w:val="ru-RU"/>
              </w:rPr>
              <w:t>1</w:t>
            </w:r>
            <w:r w:rsidR="00EC64BC">
              <w:rPr>
                <w:rFonts w:ascii="GHEA Grapalat" w:hAnsi="GHEA Grapalat"/>
                <w:lang w:val="en-US"/>
              </w:rPr>
              <w:t>5</w:t>
            </w:r>
          </w:p>
        </w:tc>
        <w:tc>
          <w:tcPr>
            <w:tcW w:w="8820" w:type="dxa"/>
            <w:tcBorders>
              <w:top w:val="single" w:sz="4" w:space="0" w:color="auto"/>
              <w:left w:val="single" w:sz="4" w:space="0" w:color="auto"/>
              <w:bottom w:val="single" w:sz="4" w:space="0" w:color="auto"/>
              <w:right w:val="single" w:sz="4" w:space="0" w:color="auto"/>
            </w:tcBorders>
            <w:vAlign w:val="center"/>
          </w:tcPr>
          <w:p w:rsidR="00D45C73" w:rsidRPr="00D45C73" w:rsidRDefault="00D45C73" w:rsidP="0069073C">
            <w:pPr>
              <w:pStyle w:val="BodyTextIndent2"/>
              <w:ind w:firstLine="0"/>
              <w:jc w:val="left"/>
              <w:rPr>
                <w:rFonts w:ascii="GHEA Grapalat" w:hAnsi="GHEA Grapalat"/>
                <w:i/>
                <w:sz w:val="16"/>
                <w:szCs w:val="16"/>
                <w:lang w:val="ru-RU"/>
              </w:rPr>
            </w:pPr>
            <w:r w:rsidRPr="00D45C73">
              <w:rPr>
                <w:rFonts w:ascii="GHEA Grapalat" w:hAnsi="GHEA Grapalat"/>
                <w:i/>
                <w:sz w:val="16"/>
                <w:szCs w:val="16"/>
                <w:lang w:val="ru-RU"/>
              </w:rPr>
              <w:t>Սննդի ծանրոց</w:t>
            </w:r>
          </w:p>
        </w:tc>
      </w:tr>
    </w:tbl>
    <w:p w:rsidR="006E5207" w:rsidRDefault="006E5207" w:rsidP="006E5207">
      <w:pPr>
        <w:pStyle w:val="BodyTextIndent2"/>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EC64BC">
      <w:pPr>
        <w:pStyle w:val="BodyTextIndent2"/>
        <w:numPr>
          <w:ilvl w:val="1"/>
          <w:numId w:val="35"/>
        </w:numPr>
        <w:spacing w:line="240" w:lineRule="auto"/>
        <w:rPr>
          <w:rFonts w:ascii="GHEA Grapalat" w:hAnsi="GHEA Grapalat"/>
        </w:rPr>
      </w:pPr>
      <w:r>
        <w:rPr>
          <w:rFonts w:ascii="GHEA Grapalat" w:hAnsi="GHEA Grapalat"/>
        </w:rPr>
        <w:t>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BodyTextIndent2"/>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2"/>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B7063D">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B7063D">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BodyTextIndent2"/>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EC64BC" w:rsidRDefault="006E5207" w:rsidP="00EC64BC">
      <w:pPr>
        <w:pStyle w:val="ListParagraph"/>
        <w:numPr>
          <w:ilvl w:val="0"/>
          <w:numId w:val="36"/>
        </w:numPr>
        <w:jc w:val="center"/>
        <w:rPr>
          <w:rFonts w:ascii="GHEA Grapalat" w:hAnsi="GHEA Grapalat"/>
          <w:b/>
          <w:sz w:val="20"/>
          <w:lang w:val="es-ES"/>
        </w:rPr>
      </w:pPr>
      <w:r w:rsidRPr="00EC64BC">
        <w:rPr>
          <w:rFonts w:ascii="GHEA Grapalat" w:hAnsi="GHEA Grapalat" w:cs="Sylfaen"/>
          <w:b/>
          <w:sz w:val="20"/>
        </w:rPr>
        <w:t>ՄԱՍՆԱԿՑԻ</w:t>
      </w:r>
      <w:r w:rsidRPr="00EC64BC">
        <w:rPr>
          <w:rFonts w:ascii="GHEA Grapalat" w:hAnsi="GHEA Grapalat"/>
          <w:b/>
          <w:sz w:val="20"/>
          <w:lang w:val="es-ES"/>
        </w:rPr>
        <w:t xml:space="preserve"> </w:t>
      </w:r>
      <w:r w:rsidRPr="00EC64BC">
        <w:rPr>
          <w:rFonts w:ascii="GHEA Grapalat" w:hAnsi="GHEA Grapalat" w:cs="Sylfaen"/>
          <w:b/>
          <w:sz w:val="20"/>
        </w:rPr>
        <w:t>ՄԱՍՆԱԿՑՈՒԹՅԱՆ</w:t>
      </w:r>
      <w:r w:rsidRPr="00EC64BC">
        <w:rPr>
          <w:rFonts w:ascii="GHEA Grapalat" w:hAnsi="GHEA Grapalat"/>
          <w:b/>
          <w:sz w:val="20"/>
          <w:lang w:val="es-ES"/>
        </w:rPr>
        <w:t xml:space="preserve"> </w:t>
      </w:r>
      <w:r w:rsidRPr="00EC64BC">
        <w:rPr>
          <w:rFonts w:ascii="GHEA Grapalat" w:hAnsi="GHEA Grapalat" w:cs="Sylfaen"/>
          <w:b/>
          <w:sz w:val="20"/>
        </w:rPr>
        <w:t>ԻՐԱՎՈՒՆՔԻ</w:t>
      </w:r>
      <w:r w:rsidRPr="00EC64BC">
        <w:rPr>
          <w:rFonts w:ascii="GHEA Grapalat" w:hAnsi="GHEA Grapalat"/>
          <w:b/>
          <w:sz w:val="20"/>
          <w:lang w:val="es-ES"/>
        </w:rPr>
        <w:t xml:space="preserve"> </w:t>
      </w:r>
      <w:r w:rsidRPr="00EC64BC">
        <w:rPr>
          <w:rFonts w:ascii="GHEA Grapalat" w:hAnsi="GHEA Grapalat" w:cs="Sylfaen"/>
          <w:b/>
          <w:sz w:val="20"/>
        </w:rPr>
        <w:t>ՊԱՀԱՆՋՆԵՐԸ</w:t>
      </w:r>
      <w:r w:rsidRPr="00EC64BC">
        <w:rPr>
          <w:rFonts w:ascii="GHEA Grapalat" w:hAnsi="GHEA Grapalat"/>
          <w:b/>
          <w:sz w:val="20"/>
          <w:lang w:val="es-ES"/>
        </w:rPr>
        <w:t xml:space="preserve">, </w:t>
      </w:r>
      <w:r w:rsidRPr="00EC64BC">
        <w:rPr>
          <w:rFonts w:ascii="GHEA Grapalat" w:hAnsi="GHEA Grapalat" w:cs="Sylfaen"/>
          <w:b/>
          <w:sz w:val="20"/>
        </w:rPr>
        <w:t>ՈՐԱԿԱՎՈՐՄԱՆ</w:t>
      </w:r>
      <w:r w:rsidRPr="00EC64BC">
        <w:rPr>
          <w:rFonts w:ascii="GHEA Grapalat" w:hAnsi="GHEA Grapalat"/>
          <w:b/>
          <w:sz w:val="20"/>
          <w:lang w:val="es-ES"/>
        </w:rPr>
        <w:t xml:space="preserve"> </w:t>
      </w:r>
      <w:r w:rsidRPr="00EC64BC">
        <w:rPr>
          <w:rFonts w:ascii="GHEA Grapalat" w:hAnsi="GHEA Grapalat" w:cs="Sylfaen"/>
          <w:b/>
          <w:sz w:val="20"/>
        </w:rPr>
        <w:t>ՉԱՓԱՆԻՇՆԵՐԸ</w:t>
      </w:r>
      <w:r w:rsidRPr="00EC64BC">
        <w:rPr>
          <w:rFonts w:ascii="GHEA Grapalat" w:hAnsi="GHEA Grapalat"/>
          <w:b/>
          <w:sz w:val="20"/>
          <w:lang w:val="es-ES"/>
        </w:rPr>
        <w:t xml:space="preserve">  ԵՎ </w:t>
      </w:r>
      <w:r w:rsidRPr="00EC64BC">
        <w:rPr>
          <w:rFonts w:ascii="GHEA Grapalat" w:hAnsi="GHEA Grapalat" w:cs="Sylfaen"/>
          <w:b/>
          <w:sz w:val="20"/>
        </w:rPr>
        <w:t>ԴՐԱՆՑ</w:t>
      </w:r>
      <w:r w:rsidRPr="00EC64BC">
        <w:rPr>
          <w:rFonts w:ascii="GHEA Grapalat" w:hAnsi="GHEA Grapalat"/>
          <w:b/>
          <w:sz w:val="20"/>
          <w:lang w:val="es-ES"/>
        </w:rPr>
        <w:t xml:space="preserve"> </w:t>
      </w:r>
      <w:r w:rsidRPr="00EC64BC">
        <w:rPr>
          <w:rFonts w:ascii="GHEA Grapalat" w:hAnsi="GHEA Grapalat" w:cs="Sylfaen"/>
          <w:b/>
          <w:sz w:val="20"/>
          <w:lang w:val="es-ES"/>
        </w:rPr>
        <w:t>Գ</w:t>
      </w:r>
      <w:r w:rsidRPr="00EC64BC">
        <w:rPr>
          <w:rFonts w:ascii="GHEA Grapalat" w:hAnsi="GHEA Grapalat" w:cs="Sylfaen"/>
          <w:b/>
          <w:sz w:val="20"/>
        </w:rPr>
        <w:t>ՆԱՀԱՏՄԱՆ</w:t>
      </w:r>
      <w:r w:rsidRPr="00EC64BC">
        <w:rPr>
          <w:rFonts w:ascii="GHEA Grapalat" w:hAnsi="GHEA Grapalat"/>
          <w:b/>
          <w:sz w:val="20"/>
          <w:lang w:val="es-ES"/>
        </w:rPr>
        <w:t xml:space="preserve"> </w:t>
      </w:r>
      <w:r w:rsidRPr="00EC64BC">
        <w:rPr>
          <w:rFonts w:ascii="GHEA Grapalat" w:hAnsi="GHEA Grapalat" w:cs="Sylfaen"/>
          <w:b/>
          <w:sz w:val="20"/>
        </w:rPr>
        <w:t>ԿԱՐ</w:t>
      </w:r>
      <w:r w:rsidRPr="00EC64BC">
        <w:rPr>
          <w:rFonts w:ascii="GHEA Grapalat" w:hAnsi="GHEA Grapalat" w:cs="Sylfaen"/>
          <w:b/>
          <w:sz w:val="20"/>
          <w:lang w:val="es-ES"/>
        </w:rPr>
        <w:t>Գ</w:t>
      </w:r>
      <w:r w:rsidRPr="00EC64BC">
        <w:rPr>
          <w:rFonts w:ascii="GHEA Grapalat" w:hAnsi="GHEA Grapalat" w:cs="Sylfaen"/>
          <w:b/>
          <w:sz w:val="20"/>
        </w:rPr>
        <w:t>Ը</w:t>
      </w:r>
      <w:r w:rsidRPr="00EC64BC">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lastRenderedPageBreak/>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NormalWeb"/>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 xml:space="preserve">ա. </w:t>
      </w:r>
      <w:r w:rsidR="00EC64BC">
        <w:rPr>
          <w:rFonts w:ascii="GHEA Grapalat" w:hAnsi="GHEA Grapalat"/>
          <w:color w:val="000000"/>
          <w:sz w:val="20"/>
          <w:szCs w:val="20"/>
          <w:lang w:val="hy-AM"/>
        </w:rPr>
        <w:t>Տ</w:t>
      </w:r>
      <w:r>
        <w:rPr>
          <w:rFonts w:ascii="GHEA Grapalat" w:hAnsi="GHEA Grapalat"/>
          <w:color w:val="000000"/>
          <w:sz w:val="20"/>
          <w:szCs w:val="20"/>
          <w:lang w:val="hy-AM"/>
        </w:rPr>
        <w:t>վյալ իրավաբանական անձի բաժնետոմսերի տաս տոկոսից ավելին տնօրինող մասնակից.</w:t>
      </w:r>
    </w:p>
    <w:p w:rsidR="006E5207" w:rsidRDefault="00EC64BC"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w:t>
      </w:r>
      <w:r w:rsidR="006E5207">
        <w:rPr>
          <w:rFonts w:ascii="GHEA Grapalat" w:hAnsi="GHEA Grapalat"/>
          <w:color w:val="000000"/>
          <w:sz w:val="20"/>
          <w:szCs w:val="20"/>
          <w:lang w:val="hy-AM"/>
        </w:rPr>
        <w:t>.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EC64BC"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Տ</w:t>
      </w:r>
      <w:r w:rsidR="006E5207">
        <w:rPr>
          <w:rFonts w:ascii="GHEA Grapalat" w:hAnsi="GHEA Grapalat"/>
          <w:color w:val="000000"/>
          <w:sz w:val="20"/>
          <w:szCs w:val="20"/>
          <w:lang w:val="hy-AM"/>
        </w:rPr>
        <w:t>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EC64BC"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Ի</w:t>
      </w:r>
      <w:r w:rsidR="006E5207">
        <w:rPr>
          <w:rFonts w:ascii="GHEA Grapalat" w:hAnsi="GHEA Grapalat"/>
          <w:color w:val="000000"/>
          <w:sz w:val="20"/>
          <w:szCs w:val="20"/>
          <w:lang w:val="hy-AM"/>
        </w:rPr>
        <w:t>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 xml:space="preserve">ա. </w:t>
      </w:r>
      <w:r w:rsidR="00EC64BC">
        <w:rPr>
          <w:rFonts w:ascii="GHEA Grapalat" w:hAnsi="GHEA Grapalat"/>
          <w:color w:val="000000"/>
          <w:sz w:val="20"/>
          <w:szCs w:val="20"/>
          <w:lang w:val="hy-AM"/>
        </w:rPr>
        <w:t>Տ</w:t>
      </w:r>
      <w:r>
        <w:rPr>
          <w:rFonts w:ascii="GHEA Grapalat" w:hAnsi="GHEA Grapalat"/>
          <w:color w:val="000000"/>
          <w:sz w:val="20"/>
          <w:szCs w:val="20"/>
          <w:lang w:val="hy-AM"/>
        </w:rPr>
        <w:t>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EC64BC" w:rsidP="006E5207">
      <w:pPr>
        <w:pStyle w:val="NormalWeb"/>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Ն</w:t>
      </w:r>
      <w:r w:rsidR="006E5207">
        <w:rPr>
          <w:rFonts w:ascii="GHEA Grapalat" w:hAnsi="GHEA Grapalat"/>
          <w:color w:val="000000"/>
          <w:sz w:val="20"/>
          <w:szCs w:val="20"/>
          <w:lang w:val="hy-AM"/>
        </w:rPr>
        <w:t>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EC64BC" w:rsidP="00D45C73">
      <w:pPr>
        <w:pStyle w:val="NormalWeb"/>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Ն</w:t>
      </w:r>
      <w:r w:rsidR="006E5207">
        <w:rPr>
          <w:rFonts w:ascii="GHEA Grapalat" w:hAnsi="GHEA Grapalat"/>
          <w:color w:val="000000"/>
          <w:sz w:val="20"/>
          <w:szCs w:val="20"/>
          <w:lang w:val="hy-AM"/>
        </w:rPr>
        <w:t>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EC64BC" w:rsidP="00D45C73">
      <w:pPr>
        <w:pStyle w:val="NormalWeb"/>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w:t>
      </w:r>
      <w:r w:rsidR="006E5207">
        <w:rPr>
          <w:rFonts w:ascii="GHEA Grapalat" w:hAnsi="GHEA Grapalat"/>
          <w:color w:val="000000"/>
          <w:sz w:val="20"/>
          <w:szCs w:val="20"/>
          <w:lang w:val="hy-AM"/>
        </w:rPr>
        <w:t xml:space="preserve">. </w:t>
      </w:r>
      <w:r>
        <w:rPr>
          <w:rFonts w:ascii="GHEA Grapalat" w:hAnsi="GHEA Grapalat"/>
          <w:color w:val="000000"/>
          <w:sz w:val="20"/>
          <w:szCs w:val="20"/>
          <w:lang w:val="hy-AM"/>
        </w:rPr>
        <w:t>Ն</w:t>
      </w:r>
      <w:r w:rsidR="006E5207">
        <w:rPr>
          <w:rFonts w:ascii="GHEA Grapalat" w:hAnsi="GHEA Grapalat"/>
          <w:color w:val="000000"/>
          <w:sz w:val="20"/>
          <w:szCs w:val="20"/>
          <w:lang w:val="hy-AM"/>
        </w:rPr>
        <w:t>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lastRenderedPageBreak/>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BodyTextIndent2"/>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Pr="00EC64BC" w:rsidRDefault="006E5207" w:rsidP="00EC64BC">
      <w:pPr>
        <w:pStyle w:val="ListParagraph"/>
        <w:numPr>
          <w:ilvl w:val="0"/>
          <w:numId w:val="37"/>
        </w:numPr>
        <w:jc w:val="center"/>
        <w:rPr>
          <w:rFonts w:ascii="GHEA Grapalat" w:hAnsi="GHEA Grapalat" w:cs="Arial"/>
          <w:b/>
          <w:sz w:val="20"/>
          <w:lang w:val="af-ZA"/>
        </w:rPr>
      </w:pPr>
      <w:r w:rsidRPr="00EC64BC">
        <w:rPr>
          <w:rFonts w:ascii="GHEA Grapalat" w:hAnsi="GHEA Grapalat" w:cs="Sylfaen"/>
          <w:b/>
          <w:sz w:val="20"/>
        </w:rPr>
        <w:t>ՀՐԱՎԵՐԻ</w:t>
      </w:r>
      <w:r w:rsidRPr="00EC64BC">
        <w:rPr>
          <w:rFonts w:ascii="GHEA Grapalat" w:hAnsi="GHEA Grapalat" w:cs="Arial"/>
          <w:b/>
          <w:sz w:val="20"/>
          <w:lang w:val="af-ZA"/>
        </w:rPr>
        <w:t xml:space="preserve">  </w:t>
      </w:r>
      <w:r w:rsidRPr="00EC64BC">
        <w:rPr>
          <w:rFonts w:ascii="GHEA Grapalat" w:hAnsi="GHEA Grapalat" w:cs="Sylfaen"/>
          <w:b/>
          <w:sz w:val="20"/>
        </w:rPr>
        <w:t>ՊԱՐԶԱԲԱՆՈՒՄԸ</w:t>
      </w:r>
      <w:r w:rsidRPr="00EC64BC">
        <w:rPr>
          <w:rFonts w:ascii="GHEA Grapalat" w:hAnsi="GHEA Grapalat" w:cs="Arial"/>
          <w:b/>
          <w:sz w:val="20"/>
          <w:lang w:val="af-ZA"/>
        </w:rPr>
        <w:t xml:space="preserve">  </w:t>
      </w:r>
      <w:r w:rsidRPr="00EC64BC">
        <w:rPr>
          <w:rFonts w:ascii="GHEA Grapalat" w:hAnsi="GHEA Grapalat" w:cs="Arial"/>
          <w:b/>
          <w:sz w:val="20"/>
        </w:rPr>
        <w:t>ԵՎ</w:t>
      </w:r>
      <w:r w:rsidRPr="00EC64BC">
        <w:rPr>
          <w:rFonts w:ascii="GHEA Grapalat" w:hAnsi="GHEA Grapalat" w:cs="Arial"/>
          <w:b/>
          <w:sz w:val="20"/>
          <w:lang w:val="af-ZA"/>
        </w:rPr>
        <w:t xml:space="preserve"> </w:t>
      </w:r>
      <w:r w:rsidRPr="00EC64BC">
        <w:rPr>
          <w:rFonts w:ascii="GHEA Grapalat" w:hAnsi="GHEA Grapalat" w:cs="Sylfaen"/>
          <w:b/>
          <w:sz w:val="20"/>
        </w:rPr>
        <w:t>ՀՐԱՎԵՐՈՒՄ</w:t>
      </w:r>
      <w:r w:rsidRPr="00EC64BC">
        <w:rPr>
          <w:rFonts w:ascii="GHEA Grapalat" w:hAnsi="GHEA Grapalat" w:cs="Arial"/>
          <w:b/>
          <w:sz w:val="20"/>
          <w:lang w:val="af-ZA"/>
        </w:rPr>
        <w:t xml:space="preserve"> </w:t>
      </w:r>
      <w:r w:rsidRPr="00EC64BC">
        <w:rPr>
          <w:rFonts w:ascii="GHEA Grapalat" w:hAnsi="GHEA Grapalat" w:cs="Sylfaen"/>
          <w:b/>
          <w:sz w:val="20"/>
        </w:rPr>
        <w:t>ՓՈՓՈԽՈՒԹՅՈՒՆ</w:t>
      </w:r>
      <w:r w:rsidRPr="00EC64BC">
        <w:rPr>
          <w:rFonts w:ascii="GHEA Grapalat" w:hAnsi="GHEA Grapalat" w:cs="Arial"/>
          <w:b/>
          <w:sz w:val="20"/>
          <w:lang w:val="af-ZA"/>
        </w:rPr>
        <w:t xml:space="preserve"> </w:t>
      </w:r>
      <w:r w:rsidRPr="00EC64BC">
        <w:rPr>
          <w:rFonts w:ascii="GHEA Grapalat" w:hAnsi="GHEA Grapalat" w:cs="Sylfaen"/>
          <w:b/>
          <w:sz w:val="20"/>
        </w:rPr>
        <w:t>ԿԱՏԱՐԵԼՈՒ</w:t>
      </w:r>
      <w:r w:rsidRPr="00EC64BC">
        <w:rPr>
          <w:rFonts w:ascii="GHEA Grapalat" w:hAnsi="GHEA Grapalat" w:cs="Arial"/>
          <w:b/>
          <w:sz w:val="20"/>
          <w:lang w:val="af-ZA"/>
        </w:rPr>
        <w:t xml:space="preserve"> </w:t>
      </w:r>
      <w:r w:rsidRPr="00EC64BC">
        <w:rPr>
          <w:rFonts w:ascii="GHEA Grapalat" w:hAnsi="GHEA Grapalat" w:cs="Sylfaen"/>
          <w:b/>
          <w:sz w:val="20"/>
        </w:rPr>
        <w:t>ԿԱՐԳԸ</w:t>
      </w:r>
      <w:r w:rsidRPr="00EC64BC">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FootnoteReference"/>
          <w:rFonts w:ascii="GHEA Grapalat" w:hAnsi="GHEA Grapalat" w:cs="Sylfaen"/>
          <w:color w:val="FFFFFF"/>
          <w:sz w:val="20"/>
          <w:shd w:val="clear" w:color="auto" w:fill="FFFFFF"/>
          <w:lang w:val="ru-RU"/>
        </w:rPr>
        <w:footnoteReference w:id="2"/>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lastRenderedPageBreak/>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B001A1" w:rsidRPr="00B001A1">
        <w:rPr>
          <w:rFonts w:ascii="GHEA Grapalat" w:hAnsi="GHEA Grapalat" w:cs="Sylfaen"/>
          <w:szCs w:val="24"/>
          <w:lang w:val="hy-AM"/>
        </w:rPr>
        <w:t>7</w:t>
      </w:r>
      <w:r>
        <w:rPr>
          <w:rFonts w:ascii="GHEA Grapalat" w:hAnsi="GHEA Grapalat" w:cs="Sylfaen"/>
          <w:szCs w:val="24"/>
          <w:lang w:val="hy-AM"/>
        </w:rPr>
        <w:t xml:space="preserve">»րդ օրվա ժամը </w:t>
      </w:r>
      <w:r w:rsidRPr="00B001A1">
        <w:rPr>
          <w:rFonts w:ascii="GHEA Grapalat" w:hAnsi="GHEA Grapalat" w:cs="Sylfaen"/>
          <w:lang w:val="hy-AM"/>
        </w:rPr>
        <w:t>«</w:t>
      </w:r>
      <w:r w:rsidR="00B001A1" w:rsidRPr="00B001A1">
        <w:rPr>
          <w:rFonts w:ascii="GHEA Grapalat" w:hAnsi="GHEA Grapalat" w:cs="Sylfaen"/>
          <w:lang w:val="hy-AM"/>
        </w:rPr>
        <w:t>1</w:t>
      </w:r>
      <w:r w:rsidR="004240EF" w:rsidRPr="004240EF">
        <w:rPr>
          <w:rFonts w:ascii="GHEA Grapalat" w:hAnsi="GHEA Grapalat" w:cs="Sylfaen"/>
          <w:lang w:val="hy-AM"/>
        </w:rPr>
        <w:t>1</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065381">
        <w:rPr>
          <w:rFonts w:ascii="GHEA Grapalat" w:hAnsi="GHEA Grapalat"/>
        </w:rPr>
        <w:t>ՀՀ Արարատի մարզ Մխչյան համայնք</w:t>
      </w:r>
      <w:r w:rsidR="00B001A1">
        <w:rPr>
          <w:rFonts w:ascii="GHEA Grapalat" w:hAnsi="GHEA Grapalat"/>
        </w:rPr>
        <w:t xml:space="preserve">, Քրիստափոր Ալավերդյանի անվան միջնակարգ դպրոց ՊՈԱԿ Ք. Ալավերդյան </w:t>
      </w:r>
      <w:r w:rsidR="001713C1">
        <w:rPr>
          <w:rFonts w:ascii="GHEA Grapalat" w:hAnsi="GHEA Grapalat"/>
        </w:rPr>
        <w:t>38/1</w:t>
      </w:r>
      <w:r w:rsidR="00B001A1" w:rsidRPr="00B001A1">
        <w:rPr>
          <w:rFonts w:ascii="GHEA Grapalat" w:hAnsi="GHEA Grapalat"/>
          <w:lang w:val="hy-AM"/>
        </w:rPr>
        <w:t xml:space="preserve"> </w:t>
      </w:r>
      <w:r>
        <w:rPr>
          <w:rFonts w:ascii="GHEA Grapalat" w:hAnsi="GHEA Grapalat" w:cs="Sylfaen"/>
          <w:szCs w:val="24"/>
          <w:lang w:val="hy-AM"/>
        </w:rPr>
        <w:t xml:space="preserve">» հասցեով։  </w:t>
      </w:r>
    </w:p>
    <w:p w:rsidR="006E5207" w:rsidRDefault="006E5207" w:rsidP="006E5207">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BodyTextIndent2"/>
        <w:spacing w:line="240" w:lineRule="auto"/>
        <w:ind w:firstLine="0"/>
        <w:rPr>
          <w:rFonts w:ascii="GHEA Grapalat" w:hAnsi="GHEA Grapalat" w:cs="Sylfaen"/>
          <w:szCs w:val="24"/>
          <w:lang w:val="hy-AM"/>
        </w:rPr>
      </w:pPr>
      <w:bookmarkStart w:id="3"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EC64BC"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sidR="006E5207">
        <w:rPr>
          <w:rFonts w:ascii="GHEA Grapalat" w:hAnsi="GHEA Grapalat" w:cs="Sylfaen"/>
          <w:sz w:val="20"/>
          <w:lang w:val="hy-AM"/>
        </w:rPr>
        <w:t>)</w:t>
      </w:r>
      <w:r w:rsidR="006E5207">
        <w:rPr>
          <w:rFonts w:ascii="GHEA Grapalat" w:hAnsi="GHEA Grapalat" w:cs="Sylfaen"/>
          <w:lang w:val="hy-AM"/>
        </w:rPr>
        <w:t xml:space="preserve"> </w:t>
      </w:r>
      <w:r w:rsidR="006E5207">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EC64BC"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Գ</w:t>
      </w:r>
      <w:r w:rsidR="006E5207">
        <w:rPr>
          <w:rFonts w:ascii="GHEA Grapalat" w:hAnsi="GHEA Grapalat" w:cs="Sylfaen"/>
          <w:szCs w:val="24"/>
          <w:lang w:val="hy-AM"/>
        </w:rPr>
        <w:t xml:space="preserve">) հայտարարություն սույն ընթացակարգի շրջանակում գերիշխող դիրքի չարաշահման և հակամրցակցային համաձայնության բացակայության մասին. </w:t>
      </w:r>
    </w:p>
    <w:p w:rsidR="006E5207" w:rsidRDefault="00EC64BC" w:rsidP="00B001A1">
      <w:pPr>
        <w:pStyle w:val="BodyTextIndent2"/>
        <w:spacing w:line="240" w:lineRule="auto"/>
        <w:ind w:firstLine="0"/>
        <w:rPr>
          <w:rFonts w:ascii="GHEA Grapalat" w:hAnsi="GHEA Grapalat" w:cs="Sylfaen"/>
          <w:szCs w:val="24"/>
          <w:lang w:val="hy-AM"/>
        </w:rPr>
      </w:pPr>
      <w:bookmarkStart w:id="4" w:name="_Hlk9261892"/>
      <w:bookmarkEnd w:id="3"/>
      <w:r>
        <w:rPr>
          <w:rFonts w:ascii="GHEA Grapalat" w:hAnsi="GHEA Grapalat" w:cs="Sylfaen"/>
          <w:szCs w:val="24"/>
          <w:lang w:val="hy-AM"/>
        </w:rPr>
        <w:t>Դ</w:t>
      </w:r>
      <w:r w:rsidR="006E5207">
        <w:rPr>
          <w:rFonts w:ascii="GHEA Grapalat" w:hAnsi="GHEA Grapalat" w:cs="Sylfaen"/>
          <w:szCs w:val="24"/>
          <w:lang w:val="hy-AM"/>
        </w:rPr>
        <w:t>)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EC64BC" w:rsidP="00B001A1">
      <w:pPr>
        <w:pStyle w:val="norm"/>
        <w:spacing w:line="240" w:lineRule="auto"/>
        <w:ind w:firstLine="0"/>
        <w:rPr>
          <w:rFonts w:ascii="GHEA Grapalat" w:hAnsi="GHEA Grapalat" w:cs="Sylfaen"/>
          <w:szCs w:val="24"/>
          <w:lang w:val="hy-AM"/>
        </w:rPr>
      </w:pPr>
      <w:r>
        <w:rPr>
          <w:rFonts w:ascii="GHEA Grapalat" w:hAnsi="GHEA Grapalat"/>
          <w:sz w:val="20"/>
          <w:lang w:val="hy-AM"/>
        </w:rPr>
        <w:t>Ե</w:t>
      </w:r>
      <w:r w:rsidR="006E5207">
        <w:rPr>
          <w:rFonts w:ascii="GHEA Grapalat" w:hAnsi="GHEA Grapalat"/>
          <w:sz w:val="20"/>
          <w:lang w:val="hy-AM"/>
        </w:rPr>
        <w:t xml:space="preserve">) </w:t>
      </w:r>
      <w:r w:rsidR="006E520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6E5207">
        <w:rPr>
          <w:rFonts w:ascii="GHEA Grapalat" w:hAnsi="GHEA Grapalat"/>
          <w:sz w:val="20"/>
          <w:lang w:val="hy-AM"/>
        </w:rPr>
        <w:t xml:space="preserve">: Ընդ որում </w:t>
      </w:r>
      <w:r w:rsidR="006E5207">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006E5207">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FootnoteReference"/>
          <w:rFonts w:ascii="GHEA Grapalat" w:hAnsi="GHEA Grapalat" w:cs="Sylfaen"/>
          <w:color w:val="FFFFFF"/>
          <w:sz w:val="20"/>
          <w:szCs w:val="24"/>
          <w:lang w:val="hy-AM" w:eastAsia="en-US"/>
        </w:rPr>
        <w:footnoteReference w:id="3"/>
      </w:r>
    </w:p>
    <w:bookmarkEnd w:id="4"/>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w:t>
      </w:r>
      <w:r>
        <w:rPr>
          <w:rFonts w:ascii="GHEA Grapalat" w:hAnsi="GHEA Grapalat" w:cs="Sylfaen"/>
          <w:sz w:val="20"/>
          <w:szCs w:val="24"/>
          <w:lang w:val="hy-AM" w:eastAsia="en-US"/>
        </w:rPr>
        <w:lastRenderedPageBreak/>
        <w:t>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 xml:space="preserve">ա. </w:t>
      </w:r>
      <w:r w:rsidR="00EC64BC">
        <w:rPr>
          <w:rFonts w:ascii="GHEA Grapalat" w:hAnsi="GHEA Grapalat" w:cs="Sylfaen"/>
          <w:sz w:val="20"/>
          <w:szCs w:val="24"/>
          <w:lang w:val="hy-AM" w:eastAsia="en-US"/>
        </w:rPr>
        <w:t>Գ</w:t>
      </w:r>
      <w:r>
        <w:rPr>
          <w:rFonts w:ascii="GHEA Grapalat" w:hAnsi="GHEA Grapalat" w:cs="Sylfaen"/>
          <w:sz w:val="20"/>
          <w:szCs w:val="24"/>
          <w:lang w:val="hy-AM" w:eastAsia="en-US"/>
        </w:rPr>
        <w:t>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EC64BC"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w:t>
      </w:r>
      <w:r w:rsidR="006E5207">
        <w:rPr>
          <w:rFonts w:ascii="GHEA Grapalat" w:hAnsi="GHEA Grapalat" w:cs="Sylfaen"/>
          <w:sz w:val="20"/>
          <w:szCs w:val="24"/>
          <w:lang w:val="hy-AM" w:eastAsia="en-US"/>
        </w:rPr>
        <w:t xml:space="preserve">. </w:t>
      </w:r>
      <w:r>
        <w:rPr>
          <w:rFonts w:ascii="GHEA Grapalat" w:hAnsi="GHEA Grapalat" w:cs="Sylfaen"/>
          <w:sz w:val="20"/>
          <w:szCs w:val="24"/>
          <w:lang w:val="hy-AM" w:eastAsia="en-US"/>
        </w:rPr>
        <w:t>Գ</w:t>
      </w:r>
      <w:r w:rsidR="006E5207">
        <w:rPr>
          <w:rFonts w:ascii="GHEA Grapalat" w:hAnsi="GHEA Grapalat" w:cs="Sylfaen"/>
          <w:sz w:val="20"/>
          <w:szCs w:val="24"/>
          <w:lang w:val="hy-AM" w:eastAsia="en-US"/>
        </w:rPr>
        <w:t>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EC64BC"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w:t>
      </w:r>
      <w:r w:rsidR="006E5207">
        <w:rPr>
          <w:rFonts w:ascii="GHEA Grapalat" w:hAnsi="GHEA Grapalat" w:cs="Sylfaen"/>
          <w:sz w:val="20"/>
          <w:szCs w:val="24"/>
          <w:lang w:val="hy-AM" w:eastAsia="en-US"/>
        </w:rPr>
        <w:t xml:space="preserve">. </w:t>
      </w:r>
      <w:r>
        <w:rPr>
          <w:rFonts w:ascii="GHEA Grapalat" w:hAnsi="GHEA Grapalat" w:cs="Sylfaen"/>
          <w:sz w:val="20"/>
          <w:szCs w:val="24"/>
          <w:lang w:val="hy-AM" w:eastAsia="en-US"/>
        </w:rPr>
        <w:t>Գ</w:t>
      </w:r>
      <w:r w:rsidR="006E5207">
        <w:rPr>
          <w:rFonts w:ascii="GHEA Grapalat" w:hAnsi="GHEA Grapalat" w:cs="Sylfaen"/>
          <w:sz w:val="20"/>
          <w:szCs w:val="24"/>
          <w:lang w:val="hy-AM" w:eastAsia="en-US"/>
        </w:rPr>
        <w:t>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EC64BC">
        <w:rPr>
          <w:rFonts w:ascii="GHEA Grapalat" w:hAnsi="GHEA Grapalat" w:cs="Sylfaen"/>
          <w:sz w:val="20"/>
          <w:lang w:val="hy-AM"/>
        </w:rPr>
        <w:t>Դ</w:t>
      </w:r>
      <w:r w:rsidR="006E5207">
        <w:rPr>
          <w:rFonts w:ascii="GHEA Grapalat" w:hAnsi="GHEA Grapalat" w:cs="Sylfaen"/>
          <w:sz w:val="20"/>
          <w:lang w:val="hy-AM"/>
        </w:rPr>
        <w:t xml:space="preserve">. </w:t>
      </w:r>
      <w:r w:rsidR="00EC64BC">
        <w:rPr>
          <w:rFonts w:ascii="GHEA Grapalat" w:hAnsi="GHEA Grapalat" w:cs="Sylfaen"/>
          <w:sz w:val="20"/>
          <w:lang w:val="hy-AM"/>
        </w:rPr>
        <w:t>Գ</w:t>
      </w:r>
      <w:r w:rsidR="006E5207">
        <w:rPr>
          <w:rFonts w:ascii="GHEA Grapalat" w:hAnsi="GHEA Grapalat" w:cs="Sylfaen"/>
          <w:sz w:val="20"/>
          <w:lang w:val="hy-AM"/>
        </w:rPr>
        <w:t>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EC64BC" w:rsidP="00B001A1">
      <w:pPr>
        <w:shd w:val="clear" w:color="auto" w:fill="FFFFFF"/>
        <w:jc w:val="both"/>
        <w:rPr>
          <w:rFonts w:ascii="GHEA Grapalat" w:hAnsi="GHEA Grapalat" w:cs="Sylfaen"/>
          <w:sz w:val="20"/>
          <w:lang w:val="hy-AM"/>
        </w:rPr>
      </w:pPr>
      <w:r>
        <w:rPr>
          <w:rFonts w:ascii="GHEA Grapalat" w:hAnsi="GHEA Grapalat" w:cs="Sylfaen"/>
          <w:sz w:val="20"/>
          <w:lang w:val="hy-AM"/>
        </w:rPr>
        <w:t>Ե</w:t>
      </w:r>
      <w:r w:rsidR="006E5207">
        <w:rPr>
          <w:rFonts w:ascii="GHEA Grapalat" w:hAnsi="GHEA Grapalat" w:cs="Sylfaen"/>
          <w:sz w:val="20"/>
          <w:lang w:val="hy-AM"/>
        </w:rPr>
        <w:t xml:space="preserve">. </w:t>
      </w:r>
      <w:r>
        <w:rPr>
          <w:rFonts w:ascii="GHEA Grapalat" w:hAnsi="GHEA Grapalat" w:cs="Sylfaen"/>
          <w:sz w:val="20"/>
          <w:lang w:val="hy-AM"/>
        </w:rPr>
        <w:t>Գ</w:t>
      </w:r>
      <w:r w:rsidR="006E5207">
        <w:rPr>
          <w:rFonts w:ascii="GHEA Grapalat" w:hAnsi="GHEA Grapalat" w:cs="Sylfaen"/>
          <w:sz w:val="20"/>
          <w:lang w:val="hy-AM"/>
        </w:rPr>
        <w:t>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EC64BC"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w:t>
      </w:r>
      <w:r w:rsidR="006E5207">
        <w:rPr>
          <w:rFonts w:ascii="GHEA Grapalat" w:hAnsi="GHEA Grapalat" w:cs="Sylfaen"/>
          <w:sz w:val="20"/>
          <w:szCs w:val="24"/>
          <w:lang w:val="hy-AM" w:eastAsia="en-US"/>
        </w:rPr>
        <w:t xml:space="preserve">. </w:t>
      </w:r>
      <w:r>
        <w:rPr>
          <w:rFonts w:ascii="GHEA Grapalat" w:hAnsi="GHEA Grapalat" w:cs="Sylfaen"/>
          <w:sz w:val="20"/>
          <w:szCs w:val="24"/>
          <w:lang w:val="hy-AM" w:eastAsia="en-US"/>
        </w:rPr>
        <w:t>Գ</w:t>
      </w:r>
      <w:r w:rsidR="006E5207">
        <w:rPr>
          <w:rFonts w:ascii="GHEA Grapalat" w:hAnsi="GHEA Grapalat" w:cs="Sylfaen"/>
          <w:sz w:val="20"/>
          <w:szCs w:val="24"/>
          <w:lang w:val="hy-AM" w:eastAsia="en-US"/>
        </w:rPr>
        <w:t>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BodyTextIndent2"/>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BodyTextIndent"/>
        <w:spacing w:after="0" w:line="240" w:lineRule="auto"/>
        <w:ind w:firstLine="567"/>
        <w:rPr>
          <w:rFonts w:ascii="GHEA Grapalat" w:hAnsi="GHEA Grapalat" w:cs="Times New Roman"/>
          <w:b/>
          <w:sz w:val="20"/>
          <w:lang w:val="af-ZA"/>
        </w:rPr>
      </w:pP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BodyTextIndent"/>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BodyTextIndent2"/>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B001A1" w:rsidRPr="00B001A1">
        <w:rPr>
          <w:rFonts w:ascii="GHEA Grapalat" w:hAnsi="GHEA Grapalat" w:cs="Sylfaen"/>
        </w:rPr>
        <w:t>1</w:t>
      </w:r>
      <w:r w:rsidR="00B7063D">
        <w:rPr>
          <w:rFonts w:ascii="GHEA Grapalat" w:hAnsi="GHEA Grapalat" w:cs="Sylfaen"/>
        </w:rPr>
        <w:t>1</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lastRenderedPageBreak/>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sidR="00EC64BC">
        <w:rPr>
          <w:rFonts w:ascii="GHEA Grapalat" w:hAnsi="GHEA Grapalat" w:cs="Sylfaen"/>
          <w:sz w:val="20"/>
          <w:szCs w:val="20"/>
          <w:lang w:val="hy-AM"/>
        </w:rPr>
        <w:t>Հ</w:t>
      </w:r>
      <w:r>
        <w:rPr>
          <w:rFonts w:ascii="GHEA Grapalat" w:hAnsi="GHEA Grapalat" w:cs="Sylfaen"/>
          <w:sz w:val="20"/>
          <w:szCs w:val="20"/>
          <w:lang w:val="hy-AM"/>
        </w:rPr>
        <w:t>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sidR="00EC64BC">
        <w:rPr>
          <w:rFonts w:ascii="GHEA Grapalat" w:hAnsi="GHEA Grapalat" w:cs="Sylfaen"/>
          <w:sz w:val="20"/>
          <w:szCs w:val="20"/>
          <w:lang w:val="hy-AM"/>
        </w:rPr>
        <w:t>Բ</w:t>
      </w:r>
      <w:r>
        <w:rPr>
          <w:rFonts w:ascii="GHEA Grapalat" w:hAnsi="GHEA Grapalat" w:cs="Sylfaen"/>
          <w:sz w:val="20"/>
          <w:szCs w:val="20"/>
          <w:lang w:val="hy-AM"/>
        </w:rPr>
        <w:t>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proofErr w:type="gramStart"/>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proofErr w:type="gramEnd"/>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BodyTextIndent2"/>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BodyTextIndent"/>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BodyTextIndent"/>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BodyTextIndent2"/>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sidR="00EC64BC">
        <w:rPr>
          <w:rFonts w:ascii="GHEA Grapalat" w:hAnsi="GHEA Grapalat" w:cs="Sylfaen"/>
          <w:sz w:val="20"/>
          <w:szCs w:val="24"/>
          <w:lang w:val="hy-AM" w:eastAsia="en-US"/>
        </w:rPr>
        <w:t>Ը</w:t>
      </w:r>
      <w:r>
        <w:rPr>
          <w:rFonts w:ascii="GHEA Grapalat" w:hAnsi="GHEA Grapalat" w:cs="Sylfaen"/>
          <w:sz w:val="20"/>
          <w:szCs w:val="24"/>
          <w:lang w:val="hy-AM" w:eastAsia="en-US"/>
        </w:rPr>
        <w:t>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Հ</w:t>
      </w:r>
      <w:r>
        <w:rPr>
          <w:rFonts w:ascii="GHEA Grapalat" w:hAnsi="GHEA Grapalat" w:cs="Sylfaen"/>
          <w:sz w:val="20"/>
          <w:szCs w:val="24"/>
          <w:lang w:val="ru-RU" w:eastAsia="en-US"/>
        </w:rPr>
        <w:t>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Բ</w:t>
      </w:r>
      <w:r>
        <w:rPr>
          <w:rFonts w:ascii="GHEA Grapalat" w:hAnsi="GHEA Grapalat" w:cs="Sylfaen"/>
          <w:sz w:val="20"/>
          <w:szCs w:val="24"/>
          <w:lang w:val="ru-RU" w:eastAsia="en-US"/>
        </w:rPr>
        <w:t>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Յ</w:t>
      </w:r>
      <w:r>
        <w:rPr>
          <w:rFonts w:ascii="GHEA Grapalat" w:hAnsi="GHEA Grapalat" w:cs="Sylfaen"/>
          <w:sz w:val="20"/>
          <w:szCs w:val="24"/>
          <w:lang w:val="ru-RU" w:eastAsia="en-US"/>
        </w:rPr>
        <w:t>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lastRenderedPageBreak/>
        <w:t>ե</w:t>
      </w:r>
      <w:r>
        <w:rPr>
          <w:rFonts w:ascii="GHEA Grapalat" w:hAnsi="GHEA Grapalat" w:cs="Sylfaen"/>
          <w:sz w:val="20"/>
          <w:szCs w:val="24"/>
          <w:lang w:val="af-ZA" w:eastAsia="en-US"/>
        </w:rPr>
        <w:t xml:space="preserve">. </w:t>
      </w:r>
      <w:r w:rsidR="00EC64BC">
        <w:rPr>
          <w:rFonts w:ascii="GHEA Grapalat" w:hAnsi="GHEA Grapalat" w:cs="Sylfaen"/>
          <w:sz w:val="20"/>
          <w:szCs w:val="24"/>
          <w:lang w:val="ru-RU" w:eastAsia="en-US"/>
        </w:rPr>
        <w:t>Բ</w:t>
      </w:r>
      <w:r>
        <w:rPr>
          <w:rFonts w:ascii="GHEA Grapalat" w:hAnsi="GHEA Grapalat" w:cs="Sylfaen"/>
          <w:sz w:val="20"/>
          <w:szCs w:val="24"/>
          <w:lang w:val="ru-RU" w:eastAsia="en-US"/>
        </w:rPr>
        <w:t>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sidR="00EC64BC">
        <w:rPr>
          <w:rFonts w:ascii="GHEA Grapalat" w:hAnsi="GHEA Grapalat" w:cs="Sylfaen"/>
          <w:sz w:val="20"/>
          <w:lang w:val="ru-RU"/>
        </w:rPr>
        <w:t>Բ</w:t>
      </w:r>
      <w:r>
        <w:rPr>
          <w:rFonts w:ascii="GHEA Grapalat" w:hAnsi="GHEA Grapalat" w:cs="Sylfaen"/>
          <w:sz w:val="20"/>
          <w:lang w:val="ru-RU"/>
        </w:rPr>
        <w:t>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EC64BC" w:rsidP="0069073C">
      <w:pPr>
        <w:jc w:val="both"/>
        <w:rPr>
          <w:rFonts w:ascii="GHEA Grapalat" w:hAnsi="GHEA Grapalat" w:cs="Sylfaen"/>
          <w:sz w:val="20"/>
          <w:lang w:val="hy-AM"/>
        </w:rPr>
      </w:pPr>
      <w:r>
        <w:rPr>
          <w:rFonts w:ascii="GHEA Grapalat" w:hAnsi="GHEA Grapalat" w:cs="Sylfaen"/>
          <w:sz w:val="20"/>
          <w:lang w:val="hy-AM"/>
        </w:rPr>
        <w:t>Է</w:t>
      </w:r>
      <w:r w:rsidR="006E5207">
        <w:rPr>
          <w:rFonts w:ascii="GHEA Grapalat" w:hAnsi="GHEA Grapalat" w:cs="Sylfaen"/>
          <w:sz w:val="20"/>
          <w:lang w:val="hy-AM"/>
        </w:rPr>
        <w:t xml:space="preserve">. </w:t>
      </w:r>
      <w:r>
        <w:rPr>
          <w:rFonts w:ascii="GHEA Grapalat" w:hAnsi="GHEA Grapalat" w:cs="Sylfaen"/>
          <w:sz w:val="20"/>
          <w:lang w:val="hy-AM"/>
        </w:rPr>
        <w:t>Բ</w:t>
      </w:r>
      <w:r w:rsidR="006E5207">
        <w:rPr>
          <w:rFonts w:ascii="GHEA Grapalat" w:hAnsi="GHEA Grapalat" w:cs="Sylfaen"/>
          <w:sz w:val="20"/>
          <w:lang w:val="hy-AM"/>
        </w:rPr>
        <w:t>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006E5207">
        <w:rPr>
          <w:rFonts w:ascii="GHEA Grapalat" w:hAnsi="GHEA Grapalat" w:cs="Sylfaen"/>
          <w:sz w:val="20"/>
          <w:lang w:val="af-ZA"/>
        </w:rPr>
        <w:t xml:space="preserve"> </w:t>
      </w:r>
      <w:r w:rsidR="006E5207">
        <w:rPr>
          <w:rFonts w:ascii="GHEA Grapalat" w:hAnsi="GHEA Grapalat" w:cs="Sylfaen"/>
          <w:sz w:val="20"/>
          <w:lang w:val="hy-AM"/>
        </w:rPr>
        <w:t>նվազագույն</w:t>
      </w:r>
      <w:r w:rsidR="006E5207">
        <w:rPr>
          <w:rFonts w:ascii="GHEA Grapalat" w:hAnsi="GHEA Grapalat" w:cs="Sylfaen"/>
          <w:sz w:val="20"/>
          <w:lang w:val="af-ZA"/>
        </w:rPr>
        <w:t xml:space="preserve"> </w:t>
      </w:r>
      <w:r w:rsidR="006E5207">
        <w:rPr>
          <w:rFonts w:ascii="GHEA Grapalat" w:hAnsi="GHEA Grapalat" w:cs="Sylfaen"/>
          <w:sz w:val="20"/>
          <w:lang w:val="hy-AM"/>
        </w:rPr>
        <w:t>գները</w:t>
      </w:r>
      <w:r w:rsidR="006E5207">
        <w:rPr>
          <w:rFonts w:ascii="GHEA Grapalat" w:hAnsi="GHEA Grapalat" w:cs="Sylfaen"/>
          <w:sz w:val="20"/>
          <w:lang w:val="af-ZA"/>
        </w:rPr>
        <w:t xml:space="preserve"> </w:t>
      </w:r>
      <w:r w:rsidR="006E5207">
        <w:rPr>
          <w:rFonts w:ascii="GHEA Grapalat" w:hAnsi="GHEA Grapalat" w:cs="Sylfaen"/>
          <w:sz w:val="20"/>
          <w:lang w:val="hy-AM"/>
        </w:rPr>
        <w:t>հավասար</w:t>
      </w:r>
      <w:r w:rsidR="006E5207">
        <w:rPr>
          <w:rFonts w:ascii="GHEA Grapalat" w:hAnsi="GHEA Grapalat" w:cs="Sylfaen"/>
          <w:sz w:val="20"/>
          <w:lang w:val="af-ZA"/>
        </w:rPr>
        <w:t xml:space="preserve"> </w:t>
      </w:r>
      <w:r w:rsidR="006E5207">
        <w:rPr>
          <w:rFonts w:ascii="GHEA Grapalat" w:hAnsi="GHEA Grapalat" w:cs="Sylfaen"/>
          <w:sz w:val="20"/>
          <w:lang w:val="hy-AM"/>
        </w:rPr>
        <w:t>են</w:t>
      </w:r>
      <w:r w:rsidR="006E5207">
        <w:rPr>
          <w:rFonts w:ascii="GHEA Grapalat" w:hAnsi="GHEA Grapalat" w:cs="Sylfaen"/>
          <w:sz w:val="20"/>
          <w:lang w:val="af-ZA"/>
        </w:rPr>
        <w:t xml:space="preserve">, </w:t>
      </w:r>
      <w:r w:rsidR="006E5207">
        <w:rPr>
          <w:rFonts w:ascii="GHEA Grapalat" w:hAnsi="GHEA Grapalat" w:cs="Sylfaen"/>
          <w:sz w:val="20"/>
          <w:lang w:val="hy-AM"/>
        </w:rPr>
        <w:t>գնման</w:t>
      </w:r>
      <w:r w:rsidR="006E5207">
        <w:rPr>
          <w:rFonts w:ascii="GHEA Grapalat" w:hAnsi="GHEA Grapalat" w:cs="Sylfaen"/>
          <w:sz w:val="20"/>
          <w:lang w:val="af-ZA"/>
        </w:rPr>
        <w:t xml:space="preserve"> </w:t>
      </w:r>
      <w:r w:rsidR="006E5207">
        <w:rPr>
          <w:rFonts w:ascii="GHEA Grapalat" w:hAnsi="GHEA Grapalat" w:cs="Sylfaen"/>
          <w:sz w:val="20"/>
          <w:lang w:val="hy-AM"/>
        </w:rPr>
        <w:t>ընթացակարգը</w:t>
      </w:r>
      <w:r w:rsidR="006E5207">
        <w:rPr>
          <w:rFonts w:ascii="GHEA Grapalat" w:hAnsi="GHEA Grapalat" w:cs="Sylfaen"/>
          <w:sz w:val="20"/>
          <w:lang w:val="af-ZA"/>
        </w:rPr>
        <w:t xml:space="preserve"> </w:t>
      </w:r>
      <w:r w:rsidR="006E5207">
        <w:rPr>
          <w:rFonts w:ascii="GHEA Grapalat" w:hAnsi="GHEA Grapalat" w:cs="Sylfaen"/>
          <w:sz w:val="20"/>
          <w:lang w:val="hy-AM"/>
        </w:rPr>
        <w:t>Օրենքի</w:t>
      </w:r>
      <w:r w:rsidR="006E5207">
        <w:rPr>
          <w:rFonts w:ascii="GHEA Grapalat" w:hAnsi="GHEA Grapalat" w:cs="Sylfaen"/>
          <w:sz w:val="20"/>
          <w:lang w:val="af-ZA"/>
        </w:rPr>
        <w:t xml:space="preserve"> 37-</w:t>
      </w:r>
      <w:r w:rsidR="006E5207">
        <w:rPr>
          <w:rFonts w:ascii="GHEA Grapalat" w:hAnsi="GHEA Grapalat" w:cs="Sylfaen"/>
          <w:sz w:val="20"/>
          <w:lang w:val="hy-AM"/>
        </w:rPr>
        <w:t>րդ</w:t>
      </w:r>
      <w:r w:rsidR="006E5207">
        <w:rPr>
          <w:rFonts w:ascii="GHEA Grapalat" w:hAnsi="GHEA Grapalat" w:cs="Sylfaen"/>
          <w:sz w:val="20"/>
          <w:lang w:val="af-ZA"/>
        </w:rPr>
        <w:t xml:space="preserve"> </w:t>
      </w:r>
      <w:r w:rsidR="006E5207">
        <w:rPr>
          <w:rFonts w:ascii="GHEA Grapalat" w:hAnsi="GHEA Grapalat" w:cs="Sylfaen"/>
          <w:sz w:val="20"/>
          <w:lang w:val="hy-AM"/>
        </w:rPr>
        <w:t>հոդվածի</w:t>
      </w:r>
      <w:r w:rsidR="006E5207">
        <w:rPr>
          <w:rFonts w:ascii="GHEA Grapalat" w:hAnsi="GHEA Grapalat" w:cs="Sylfaen"/>
          <w:sz w:val="20"/>
          <w:lang w:val="af-ZA"/>
        </w:rPr>
        <w:t xml:space="preserve"> 1-</w:t>
      </w:r>
      <w:r w:rsidR="006E5207">
        <w:rPr>
          <w:rFonts w:ascii="GHEA Grapalat" w:hAnsi="GHEA Grapalat" w:cs="Sylfaen"/>
          <w:sz w:val="20"/>
          <w:lang w:val="hy-AM"/>
        </w:rPr>
        <w:t>ին</w:t>
      </w:r>
      <w:r w:rsidR="006E5207">
        <w:rPr>
          <w:rFonts w:ascii="GHEA Grapalat" w:hAnsi="GHEA Grapalat" w:cs="Sylfaen"/>
          <w:sz w:val="20"/>
          <w:lang w:val="af-ZA"/>
        </w:rPr>
        <w:t xml:space="preserve"> </w:t>
      </w:r>
      <w:r w:rsidR="006E5207">
        <w:rPr>
          <w:rFonts w:ascii="GHEA Grapalat" w:hAnsi="GHEA Grapalat" w:cs="Sylfaen"/>
          <w:sz w:val="20"/>
          <w:lang w:val="hy-AM"/>
        </w:rPr>
        <w:t>մասի</w:t>
      </w:r>
      <w:r w:rsidR="006E5207">
        <w:rPr>
          <w:rFonts w:ascii="GHEA Grapalat" w:hAnsi="GHEA Grapalat" w:cs="Sylfaen"/>
          <w:sz w:val="20"/>
          <w:lang w:val="af-ZA"/>
        </w:rPr>
        <w:t xml:space="preserve"> 1-</w:t>
      </w:r>
      <w:r w:rsidR="006E5207">
        <w:rPr>
          <w:rFonts w:ascii="GHEA Grapalat" w:hAnsi="GHEA Grapalat" w:cs="Sylfaen"/>
          <w:sz w:val="20"/>
          <w:lang w:val="hy-AM"/>
        </w:rPr>
        <w:t>ին</w:t>
      </w:r>
      <w:r w:rsidR="006E5207">
        <w:rPr>
          <w:rFonts w:ascii="GHEA Grapalat" w:hAnsi="GHEA Grapalat" w:cs="Sylfaen"/>
          <w:sz w:val="20"/>
          <w:lang w:val="af-ZA"/>
        </w:rPr>
        <w:t xml:space="preserve"> </w:t>
      </w:r>
      <w:r w:rsidR="006E5207">
        <w:rPr>
          <w:rFonts w:ascii="GHEA Grapalat" w:hAnsi="GHEA Grapalat" w:cs="Sylfaen"/>
          <w:sz w:val="20"/>
          <w:lang w:val="hy-AM"/>
        </w:rPr>
        <w:t>կետի</w:t>
      </w:r>
      <w:r w:rsidR="006E5207">
        <w:rPr>
          <w:rFonts w:ascii="GHEA Grapalat" w:hAnsi="GHEA Grapalat" w:cs="Sylfaen"/>
          <w:sz w:val="20"/>
          <w:lang w:val="af-ZA"/>
        </w:rPr>
        <w:t xml:space="preserve"> </w:t>
      </w:r>
      <w:r w:rsidR="006E5207">
        <w:rPr>
          <w:rFonts w:ascii="GHEA Grapalat" w:hAnsi="GHEA Grapalat" w:cs="Sylfaen"/>
          <w:sz w:val="20"/>
          <w:lang w:val="hy-AM"/>
        </w:rPr>
        <w:t>հիման</w:t>
      </w:r>
      <w:r w:rsidR="006E5207">
        <w:rPr>
          <w:rFonts w:ascii="GHEA Grapalat" w:hAnsi="GHEA Grapalat" w:cs="Sylfaen"/>
          <w:sz w:val="20"/>
          <w:lang w:val="af-ZA"/>
        </w:rPr>
        <w:t xml:space="preserve"> </w:t>
      </w:r>
      <w:r w:rsidR="006E5207">
        <w:rPr>
          <w:rFonts w:ascii="GHEA Grapalat" w:hAnsi="GHEA Grapalat" w:cs="Sylfaen"/>
          <w:sz w:val="20"/>
          <w:lang w:val="hy-AM"/>
        </w:rPr>
        <w:t>վրա</w:t>
      </w:r>
      <w:r w:rsidR="006E5207">
        <w:rPr>
          <w:rFonts w:ascii="GHEA Grapalat" w:hAnsi="GHEA Grapalat" w:cs="Sylfaen"/>
          <w:sz w:val="20"/>
          <w:lang w:val="af-ZA"/>
        </w:rPr>
        <w:t xml:space="preserve"> </w:t>
      </w:r>
      <w:r w:rsidR="006E5207">
        <w:rPr>
          <w:rFonts w:ascii="GHEA Grapalat" w:hAnsi="GHEA Grapalat" w:cs="Sylfaen"/>
          <w:sz w:val="20"/>
          <w:lang w:val="hy-AM"/>
        </w:rPr>
        <w:t>հայտարարվում</w:t>
      </w:r>
      <w:r w:rsidR="006E5207">
        <w:rPr>
          <w:rFonts w:ascii="GHEA Grapalat" w:hAnsi="GHEA Grapalat" w:cs="Sylfaen"/>
          <w:sz w:val="20"/>
          <w:lang w:val="af-ZA"/>
        </w:rPr>
        <w:t xml:space="preserve"> </w:t>
      </w:r>
      <w:r w:rsidR="006E5207">
        <w:rPr>
          <w:rFonts w:ascii="GHEA Grapalat" w:hAnsi="GHEA Grapalat" w:cs="Sylfaen"/>
          <w:sz w:val="20"/>
          <w:lang w:val="hy-AM"/>
        </w:rPr>
        <w:t>է</w:t>
      </w:r>
      <w:r w:rsidR="006E5207">
        <w:rPr>
          <w:rFonts w:ascii="GHEA Grapalat" w:hAnsi="GHEA Grapalat" w:cs="Sylfaen"/>
          <w:sz w:val="20"/>
          <w:lang w:val="af-ZA"/>
        </w:rPr>
        <w:t xml:space="preserve"> </w:t>
      </w:r>
      <w:r w:rsidR="006E5207">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lastRenderedPageBreak/>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BodyTextIndent2"/>
        <w:spacing w:line="240" w:lineRule="auto"/>
        <w:ind w:firstLine="0"/>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6"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6"/>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6E5207" w:rsidRDefault="006E5207" w:rsidP="006E5207">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BodyTextIndent2"/>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FootnoteReference"/>
          <w:rFonts w:ascii="GHEA Grapalat" w:hAnsi="GHEA Grapalat" w:cs="Sylfaen"/>
          <w:color w:val="FFFFFF"/>
        </w:rPr>
        <w:footnoteReference w:id="4"/>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BodyTextIndent2"/>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lastRenderedPageBreak/>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BodyTextIndent2"/>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BodyTextIndent2"/>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BodyTextIndent2"/>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BodyTextIndent"/>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FootnoteReference"/>
          <w:rFonts w:ascii="GHEA Grapalat" w:hAnsi="GHEA Grapalat" w:cs="Arial"/>
          <w:sz w:val="20"/>
        </w:rPr>
        <w:footnoteReference w:id="5"/>
      </w:r>
    </w:p>
    <w:p w:rsidR="006E5207" w:rsidRDefault="006E5207" w:rsidP="006E5207">
      <w:pPr>
        <w:ind w:firstLine="567"/>
        <w:jc w:val="both"/>
        <w:rPr>
          <w:rFonts w:ascii="GHEA Grapalat" w:hAnsi="GHEA Grapalat" w:cs="Arial"/>
          <w:sz w:val="20"/>
          <w:lang w:val="hy-AM"/>
        </w:rPr>
      </w:pPr>
      <w:proofErr w:type="gramStart"/>
      <w:r>
        <w:rPr>
          <w:rFonts w:ascii="GHEA Grapalat" w:hAnsi="GHEA Grapalat" w:cs="Arial"/>
          <w:sz w:val="20"/>
        </w:rPr>
        <w:lastRenderedPageBreak/>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w:t>
      </w:r>
      <w:proofErr w:type="gramEnd"/>
      <w:r>
        <w:rPr>
          <w:rFonts w:ascii="GHEA Grapalat" w:hAnsi="GHEA Grapalat" w:cs="Arial"/>
          <w:sz w:val="20"/>
          <w:lang w:val="hy-AM"/>
        </w:rPr>
        <w:t xml:space="preserve">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FootnoteReference"/>
          <w:rFonts w:ascii="GHEA Grapalat" w:hAnsi="GHEA Grapalat" w:cs="Sylfaen"/>
          <w:color w:val="FFFFFF"/>
          <w:sz w:val="20"/>
        </w:rPr>
        <w:footnoteReference w:id="6"/>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lastRenderedPageBreak/>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BodyTextIndent"/>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7"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8"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8"/>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12.9</w:t>
      </w:r>
      <w:bookmarkStart w:id="9"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9"/>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EC64BC" w:rsidP="0069073C">
      <w:pPr>
        <w:jc w:val="both"/>
        <w:rPr>
          <w:rFonts w:ascii="GHEA Grapalat" w:hAnsi="GHEA Grapalat" w:cs="Sylfaen"/>
          <w:sz w:val="20"/>
          <w:szCs w:val="20"/>
          <w:lang w:val="af-ZA"/>
        </w:rPr>
      </w:pPr>
      <w:r>
        <w:rPr>
          <w:rFonts w:ascii="GHEA Grapalat" w:hAnsi="GHEA Grapalat" w:cs="Sylfaen"/>
          <w:sz w:val="20"/>
          <w:szCs w:val="20"/>
        </w:rPr>
        <w:t>Ա</w:t>
      </w:r>
      <w:r w:rsidR="006E5207">
        <w:rPr>
          <w:rFonts w:ascii="GHEA Grapalat" w:hAnsi="GHEA Grapalat" w:cs="Sylfaen"/>
          <w:sz w:val="20"/>
          <w:szCs w:val="20"/>
          <w:lang w:val="af-ZA"/>
        </w:rPr>
        <w:t xml:space="preserve">. </w:t>
      </w:r>
      <w:r>
        <w:rPr>
          <w:rFonts w:ascii="GHEA Grapalat" w:hAnsi="GHEA Grapalat" w:cs="Sylfaen"/>
          <w:sz w:val="20"/>
          <w:szCs w:val="20"/>
        </w:rPr>
        <w:t>Ա</w:t>
      </w:r>
      <w:r w:rsidR="006E5207">
        <w:rPr>
          <w:rFonts w:ascii="GHEA Grapalat" w:hAnsi="GHEA Grapalat" w:cs="Sylfaen"/>
          <w:sz w:val="20"/>
          <w:szCs w:val="20"/>
        </w:rPr>
        <w:t>րգելելու</w:t>
      </w:r>
      <w:r w:rsidR="006E5207">
        <w:rPr>
          <w:rFonts w:ascii="GHEA Grapalat" w:hAnsi="GHEA Grapalat" w:cs="Sylfaen"/>
          <w:sz w:val="20"/>
          <w:szCs w:val="20"/>
          <w:lang w:val="af-ZA"/>
        </w:rPr>
        <w:t xml:space="preserve"> </w:t>
      </w:r>
      <w:r w:rsidR="006E5207">
        <w:rPr>
          <w:rFonts w:ascii="GHEA Grapalat" w:hAnsi="GHEA Grapalat" w:cs="Sylfaen"/>
          <w:sz w:val="20"/>
          <w:szCs w:val="20"/>
        </w:rPr>
        <w:t>կատարել</w:t>
      </w:r>
      <w:r w:rsidR="006E5207">
        <w:rPr>
          <w:rFonts w:ascii="GHEA Grapalat" w:hAnsi="GHEA Grapalat" w:cs="Sylfaen"/>
          <w:sz w:val="20"/>
          <w:szCs w:val="20"/>
          <w:lang w:val="af-ZA"/>
        </w:rPr>
        <w:t xml:space="preserve"> </w:t>
      </w:r>
      <w:r w:rsidR="006E5207">
        <w:rPr>
          <w:rFonts w:ascii="GHEA Grapalat" w:hAnsi="GHEA Grapalat" w:cs="Sylfaen"/>
          <w:sz w:val="20"/>
          <w:szCs w:val="20"/>
        </w:rPr>
        <w:t>որոշակի</w:t>
      </w:r>
      <w:r w:rsidR="006E5207">
        <w:rPr>
          <w:rFonts w:ascii="GHEA Grapalat" w:hAnsi="GHEA Grapalat" w:cs="Sylfaen"/>
          <w:sz w:val="20"/>
          <w:szCs w:val="20"/>
          <w:lang w:val="af-ZA"/>
        </w:rPr>
        <w:t xml:space="preserve"> </w:t>
      </w:r>
      <w:r w:rsidR="006E5207">
        <w:rPr>
          <w:rFonts w:ascii="GHEA Grapalat" w:hAnsi="GHEA Grapalat" w:cs="Sylfaen"/>
          <w:sz w:val="20"/>
          <w:szCs w:val="20"/>
        </w:rPr>
        <w:t>գործողություններ</w:t>
      </w:r>
      <w:r w:rsidR="006E5207">
        <w:rPr>
          <w:rFonts w:ascii="GHEA Grapalat" w:hAnsi="GHEA Grapalat" w:cs="Sylfaen"/>
          <w:sz w:val="20"/>
          <w:szCs w:val="20"/>
          <w:lang w:val="af-ZA"/>
        </w:rPr>
        <w:t xml:space="preserve"> </w:t>
      </w:r>
      <w:r w:rsidR="006E5207">
        <w:rPr>
          <w:rFonts w:ascii="GHEA Grapalat" w:hAnsi="GHEA Grapalat" w:cs="Sylfaen"/>
          <w:sz w:val="20"/>
          <w:szCs w:val="20"/>
        </w:rPr>
        <w:t>և</w:t>
      </w:r>
      <w:r w:rsidR="006E5207">
        <w:rPr>
          <w:rFonts w:ascii="GHEA Grapalat" w:hAnsi="GHEA Grapalat" w:cs="Sylfaen"/>
          <w:sz w:val="20"/>
          <w:szCs w:val="20"/>
          <w:lang w:val="af-ZA"/>
        </w:rPr>
        <w:t xml:space="preserve"> </w:t>
      </w:r>
      <w:r w:rsidR="006E5207">
        <w:rPr>
          <w:rFonts w:ascii="GHEA Grapalat" w:hAnsi="GHEA Grapalat" w:cs="Sylfaen"/>
          <w:sz w:val="20"/>
          <w:szCs w:val="20"/>
        </w:rPr>
        <w:t>ընդունել</w:t>
      </w:r>
      <w:r w:rsidR="006E5207">
        <w:rPr>
          <w:rFonts w:ascii="GHEA Grapalat" w:hAnsi="GHEA Grapalat" w:cs="Sylfaen"/>
          <w:sz w:val="20"/>
          <w:szCs w:val="20"/>
          <w:lang w:val="af-ZA"/>
        </w:rPr>
        <w:t xml:space="preserve"> </w:t>
      </w:r>
      <w:r w:rsidR="006E5207">
        <w:rPr>
          <w:rFonts w:ascii="GHEA Grapalat" w:hAnsi="GHEA Grapalat" w:cs="Sylfaen"/>
          <w:sz w:val="20"/>
          <w:szCs w:val="20"/>
        </w:rPr>
        <w:t>որոշումներ</w:t>
      </w:r>
      <w:r w:rsidR="006E5207">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sidR="00EC64BC">
        <w:rPr>
          <w:rFonts w:ascii="GHEA Grapalat" w:hAnsi="GHEA Grapalat" w:cs="Sylfaen"/>
          <w:sz w:val="20"/>
          <w:szCs w:val="20"/>
        </w:rPr>
        <w:t>Պ</w:t>
      </w:r>
      <w:r>
        <w:rPr>
          <w:rFonts w:ascii="GHEA Grapalat" w:hAnsi="GHEA Grapalat" w:cs="Sylfaen"/>
          <w:sz w:val="20"/>
          <w:szCs w:val="20"/>
        </w:rPr>
        <w:t>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NormalWeb"/>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0"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0"/>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lastRenderedPageBreak/>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rsidR="006E5207" w:rsidRDefault="006E5207" w:rsidP="006E5207">
      <w:pPr>
        <w:pStyle w:val="BodyText"/>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Default="0069073C" w:rsidP="006E5207">
      <w:pPr>
        <w:pStyle w:val="BodyText"/>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Default="006E5207" w:rsidP="006E5207">
      <w:pPr>
        <w:ind w:firstLine="567"/>
        <w:jc w:val="center"/>
        <w:rPr>
          <w:rFonts w:ascii="GHEA Grapalat" w:hAnsi="GHEA Grapalat"/>
          <w:szCs w:val="22"/>
          <w:lang w:val="af-ZA"/>
        </w:rPr>
      </w:pPr>
    </w:p>
    <w:p w:rsidR="006E5207" w:rsidRPr="00EC64BC" w:rsidRDefault="006E5207" w:rsidP="00EC64BC">
      <w:pPr>
        <w:pStyle w:val="ListParagraph"/>
        <w:numPr>
          <w:ilvl w:val="0"/>
          <w:numId w:val="38"/>
        </w:numPr>
        <w:jc w:val="center"/>
        <w:rPr>
          <w:rFonts w:ascii="GHEA Grapalat" w:hAnsi="GHEA Grapalat"/>
          <w:b/>
          <w:sz w:val="20"/>
          <w:lang w:val="af-ZA"/>
        </w:rPr>
      </w:pPr>
      <w:r w:rsidRPr="00EC64BC">
        <w:rPr>
          <w:rFonts w:ascii="GHEA Grapalat" w:hAnsi="GHEA Grapalat" w:cs="Sylfaen"/>
          <w:b/>
          <w:sz w:val="20"/>
          <w:lang w:val="es-ES"/>
        </w:rPr>
        <w:t>ԸՆԴՀԱՆՈՒՐ</w:t>
      </w:r>
      <w:r w:rsidRPr="00EC64BC">
        <w:rPr>
          <w:rFonts w:ascii="GHEA Grapalat" w:hAnsi="GHEA Grapalat"/>
          <w:b/>
          <w:sz w:val="20"/>
          <w:lang w:val="af-ZA"/>
        </w:rPr>
        <w:t xml:space="preserve"> </w:t>
      </w:r>
      <w:r w:rsidRPr="00EC64BC">
        <w:rPr>
          <w:rFonts w:ascii="GHEA Grapalat" w:hAnsi="GHEA Grapalat" w:cs="Sylfaen"/>
          <w:b/>
          <w:sz w:val="20"/>
          <w:lang w:val="es-ES"/>
        </w:rPr>
        <w:t>ԴՐՈՒՅԹՆԵՐ</w:t>
      </w:r>
    </w:p>
    <w:p w:rsidR="006E5207" w:rsidRDefault="006E5207" w:rsidP="006E5207">
      <w:pPr>
        <w:ind w:firstLine="567"/>
        <w:jc w:val="both"/>
        <w:rPr>
          <w:rFonts w:ascii="GHEA Grapalat" w:hAnsi="GHEA Grapalat"/>
          <w:szCs w:val="22"/>
          <w:lang w:val="af-ZA"/>
        </w:rPr>
      </w:pPr>
      <w:r>
        <w:rPr>
          <w:rFonts w:ascii="GHEA Grapalat" w:hAnsi="GHEA Grapalat"/>
          <w:szCs w:val="22"/>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Pr="00EC64BC" w:rsidRDefault="006E5207" w:rsidP="00EC64BC">
      <w:pPr>
        <w:pStyle w:val="ListParagraph"/>
        <w:numPr>
          <w:ilvl w:val="0"/>
          <w:numId w:val="39"/>
        </w:numPr>
        <w:jc w:val="center"/>
        <w:rPr>
          <w:rFonts w:ascii="GHEA Grapalat" w:hAnsi="GHEA Grapalat"/>
          <w:b/>
          <w:sz w:val="20"/>
          <w:lang w:val="af-ZA"/>
        </w:rPr>
      </w:pPr>
      <w:r w:rsidRPr="00EC64BC">
        <w:rPr>
          <w:rFonts w:ascii="GHEA Grapalat" w:hAnsi="GHEA Grapalat" w:cs="Sylfaen"/>
          <w:b/>
          <w:sz w:val="20"/>
          <w:lang w:val="es-ES"/>
        </w:rPr>
        <w:t>ԸՆԹԱՑԱԿԱՐԳԻ</w:t>
      </w:r>
      <w:r w:rsidRPr="00EC64BC">
        <w:rPr>
          <w:rFonts w:ascii="GHEA Grapalat" w:hAnsi="GHEA Grapalat"/>
          <w:b/>
          <w:sz w:val="20"/>
          <w:lang w:val="af-ZA"/>
        </w:rPr>
        <w:t xml:space="preserve"> </w:t>
      </w:r>
      <w:r w:rsidRPr="00EC64BC">
        <w:rPr>
          <w:rFonts w:ascii="GHEA Grapalat" w:hAnsi="GHEA Grapalat" w:cs="Sylfaen"/>
          <w:b/>
          <w:sz w:val="20"/>
          <w:lang w:val="es-ES"/>
        </w:rPr>
        <w:t>ՀԱՅՏԸ</w:t>
      </w:r>
    </w:p>
    <w:p w:rsidR="006E5207" w:rsidRDefault="006E5207" w:rsidP="006E5207">
      <w:pPr>
        <w:ind w:firstLine="720"/>
        <w:jc w:val="center"/>
        <w:rPr>
          <w:rFonts w:ascii="GHEA Grapalat" w:hAnsi="GHEA Grapalat"/>
          <w:szCs w:val="22"/>
          <w:lang w:val="af-ZA"/>
        </w:rPr>
      </w:pP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FootnoteReference"/>
          <w:rFonts w:ascii="GHEA Grapalat" w:hAnsi="GHEA Grapalat" w:cs="Sylfaen"/>
          <w:color w:val="FFFFFF"/>
          <w:sz w:val="20"/>
          <w:szCs w:val="24"/>
          <w:lang w:val="af-ZA" w:eastAsia="en-US"/>
        </w:rPr>
        <w:footnoteReference w:id="7"/>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Pr="00EC64BC" w:rsidRDefault="006E5207" w:rsidP="00EC64BC">
      <w:pPr>
        <w:pStyle w:val="ListParagraph"/>
        <w:numPr>
          <w:ilvl w:val="0"/>
          <w:numId w:val="40"/>
        </w:numPr>
        <w:jc w:val="center"/>
        <w:rPr>
          <w:rFonts w:ascii="GHEA Grapalat" w:hAnsi="GHEA Grapalat" w:cs="Sylfaen"/>
          <w:b/>
          <w:sz w:val="20"/>
          <w:lang w:val="es-ES"/>
        </w:rPr>
      </w:pPr>
      <w:r w:rsidRPr="00EC64BC">
        <w:rPr>
          <w:rFonts w:ascii="GHEA Grapalat" w:hAnsi="GHEA Grapalat" w:cs="Sylfaen"/>
          <w:b/>
          <w:sz w:val="20"/>
          <w:lang w:val="es-ES"/>
        </w:rPr>
        <w:t>ՀԱՅՏԸ</w:t>
      </w:r>
      <w:r w:rsidRPr="00EC64BC">
        <w:rPr>
          <w:rFonts w:ascii="GHEA Grapalat" w:hAnsi="GHEA Grapalat" w:cs="Arial"/>
          <w:b/>
          <w:sz w:val="20"/>
          <w:lang w:val="es-ES"/>
        </w:rPr>
        <w:t xml:space="preserve">  </w:t>
      </w:r>
      <w:r w:rsidRPr="00EC64BC">
        <w:rPr>
          <w:rFonts w:ascii="GHEA Grapalat" w:hAnsi="GHEA Grapalat" w:cs="Sylfaen"/>
          <w:b/>
          <w:sz w:val="20"/>
          <w:lang w:val="es-ES"/>
        </w:rPr>
        <w:t>ՊԱՏՐԱՍՏԵԼՈՒ</w:t>
      </w:r>
      <w:r w:rsidRPr="00EC64BC">
        <w:rPr>
          <w:rFonts w:ascii="GHEA Grapalat" w:hAnsi="GHEA Grapalat" w:cs="Arial"/>
          <w:b/>
          <w:sz w:val="20"/>
          <w:lang w:val="es-ES"/>
        </w:rPr>
        <w:t xml:space="preserve">  </w:t>
      </w:r>
      <w:r w:rsidRPr="00EC64BC">
        <w:rPr>
          <w:rFonts w:ascii="GHEA Grapalat" w:hAnsi="GHEA Grapalat" w:cs="Sylfaen"/>
          <w:b/>
          <w:sz w:val="20"/>
          <w:lang w:val="es-ES"/>
        </w:rPr>
        <w:t>ԿԱՐԳԸ</w:t>
      </w:r>
    </w:p>
    <w:p w:rsidR="006E5207" w:rsidRDefault="006E5207" w:rsidP="006E5207">
      <w:pPr>
        <w:jc w:val="center"/>
        <w:rPr>
          <w:rFonts w:ascii="GHEA Grapalat" w:hAnsi="GHEA Grapalat" w:cs="Sylfaen"/>
          <w:b/>
          <w:sz w:val="20"/>
          <w:lang w:val="es-ES"/>
        </w:rPr>
      </w:pP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69073C" w:rsidP="006E5207">
      <w:pPr>
        <w:pStyle w:val="BodyTextIndent3"/>
        <w:spacing w:line="240" w:lineRule="auto"/>
        <w:jc w:val="right"/>
        <w:rPr>
          <w:rFonts w:ascii="GHEA Grapalat" w:hAnsi="GHEA Grapalat" w:cs="Arial"/>
          <w:b/>
          <w:lang w:val="es-ES"/>
        </w:rPr>
      </w:pPr>
      <w:r w:rsidRPr="0069073C">
        <w:rPr>
          <w:rFonts w:ascii="GHEA Grapalat" w:hAnsi="GHEA Grapalat"/>
          <w:lang w:val="af-ZA"/>
        </w:rPr>
        <w:t>ԱՄՄՀՄԴ-ԳՀԱՊՁԲ-19/02</w:t>
      </w:r>
      <w:r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BodyTextIndent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Pr="0069073C">
        <w:rPr>
          <w:rFonts w:ascii="GHEA Grapalat" w:hAnsi="GHEA Grapalat"/>
          <w:sz w:val="20"/>
          <w:lang w:val="af-ZA"/>
        </w:rPr>
        <w:t>ԱՄՄՀՄԴ-ԳՀԱՊՁԲ-19/02</w:t>
      </w:r>
      <w:r w:rsidRPr="0069073C">
        <w:rPr>
          <w:rFonts w:ascii="GHEA Grapalat" w:hAnsi="GHEA Grapalat" w:cs="Sylfaen"/>
          <w:b/>
          <w:sz w:val="20"/>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5207">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cs="Arial"/>
          <w:vertAlign w:val="superscript"/>
          <w:lang w:val="es-ES"/>
        </w:rPr>
      </w:pP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5207" w:rsidP="006E5207">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Default="006E5207" w:rsidP="006E5207">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rsidR="006E5207" w:rsidRDefault="006E5207" w:rsidP="006E5207">
      <w:pPr>
        <w:ind w:firstLine="709"/>
        <w:rPr>
          <w:rFonts w:ascii="GHEA Grapalat" w:hAnsi="GHEA Grapalat" w:cs="Arial"/>
          <w:sz w:val="20"/>
          <w:szCs w:val="20"/>
          <w:lang w:val="hy-AM"/>
        </w:rPr>
      </w:pP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69073C" w:rsidRPr="0069073C">
        <w:rPr>
          <w:rFonts w:ascii="GHEA Grapalat" w:hAnsi="GHEA Grapalat"/>
          <w:sz w:val="20"/>
          <w:lang w:val="af-ZA"/>
        </w:rPr>
        <w:t>ԱՄՄՀՄԴ-ԳՀԱՊՁԲ-19/02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69073C" w:rsidRPr="0069073C">
        <w:rPr>
          <w:rFonts w:ascii="GHEA Grapalat" w:hAnsi="GHEA Grapalat"/>
          <w:sz w:val="20"/>
          <w:lang w:val="af-ZA"/>
        </w:rPr>
        <w:t>ԱՄՄՀՄԴ-ԳՀԱՊՁԲ-19/02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lastRenderedPageBreak/>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B16973"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BodyTextIndent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B16973"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B16973"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r w:rsidR="006E5207" w:rsidRPr="00B16973"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BodyTextIndent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BodyTextIndent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FootnoteReference"/>
          <w:rFonts w:ascii="GHEA Grapalat" w:hAnsi="GHEA Grapalat" w:cs="Arial"/>
          <w:color w:val="FFFFFF"/>
          <w:sz w:val="20"/>
          <w:lang w:val="hy-AM"/>
        </w:rPr>
        <w:footnoteReference w:id="8"/>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b/>
          <w:lang w:val="hy-AM"/>
        </w:rPr>
      </w:pP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Heading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lang w:val="af-ZA"/>
        </w:rPr>
        <w:t>ԱՄՄՀՄԴ-ԳՀԱՊՁԲ-19/02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Heading3"/>
        <w:spacing w:line="240" w:lineRule="auto"/>
        <w:ind w:firstLine="567"/>
        <w:jc w:val="left"/>
        <w:rPr>
          <w:rFonts w:ascii="GHEA Grapalat" w:hAnsi="GHEA Grapalat"/>
          <w:b/>
          <w:lang w:val="hy-AM"/>
        </w:rPr>
      </w:pP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Heading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69073C" w:rsidRPr="0069073C">
        <w:rPr>
          <w:rFonts w:ascii="GHEA Grapalat" w:hAnsi="GHEA Grapalat"/>
          <w:sz w:val="20"/>
          <w:lang w:val="af-ZA"/>
        </w:rPr>
        <w:t>ԱՄՄՀՄԴ-ԳՀԱՊՁԲ-19/02</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Heading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Heading3"/>
              <w:spacing w:line="240" w:lineRule="auto"/>
              <w:jc w:val="left"/>
              <w:rPr>
                <w:rFonts w:ascii="GHEA Grapalat" w:hAnsi="GHEA Grapalat"/>
                <w:b/>
                <w:lang w:val="hy-AM"/>
              </w:rPr>
            </w:pPr>
          </w:p>
        </w:tc>
      </w:tr>
    </w:tbl>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pStyle w:val="Heading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FootnoteText"/>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BodyTextIndent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lang w:val="af-ZA"/>
        </w:rPr>
        <w:t>ԱՄՄՀՄԴ-ԳՀԱՊՁԲ-19/02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69073C" w:rsidRPr="0069073C">
        <w:rPr>
          <w:rFonts w:ascii="GHEA Grapalat" w:hAnsi="GHEA Grapalat"/>
          <w:sz w:val="20"/>
          <w:lang w:val="af-ZA"/>
        </w:rPr>
        <w:t>ԱՄՄՀՄԴ-ԳՀԱՊՁԲ-19/02</w:t>
      </w:r>
      <w:r w:rsidR="0069073C" w:rsidRPr="0069073C">
        <w:rPr>
          <w:rFonts w:ascii="GHEA Grapalat" w:hAnsi="GHEA Grapalat" w:cs="Sylfaen"/>
          <w:b/>
          <w:sz w:val="20"/>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2" w:name="_Hlk23147299"/>
      <w:r>
        <w:rPr>
          <w:rFonts w:ascii="GHEA Grapalat" w:hAnsi="GHEA Grapalat" w:cs="Sylfaen"/>
          <w:vertAlign w:val="superscript"/>
          <w:lang w:val="hy-AM"/>
        </w:rPr>
        <w:t xml:space="preserve">                                                                                     մասնակցի անվանումը</w:t>
      </w:r>
    </w:p>
    <w:bookmarkEnd w:id="12"/>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B16973"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B16973"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B16973"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B16973"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2B02DB" w:rsidRDefault="0069073C" w:rsidP="002B02DB">
            <w:pPr>
              <w:jc w:val="center"/>
              <w:rPr>
                <w:rFonts w:ascii="GHEA Grapalat" w:hAnsi="GHEA Grapalat"/>
                <w:b/>
                <w:bCs/>
                <w:sz w:val="18"/>
              </w:rPr>
            </w:pPr>
            <w:r>
              <w:rPr>
                <w:rFonts w:ascii="GHEA Grapalat" w:hAnsi="GHEA Grapalat"/>
                <w:b/>
                <w:sz w:val="18"/>
                <w:lang w:val="ru-RU"/>
              </w:rPr>
              <w:t>1</w:t>
            </w:r>
            <w:r w:rsidR="002B02DB">
              <w:rPr>
                <w:rFonts w:ascii="GHEA Grapalat" w:hAnsi="GHEA Grapalat"/>
                <w:b/>
                <w:sz w:val="18"/>
              </w:rPr>
              <w:t>5</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FootnoteReference"/>
          <w:rFonts w:ascii="GHEA Grapalat" w:hAnsi="GHEA Grapalat"/>
          <w:color w:val="FFFFFF"/>
          <w:sz w:val="20"/>
          <w:lang w:val="hy-AM"/>
        </w:rPr>
        <w:footnoteReference w:id="9"/>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hy-AM"/>
        </w:rPr>
      </w:pPr>
    </w:p>
    <w:p w:rsidR="006E5207" w:rsidRDefault="006E5207" w:rsidP="006E5207">
      <w:pPr>
        <w:pStyle w:val="BodyTextIndent3"/>
        <w:spacing w:line="240" w:lineRule="auto"/>
        <w:jc w:val="right"/>
        <w:rPr>
          <w:rFonts w:ascii="GHEA Grapalat" w:hAnsi="GHEA Grapalat"/>
          <w:i/>
          <w:lang w:val="es-ES" w:eastAsia="ru-RU"/>
        </w:rPr>
      </w:pPr>
    </w:p>
    <w:p w:rsidR="006E5207" w:rsidRDefault="006E5207" w:rsidP="006E5207">
      <w:pPr>
        <w:pStyle w:val="BodyTextIndent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BodyTextIndent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69073C" w:rsidP="006E5207">
      <w:pPr>
        <w:pStyle w:val="BodyTextIndent3"/>
        <w:spacing w:line="240" w:lineRule="auto"/>
        <w:jc w:val="right"/>
        <w:rPr>
          <w:rFonts w:ascii="GHEA Grapalat" w:hAnsi="GHEA Grapalat" w:cs="Arial"/>
          <w:b/>
          <w:lang w:val="hy-AM"/>
        </w:rPr>
      </w:pPr>
      <w:r w:rsidRPr="0069073C">
        <w:rPr>
          <w:rFonts w:ascii="GHEA Grapalat" w:hAnsi="GHEA Grapalat"/>
          <w:lang w:val="af-ZA"/>
        </w:rPr>
        <w:t>ԱՄՄՀՄԴ-ԳՀԱՊՁԲ-19/02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BodyTextIndent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Default="00F4264E" w:rsidP="006E5207">
      <w:pPr>
        <w:rPr>
          <w:rFonts w:ascii="GHEA Grapalat" w:hAnsi="GHEA Grapalat"/>
          <w:sz w:val="20"/>
          <w:lang w:val="af-ZA"/>
        </w:rPr>
      </w:pPr>
      <w:r>
        <w:rPr>
          <w:rFonts w:ascii="GHEA Grapalat" w:hAnsi="GHEA Grapalat"/>
          <w:sz w:val="20"/>
          <w:lang w:val="af-ZA"/>
        </w:rPr>
        <w:t xml:space="preserve">Մխչյանի Քրիստափոր Ալավերդյանի անվան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lastRenderedPageBreak/>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Pr="00EC64BC" w:rsidRDefault="006E5207" w:rsidP="00EC64BC">
      <w:pPr>
        <w:pStyle w:val="ListParagraph"/>
        <w:numPr>
          <w:ilvl w:val="0"/>
          <w:numId w:val="41"/>
        </w:numPr>
        <w:jc w:val="center"/>
        <w:rPr>
          <w:rFonts w:ascii="GHEA Grapalat" w:hAnsi="GHEA Grapalat" w:cs="GHEA Grapalat"/>
          <w:sz w:val="20"/>
          <w:szCs w:val="20"/>
          <w:lang w:val="hy-AM"/>
        </w:rPr>
      </w:pPr>
      <w:r w:rsidRPr="00EC64BC">
        <w:rPr>
          <w:rFonts w:ascii="GHEA Grapalat" w:hAnsi="GHEA Grapalat" w:cs="GHEA Grapalat"/>
          <w:b/>
          <w:sz w:val="20"/>
          <w:szCs w:val="20"/>
          <w:lang w:val="hy-AM"/>
        </w:rPr>
        <w:t>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C64BC" w:rsidRDefault="006E5207" w:rsidP="00EC64BC">
            <w:pPr>
              <w:pStyle w:val="ListParagraph"/>
              <w:numPr>
                <w:ilvl w:val="0"/>
                <w:numId w:val="42"/>
              </w:numPr>
              <w:rPr>
                <w:rFonts w:ascii="GHEA Grapalat" w:hAnsi="GHEA Grapalat" w:cs="Sylfaen"/>
                <w:b/>
                <w:bCs/>
                <w:sz w:val="20"/>
                <w:szCs w:val="20"/>
                <w:lang w:val="hy-AM"/>
              </w:rPr>
            </w:pPr>
            <w:r w:rsidRPr="00EC64BC">
              <w:rPr>
                <w:rFonts w:ascii="GHEA Grapalat" w:hAnsi="GHEA Grapalat" w:cs="Sylfaen"/>
                <w:b/>
                <w:bCs/>
                <w:sz w:val="20"/>
                <w:szCs w:val="20"/>
              </w:rPr>
              <w:lastRenderedPageBreak/>
              <w:t>ՎՃԱՐՄԱՆ</w:t>
            </w:r>
            <w:r w:rsidRPr="00EC64BC">
              <w:rPr>
                <w:rFonts w:ascii="GHEA Grapalat" w:hAnsi="GHEA Grapalat" w:cs="Arial"/>
                <w:b/>
                <w:bCs/>
                <w:sz w:val="20"/>
                <w:szCs w:val="20"/>
              </w:rPr>
              <w:t xml:space="preserve"> </w:t>
            </w:r>
            <w:r w:rsidRPr="00EC64BC">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B02DB" w:rsidRDefault="0069073C" w:rsidP="0069073C">
            <w:pPr>
              <w:rPr>
                <w:rFonts w:ascii="GHEA Grapalat" w:hAnsi="GHEA Grapalat" w:cs="Sylfaen"/>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p>
          <w:p w:rsidR="0069073C" w:rsidRPr="0069073C" w:rsidRDefault="002B02DB" w:rsidP="0069073C">
            <w:pPr>
              <w:rPr>
                <w:rFonts w:ascii="GHEA Grapalat" w:hAnsi="GHEA Grapalat" w:cs="Arial"/>
                <w:sz w:val="20"/>
                <w:szCs w:val="20"/>
              </w:rPr>
            </w:pPr>
            <w:r>
              <w:rPr>
                <w:rFonts w:ascii="GHEA Grapalat" w:hAnsi="GHEA Grapalat" w:cs="Sylfaen"/>
                <w:sz w:val="20"/>
                <w:szCs w:val="20"/>
              </w:rPr>
              <w:t xml:space="preserve">                  </w:t>
            </w:r>
            <w:r w:rsidR="0069073C" w:rsidRPr="0069073C">
              <w:rPr>
                <w:rFonts w:ascii="GHEA Grapalat" w:hAnsi="GHEA Grapalat"/>
                <w:sz w:val="20"/>
                <w:szCs w:val="20"/>
                <w:lang w:val="hy-AM"/>
              </w:rPr>
              <w:t>&lt;&lt; ՀՀ Արարատի  մարզի   Մխչյանի Ք</w:t>
            </w:r>
            <w:r w:rsidR="0069073C" w:rsidRPr="0069073C">
              <w:rPr>
                <w:rFonts w:ascii="GHEA Grapalat" w:hAnsi="GHEA Grapalat"/>
                <w:sz w:val="20"/>
                <w:szCs w:val="20"/>
              </w:rPr>
              <w:t>,</w:t>
            </w:r>
            <w:r w:rsidR="0069073C" w:rsidRPr="0069073C">
              <w:rPr>
                <w:rFonts w:ascii="GHEA Grapalat" w:hAnsi="GHEA Grapalat"/>
                <w:sz w:val="20"/>
                <w:szCs w:val="20"/>
                <w:lang w:val="hy-AM"/>
              </w:rPr>
              <w:t xml:space="preserve"> Ալավերդյանի անվան</w:t>
            </w:r>
            <w:r w:rsidR="0069073C" w:rsidRPr="0069073C">
              <w:rPr>
                <w:rFonts w:ascii="GHEA Grapalat" w:hAnsi="GHEA Grapalat" w:cs="Sylfaen"/>
                <w:sz w:val="20"/>
                <w:szCs w:val="20"/>
                <w:lang w:val="hy-AM"/>
              </w:rPr>
              <w:t xml:space="preserve"> </w:t>
            </w:r>
            <w:r w:rsidR="0069073C" w:rsidRPr="0069073C">
              <w:rPr>
                <w:rFonts w:ascii="GHEA Grapalat" w:hAnsi="GHEA Grapalat"/>
                <w:sz w:val="20"/>
                <w:szCs w:val="20"/>
                <w:lang w:val="hy-AM"/>
              </w:rPr>
              <w:t>միջնակարգ  դպրոց &gt;&gt; ՊՈԱԿ</w:t>
            </w:r>
          </w:p>
        </w:tc>
      </w:tr>
      <w:tr w:rsidR="0069073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69073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Pr="0069073C">
              <w:rPr>
                <w:rFonts w:ascii="GHEA Grapalat" w:hAnsi="GHEA Grapalat" w:cs="Arial"/>
                <w:sz w:val="20"/>
                <w:szCs w:val="20"/>
              </w:rPr>
              <w:t>` 04206671</w:t>
            </w:r>
          </w:p>
        </w:tc>
      </w:tr>
      <w:tr w:rsidR="0069073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2B02DB">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w:t>
            </w:r>
            <w:r w:rsidRPr="0069073C">
              <w:rPr>
                <w:rFonts w:ascii="GHEA Grapalat" w:hAnsi="GHEA Grapalat" w:cs="Arial"/>
                <w:sz w:val="20"/>
                <w:szCs w:val="20"/>
              </w:rPr>
              <w:t xml:space="preserve"> </w:t>
            </w:r>
            <w:r w:rsidRPr="0069073C">
              <w:rPr>
                <w:rFonts w:ascii="GHEA Grapalat" w:hAnsi="GHEA Grapalat" w:cs="Sylfaen"/>
                <w:sz w:val="20"/>
                <w:szCs w:val="20"/>
                <w:lang w:val="hy-AM"/>
              </w:rPr>
              <w:t xml:space="preserve">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xml:space="preserve">` </w:t>
            </w:r>
            <w:r w:rsidRPr="0069073C">
              <w:rPr>
                <w:rFonts w:ascii="GHEA Grapalat" w:hAnsi="GHEA Grapalat"/>
                <w:sz w:val="20"/>
                <w:szCs w:val="20"/>
                <w:lang w:val="hy-AM"/>
              </w:rPr>
              <w:t xml:space="preserve"> </w:t>
            </w:r>
            <w:r w:rsidRPr="0069073C">
              <w:rPr>
                <w:rFonts w:ascii="GHEA Grapalat" w:hAnsi="GHEA Grapalat" w:cs="Arial"/>
                <w:sz w:val="20"/>
                <w:szCs w:val="20"/>
              </w:rPr>
              <w:t>`</w:t>
            </w:r>
            <w:r w:rsidR="002B02DB">
              <w:rPr>
                <w:rFonts w:ascii="GHEA Grapalat" w:hAnsi="GHEA Grapalat"/>
                <w:sz w:val="20"/>
                <w:szCs w:val="20"/>
                <w:shd w:val="clear" w:color="auto" w:fill="FFFFFF"/>
              </w:rPr>
              <w:t xml:space="preserve">ՀՀ ՖՆ գործառնական վարչություն </w:t>
            </w:r>
          </w:p>
        </w:tc>
      </w:tr>
      <w:tr w:rsidR="0069073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2B02DB">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w:t>
            </w:r>
            <w:r w:rsidRPr="0069073C">
              <w:rPr>
                <w:rFonts w:ascii="GHEA Grapalat" w:hAnsi="GHEA Grapalat" w:cs="Arial"/>
                <w:sz w:val="20"/>
                <w:szCs w:val="20"/>
              </w:rPr>
              <w:t xml:space="preserve"> </w:t>
            </w:r>
            <w:r w:rsidRPr="0069073C">
              <w:rPr>
                <w:rFonts w:ascii="GHEA Grapalat" w:hAnsi="GHEA Grapalat" w:cs="Sylfaen"/>
                <w:sz w:val="20"/>
                <w:szCs w:val="20"/>
              </w:rPr>
              <w:t>հաշվի</w:t>
            </w:r>
            <w:r w:rsidRPr="0069073C">
              <w:rPr>
                <w:rFonts w:ascii="GHEA Grapalat" w:hAnsi="GHEA Grapalat" w:cs="Arial"/>
                <w:sz w:val="20"/>
                <w:szCs w:val="20"/>
              </w:rPr>
              <w:t xml:space="preserve"> </w:t>
            </w:r>
            <w:r w:rsidRPr="0069073C">
              <w:rPr>
                <w:rFonts w:ascii="GHEA Grapalat" w:hAnsi="GHEA Grapalat" w:cs="Sylfaen"/>
                <w:sz w:val="20"/>
                <w:szCs w:val="20"/>
              </w:rPr>
              <w:t>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 xml:space="preserve">.N)  </w:t>
            </w:r>
            <w:r w:rsidR="002B02DB">
              <w:rPr>
                <w:rFonts w:ascii="GHEA Grapalat" w:hAnsi="GHEA Grapalat" w:cs="Arial"/>
                <w:sz w:val="20"/>
                <w:szCs w:val="20"/>
              </w:rPr>
              <w:t>900418000148</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BodyTextIndent3"/>
        <w:spacing w:line="240" w:lineRule="auto"/>
        <w:jc w:val="center"/>
        <w:rPr>
          <w:rFonts w:ascii="GHEA Grapalat" w:hAnsi="GHEA Grapalat" w:cs="Arial"/>
          <w:b/>
          <w:lang w:val="hy-AM"/>
        </w:rPr>
      </w:pPr>
    </w:p>
    <w:p w:rsidR="006E5207" w:rsidRDefault="006E5207" w:rsidP="006E5207">
      <w:pPr>
        <w:pStyle w:val="BodyTextIndent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ԱՄՄՀՄԴ-ԳՀԱՊՁԲ-19/02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F4264E" w:rsidRDefault="006E5207" w:rsidP="006E5207">
      <w:pPr>
        <w:rPr>
          <w:rFonts w:ascii="GHEA Grapalat" w:hAnsi="GHEA Grapalat"/>
          <w:sz w:val="20"/>
          <w:lang w:val="af-ZA"/>
        </w:rPr>
      </w:pPr>
      <w:r>
        <w:rPr>
          <w:rFonts w:ascii="GHEA Grapalat" w:hAnsi="GHEA Grapalat" w:cs="GHEA Grapalat"/>
          <w:sz w:val="20"/>
          <w:szCs w:val="20"/>
          <w:lang w:val="hy-AM"/>
        </w:rPr>
        <w:t xml:space="preserve">     </w:t>
      </w:r>
      <w:r w:rsidR="00F4264E">
        <w:rPr>
          <w:rFonts w:ascii="GHEA Grapalat" w:hAnsi="GHEA Grapalat"/>
          <w:sz w:val="20"/>
          <w:lang w:val="af-ZA"/>
        </w:rPr>
        <w:t xml:space="preserve">Մխչյանի Քրիստափոր Ալավերդյանի անվան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Pr>
          <w:rFonts w:ascii="GHEA Grapalat" w:hAnsi="GHEA Grapalat" w:cs="GHEA Grapalat"/>
          <w:sz w:val="20"/>
          <w:szCs w:val="20"/>
          <w:lang w:val="hy-AM"/>
        </w:rPr>
        <w:tab/>
        <w:t xml:space="preserve">           </w:t>
      </w:r>
      <w:r w:rsidRPr="0018201B">
        <w:rPr>
          <w:rFonts w:ascii="GHEA Grapalat" w:hAnsi="GHEA Grapalat" w:cs="GHEA Grapalat"/>
          <w:sz w:val="20"/>
          <w:szCs w:val="20"/>
          <w:lang w:val="hy-AM"/>
        </w:rPr>
        <w:t xml:space="preserve">                                                                   </w:t>
      </w:r>
      <w:r>
        <w:rPr>
          <w:rFonts w:ascii="GHEA Grapalat" w:hAnsi="GHEA Grapalat" w:cs="GHEA Grapalat"/>
          <w:sz w:val="20"/>
          <w:szCs w:val="20"/>
          <w:lang w:val="hy-AM"/>
        </w:rPr>
        <w:t xml:space="preserve">  </w:t>
      </w:r>
      <w:r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Ընկերության կողմից կնքվելիք պայմանագրով </w:t>
      </w:r>
      <w:r>
        <w:rPr>
          <w:rFonts w:ascii="GHEA Grapalat" w:hAnsi="GHEA Grapalat" w:cs="GHEA Grapalat"/>
          <w:sz w:val="20"/>
          <w:szCs w:val="20"/>
        </w:rPr>
        <w:lastRenderedPageBreak/>
        <w:t>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Pr="00EC64BC" w:rsidRDefault="006E5207" w:rsidP="00EC64BC">
      <w:pPr>
        <w:pStyle w:val="ListParagraph"/>
        <w:numPr>
          <w:ilvl w:val="0"/>
          <w:numId w:val="43"/>
        </w:numPr>
        <w:jc w:val="center"/>
        <w:rPr>
          <w:rFonts w:ascii="GHEA Grapalat" w:hAnsi="GHEA Grapalat" w:cs="GHEA Grapalat"/>
          <w:sz w:val="20"/>
          <w:szCs w:val="20"/>
          <w:lang w:val="hy-AM"/>
        </w:rPr>
      </w:pPr>
      <w:r w:rsidRPr="00EC64BC">
        <w:rPr>
          <w:rFonts w:ascii="GHEA Grapalat" w:hAnsi="GHEA Grapalat" w:cs="GHEA Grapalat"/>
          <w:b/>
          <w:sz w:val="20"/>
          <w:szCs w:val="20"/>
          <w:lang w:val="hy-AM"/>
        </w:rPr>
        <w:t>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B7063D" w:rsidRDefault="00B7063D" w:rsidP="00B7063D">
            <w:pPr>
              <w:ind w:left="360"/>
              <w:rPr>
                <w:rFonts w:ascii="GHEA Grapalat" w:hAnsi="GHEA Grapalat" w:cs="Sylfaen"/>
                <w:b/>
                <w:bCs/>
                <w:sz w:val="20"/>
                <w:szCs w:val="20"/>
                <w:lang w:val="hy-AM"/>
              </w:rPr>
            </w:pPr>
            <w:r w:rsidRPr="00B16973">
              <w:rPr>
                <w:rFonts w:ascii="GHEA Grapalat" w:hAnsi="GHEA Grapalat" w:cs="Sylfaen"/>
                <w:b/>
                <w:bCs/>
                <w:sz w:val="20"/>
                <w:szCs w:val="20"/>
                <w:lang w:val="hy-AM"/>
              </w:rPr>
              <w:lastRenderedPageBreak/>
              <w:t xml:space="preserve">                                                                </w:t>
            </w:r>
            <w:r w:rsidR="006E5207" w:rsidRPr="00B7063D">
              <w:rPr>
                <w:rFonts w:ascii="GHEA Grapalat" w:hAnsi="GHEA Grapalat" w:cs="Sylfaen"/>
                <w:b/>
                <w:bCs/>
                <w:sz w:val="20"/>
                <w:szCs w:val="20"/>
              </w:rPr>
              <w:t>ՎՃԱՐՄԱՆ</w:t>
            </w:r>
            <w:r w:rsidR="006E5207" w:rsidRPr="00B7063D">
              <w:rPr>
                <w:rFonts w:ascii="GHEA Grapalat" w:hAnsi="GHEA Grapalat" w:cs="Arial"/>
                <w:b/>
                <w:bCs/>
                <w:sz w:val="20"/>
                <w:szCs w:val="20"/>
              </w:rPr>
              <w:t xml:space="preserve"> </w:t>
            </w:r>
            <w:r w:rsidR="006E5207" w:rsidRPr="00B7063D">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2B02DB" w:rsidRDefault="0069073C" w:rsidP="0069073C">
            <w:pPr>
              <w:rPr>
                <w:rFonts w:ascii="GHEA Grapalat" w:hAnsi="GHEA Grapalat" w:cs="Sylfaen"/>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p>
          <w:p w:rsidR="0069073C" w:rsidRPr="0069073C" w:rsidRDefault="002B02DB" w:rsidP="0069073C">
            <w:pPr>
              <w:rPr>
                <w:rFonts w:ascii="GHEA Grapalat" w:hAnsi="GHEA Grapalat" w:cs="Arial"/>
                <w:sz w:val="20"/>
                <w:szCs w:val="20"/>
              </w:rPr>
            </w:pPr>
            <w:r>
              <w:rPr>
                <w:rFonts w:ascii="GHEA Grapalat" w:hAnsi="GHEA Grapalat" w:cs="Sylfaen"/>
                <w:sz w:val="20"/>
                <w:szCs w:val="20"/>
              </w:rPr>
              <w:t xml:space="preserve">                  </w:t>
            </w:r>
            <w:r w:rsidR="0069073C" w:rsidRPr="0069073C">
              <w:rPr>
                <w:rFonts w:ascii="GHEA Grapalat" w:hAnsi="GHEA Grapalat"/>
                <w:sz w:val="20"/>
                <w:szCs w:val="20"/>
                <w:lang w:val="hy-AM"/>
              </w:rPr>
              <w:t xml:space="preserve">&lt;&lt; ՀՀ Արարատի  մարզի  </w:t>
            </w:r>
            <w:r w:rsidR="0069073C">
              <w:rPr>
                <w:rFonts w:ascii="GHEA Grapalat" w:hAnsi="GHEA Grapalat"/>
                <w:sz w:val="20"/>
                <w:szCs w:val="20"/>
                <w:lang w:val="hy-AM"/>
              </w:rPr>
              <w:t xml:space="preserve"> Մխչյանի Ք</w:t>
            </w:r>
            <w:r w:rsidR="0069073C" w:rsidRPr="0069073C">
              <w:rPr>
                <w:rFonts w:ascii="GHEA Grapalat" w:hAnsi="GHEA Grapalat"/>
                <w:sz w:val="20"/>
                <w:szCs w:val="20"/>
              </w:rPr>
              <w:t>.</w:t>
            </w:r>
            <w:r w:rsidR="0069073C" w:rsidRPr="0069073C">
              <w:rPr>
                <w:rFonts w:ascii="GHEA Grapalat" w:hAnsi="GHEA Grapalat"/>
                <w:sz w:val="20"/>
                <w:szCs w:val="20"/>
                <w:lang w:val="hy-AM"/>
              </w:rPr>
              <w:t xml:space="preserve"> Ալավերդյանի անվան</w:t>
            </w:r>
            <w:r w:rsidR="0069073C" w:rsidRPr="0069073C">
              <w:rPr>
                <w:rFonts w:ascii="GHEA Grapalat" w:hAnsi="GHEA Grapalat" w:cs="Sylfaen"/>
                <w:sz w:val="20"/>
                <w:szCs w:val="20"/>
                <w:lang w:val="hy-AM"/>
              </w:rPr>
              <w:t xml:space="preserve"> </w:t>
            </w:r>
            <w:r w:rsidR="0069073C" w:rsidRPr="0069073C">
              <w:rPr>
                <w:rFonts w:ascii="GHEA Grapalat" w:hAnsi="GHEA Grapalat"/>
                <w:sz w:val="20"/>
                <w:szCs w:val="20"/>
                <w:lang w:val="hy-AM"/>
              </w:rPr>
              <w:t>միջնակարգ  դպրոց &gt;&gt; ՊՈԱԿ</w:t>
            </w:r>
          </w:p>
        </w:tc>
      </w:tr>
      <w:tr w:rsidR="0069073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Sylfaen"/>
                <w:sz w:val="20"/>
                <w:szCs w:val="20"/>
              </w:rPr>
            </w:pPr>
            <w:r w:rsidRPr="0069073C">
              <w:rPr>
                <w:rFonts w:ascii="GHEA Grapalat" w:hAnsi="GHEA Grapalat" w:cs="Sylfaen"/>
                <w:sz w:val="20"/>
                <w:szCs w:val="20"/>
              </w:rPr>
              <w:t>10.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 (</w:t>
            </w:r>
            <w:r w:rsidRPr="0069073C">
              <w:rPr>
                <w:rFonts w:ascii="GHEA Grapalat" w:hAnsi="GHEA Grapalat" w:cs="Sylfaen"/>
                <w:sz w:val="20"/>
                <w:szCs w:val="20"/>
                <w:lang w:val="hy-AM"/>
              </w:rPr>
              <w:t>չի լրացվում</w:t>
            </w:r>
            <w:r w:rsidRPr="0069073C">
              <w:rPr>
                <w:rFonts w:ascii="GHEA Grapalat" w:hAnsi="GHEA Grapalat" w:cs="Sylfaen"/>
                <w:sz w:val="20"/>
                <w:szCs w:val="20"/>
              </w:rPr>
              <w:t>)</w:t>
            </w:r>
          </w:p>
        </w:tc>
      </w:tr>
      <w:tr w:rsidR="0069073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69073C">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002B02DB">
              <w:rPr>
                <w:rFonts w:ascii="GHEA Grapalat" w:hAnsi="GHEA Grapalat" w:cs="Arial"/>
                <w:sz w:val="20"/>
                <w:szCs w:val="20"/>
              </w:rPr>
              <w:t>`</w:t>
            </w:r>
            <w:r w:rsidRPr="0069073C">
              <w:rPr>
                <w:rFonts w:ascii="GHEA Grapalat" w:hAnsi="GHEA Grapalat" w:cs="Arial"/>
                <w:sz w:val="20"/>
                <w:szCs w:val="20"/>
              </w:rPr>
              <w:t>04206671</w:t>
            </w:r>
          </w:p>
        </w:tc>
      </w:tr>
      <w:tr w:rsidR="0069073C"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2B02DB">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2</w:t>
            </w:r>
            <w:r w:rsidRPr="0069073C">
              <w:rPr>
                <w:rFonts w:ascii="GHEA Grapalat" w:hAnsi="GHEA Grapalat" w:cs="Sylfaen"/>
                <w:sz w:val="20"/>
                <w:szCs w:val="20"/>
              </w:rPr>
              <w:t>.Շահառուի</w:t>
            </w:r>
            <w:r w:rsidRPr="0069073C">
              <w:rPr>
                <w:rFonts w:ascii="GHEA Grapalat" w:hAnsi="GHEA Grapalat" w:cs="Sylfaen"/>
                <w:sz w:val="20"/>
                <w:szCs w:val="20"/>
                <w:lang w:val="hy-AM"/>
              </w:rPr>
              <w:t>ն</w:t>
            </w:r>
            <w:r w:rsidRPr="0069073C">
              <w:rPr>
                <w:rFonts w:ascii="GHEA Grapalat" w:hAnsi="GHEA Grapalat" w:cs="Arial"/>
                <w:sz w:val="20"/>
                <w:szCs w:val="20"/>
              </w:rPr>
              <w:t xml:space="preserve"> </w:t>
            </w:r>
            <w:r w:rsidRPr="0069073C">
              <w:rPr>
                <w:rFonts w:ascii="GHEA Grapalat" w:hAnsi="GHEA Grapalat" w:cs="Sylfaen"/>
                <w:sz w:val="20"/>
                <w:szCs w:val="20"/>
                <w:lang w:val="hy-AM"/>
              </w:rPr>
              <w:t xml:space="preserve"> սպասարկող Ֆինանսական կազմակերպություն</w:t>
            </w:r>
            <w:r w:rsidRPr="0069073C">
              <w:rPr>
                <w:rFonts w:ascii="GHEA Grapalat" w:hAnsi="GHEA Grapalat" w:cs="Sylfaen"/>
                <w:sz w:val="20"/>
                <w:szCs w:val="20"/>
              </w:rPr>
              <w:t xml:space="preserve"> (բանկ)</w:t>
            </w:r>
            <w:r w:rsidRPr="0069073C">
              <w:rPr>
                <w:rFonts w:ascii="GHEA Grapalat" w:hAnsi="GHEA Grapalat" w:cs="Arial"/>
                <w:sz w:val="20"/>
                <w:szCs w:val="20"/>
              </w:rPr>
              <w:t xml:space="preserve">` </w:t>
            </w:r>
            <w:r w:rsidRPr="0069073C">
              <w:rPr>
                <w:rFonts w:ascii="GHEA Grapalat" w:hAnsi="GHEA Grapalat"/>
                <w:sz w:val="20"/>
                <w:szCs w:val="20"/>
                <w:lang w:val="hy-AM"/>
              </w:rPr>
              <w:t xml:space="preserve"> </w:t>
            </w:r>
            <w:r w:rsidR="002B02DB">
              <w:rPr>
                <w:rFonts w:ascii="GHEA Grapalat" w:hAnsi="GHEA Grapalat" w:cs="Arial"/>
                <w:sz w:val="20"/>
                <w:szCs w:val="20"/>
              </w:rPr>
              <w:t xml:space="preserve">ՀՀ ՖՆ գործառնական վարչություն </w:t>
            </w:r>
          </w:p>
        </w:tc>
      </w:tr>
      <w:tr w:rsidR="0069073C"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69073C" w:rsidRDefault="0069073C" w:rsidP="002B02DB">
            <w:pPr>
              <w:rPr>
                <w:rFonts w:ascii="GHEA Grapalat" w:hAnsi="GHEA Grapalat" w:cs="Arial"/>
                <w:sz w:val="20"/>
                <w:szCs w:val="20"/>
              </w:rPr>
            </w:pPr>
            <w:r w:rsidRPr="0069073C">
              <w:rPr>
                <w:rFonts w:ascii="GHEA Grapalat" w:hAnsi="GHEA Grapalat" w:cs="Sylfaen"/>
                <w:sz w:val="20"/>
                <w:szCs w:val="20"/>
              </w:rPr>
              <w:t>1</w:t>
            </w:r>
            <w:r w:rsidRPr="0069073C">
              <w:rPr>
                <w:rFonts w:ascii="GHEA Grapalat" w:hAnsi="GHEA Grapalat" w:cs="Sylfaen"/>
                <w:sz w:val="20"/>
                <w:szCs w:val="20"/>
                <w:lang w:val="hy-AM"/>
              </w:rPr>
              <w:t>3</w:t>
            </w:r>
            <w:r w:rsidRPr="0069073C">
              <w:rPr>
                <w:rFonts w:ascii="GHEA Grapalat" w:hAnsi="GHEA Grapalat" w:cs="Sylfaen"/>
                <w:sz w:val="20"/>
                <w:szCs w:val="20"/>
              </w:rPr>
              <w:t>.Շահառուի</w:t>
            </w:r>
            <w:r w:rsidRPr="0069073C">
              <w:rPr>
                <w:rFonts w:ascii="GHEA Grapalat" w:hAnsi="GHEA Grapalat" w:cs="Arial"/>
                <w:sz w:val="20"/>
                <w:szCs w:val="20"/>
              </w:rPr>
              <w:t xml:space="preserve"> </w:t>
            </w:r>
            <w:r w:rsidRPr="0069073C">
              <w:rPr>
                <w:rFonts w:ascii="GHEA Grapalat" w:hAnsi="GHEA Grapalat" w:cs="Sylfaen"/>
                <w:sz w:val="20"/>
                <w:szCs w:val="20"/>
              </w:rPr>
              <w:t>հաշվի</w:t>
            </w:r>
            <w:r w:rsidRPr="0069073C">
              <w:rPr>
                <w:rFonts w:ascii="GHEA Grapalat" w:hAnsi="GHEA Grapalat" w:cs="Arial"/>
                <w:sz w:val="20"/>
                <w:szCs w:val="20"/>
              </w:rPr>
              <w:t xml:space="preserve"> </w:t>
            </w:r>
            <w:r w:rsidRPr="0069073C">
              <w:rPr>
                <w:rFonts w:ascii="GHEA Grapalat" w:hAnsi="GHEA Grapalat" w:cs="Sylfaen"/>
                <w:sz w:val="20"/>
                <w:szCs w:val="20"/>
              </w:rPr>
              <w:t>համարը</w:t>
            </w:r>
            <w:r w:rsidRPr="0069073C">
              <w:rPr>
                <w:rFonts w:ascii="GHEA Grapalat" w:hAnsi="GHEA Grapalat" w:cs="Arial"/>
                <w:sz w:val="20"/>
                <w:szCs w:val="20"/>
              </w:rPr>
              <w:t xml:space="preserve"> (</w:t>
            </w:r>
            <w:r w:rsidRPr="0069073C">
              <w:rPr>
                <w:rFonts w:ascii="GHEA Grapalat" w:hAnsi="GHEA Grapalat" w:cs="Sylfaen"/>
                <w:sz w:val="20"/>
                <w:szCs w:val="20"/>
              </w:rPr>
              <w:t>հշ</w:t>
            </w:r>
            <w:r w:rsidRPr="0069073C">
              <w:rPr>
                <w:rFonts w:ascii="GHEA Grapalat" w:hAnsi="GHEA Grapalat" w:cs="Arial"/>
                <w:sz w:val="20"/>
                <w:szCs w:val="20"/>
              </w:rPr>
              <w:t xml:space="preserve">.N)  </w:t>
            </w:r>
            <w:r w:rsidR="002B02DB">
              <w:rPr>
                <w:rFonts w:ascii="GHEA Grapalat" w:hAnsi="GHEA Grapalat" w:cs="Arial"/>
                <w:sz w:val="20"/>
                <w:szCs w:val="20"/>
              </w:rPr>
              <w:t>900418000148</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rsidP="00B7063D">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sidR="00B7063D" w:rsidRPr="00B7063D">
              <w:rPr>
                <w:rFonts w:ascii="GHEA Grapalat" w:hAnsi="GHEA Grapalat" w:cs="GHEA Grapalat"/>
                <w:i/>
                <w:sz w:val="18"/>
                <w:szCs w:val="18"/>
                <w:lang w:val="hy-AM"/>
              </w:rPr>
              <w:t xml:space="preserve"> պայմանագրի</w:t>
            </w:r>
            <w:r w:rsidR="00B7063D">
              <w:rPr>
                <w:rFonts w:ascii="GHEA Grapalat" w:hAnsi="GHEA Grapalat" w:cs="GHEA Grapalat"/>
                <w:b/>
                <w:sz w:val="18"/>
                <w:szCs w:val="18"/>
                <w:lang w:val="hy-AM"/>
              </w:rPr>
              <w:t xml:space="preserve"> </w:t>
            </w:r>
            <w:r w:rsidR="00B7063D">
              <w:rPr>
                <w:rFonts w:ascii="GHEA Grapalat" w:hAnsi="GHEA Grapalat" w:cs="GHEA Grapalat"/>
                <w:b/>
                <w:sz w:val="18"/>
                <w:szCs w:val="18"/>
              </w:rPr>
              <w:t xml:space="preserve"> </w:t>
            </w:r>
            <w:r w:rsidR="00B7063D" w:rsidRPr="00521ECD">
              <w:rPr>
                <w:rFonts w:ascii="GHEA Grapalat" w:hAnsi="GHEA Grapalat" w:cs="Sylfaen"/>
                <w:bCs/>
                <w:i/>
                <w:sz w:val="20"/>
                <w:szCs w:val="20"/>
              </w:rPr>
              <w:t xml:space="preserve"> </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sidR="00EC64BC">
              <w:rPr>
                <w:rFonts w:ascii="GHEA Grapalat" w:hAnsi="GHEA Grapalat" w:cs="Tahoma"/>
                <w:color w:val="000000"/>
                <w:sz w:val="20"/>
                <w:szCs w:val="20"/>
              </w:rPr>
              <w:t>“</w:t>
            </w:r>
            <w:r>
              <w:rPr>
                <w:rFonts w:ascii="GHEA Grapalat" w:hAnsi="GHEA Grapalat" w:cs="Tahoma"/>
                <w:color w:val="000000"/>
                <w:sz w:val="20"/>
                <w:szCs w:val="20"/>
              </w:rPr>
              <w:t>___</w:t>
            </w:r>
            <w:r w:rsidR="00EC64BC">
              <w:rPr>
                <w:rFonts w:ascii="GHEA Grapalat" w:hAnsi="GHEA Grapalat" w:cs="Tahoma"/>
                <w:color w:val="000000"/>
                <w:sz w:val="20"/>
                <w:szCs w:val="20"/>
              </w:rPr>
              <w:t>”</w:t>
            </w:r>
            <w:r>
              <w:rPr>
                <w:rFonts w:ascii="GHEA Grapalat" w:hAnsi="GHEA Grapalat" w:cs="Tahoma"/>
                <w:color w:val="000000"/>
                <w:sz w:val="20"/>
                <w:szCs w:val="20"/>
              </w:rPr>
              <w:t xml:space="preserve">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ListParagraph"/>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B16973"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BodyTextIndent"/>
        <w:spacing w:after="0"/>
        <w:ind w:firstLine="720"/>
        <w:jc w:val="right"/>
        <w:rPr>
          <w:rFonts w:ascii="GHEA Grapalat" w:hAnsi="GHEA Grapalat" w:cs="Sylfaen"/>
          <w:sz w:val="20"/>
          <w:szCs w:val="20"/>
          <w:lang w:val="en-US"/>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pStyle w:val="BodyTextIndent"/>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BodyTextIndent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lang w:val="af-ZA"/>
        </w:rPr>
        <w:t>ԱՄՄՀՄԴ-ԳՀԱՊՁԲ-19/02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BodyTextIndent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69073C" w:rsidP="006E5207">
      <w:pPr>
        <w:ind w:left="-142" w:firstLine="142"/>
        <w:jc w:val="center"/>
        <w:rPr>
          <w:rFonts w:ascii="GHEA Grapalat" w:hAnsi="GHEA Grapalat"/>
          <w:b/>
          <w:sz w:val="22"/>
          <w:lang w:val="hy-AM"/>
        </w:rPr>
      </w:pPr>
      <w:r w:rsidRPr="0069073C">
        <w:rPr>
          <w:rFonts w:ascii="GHEA Grapalat" w:hAnsi="GHEA Grapalat" w:cs="Sylfaen"/>
          <w:b/>
          <w:sz w:val="22"/>
          <w:lang w:val="hy-AM"/>
        </w:rPr>
        <w:t xml:space="preserve"> ՀՀ ԱՐԱՐԱՏԻ ՄԱՐԶ ՄԽՉՅԱՆԻ Ք.ԱԼԱՎԵՐԴՅԱՆԻ ԱՆՎԱՆ ՄԻՋՆԱԿԱՐԳ ԴՊՐՈՑ 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69073C" w:rsidRPr="0069073C">
        <w:rPr>
          <w:rFonts w:ascii="GHEA Grapalat" w:hAnsi="GHEA Grapalat"/>
          <w:b/>
          <w:sz w:val="22"/>
          <w:szCs w:val="22"/>
          <w:lang w:val="af-ZA"/>
        </w:rPr>
        <w:t>ԱՄՄՀՄԴ-ԳՀԱՊՁԲ-19/02</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69073C">
        <w:rPr>
          <w:rFonts w:ascii="GHEA Grapalat" w:hAnsi="GHEA Grapalat" w:cs="Sylfaen"/>
          <w:sz w:val="20"/>
          <w:lang w:val="hy-AM"/>
        </w:rPr>
        <w:t>Մխչյան համա</w:t>
      </w:r>
      <w:r w:rsidR="0069073C" w:rsidRPr="0069073C">
        <w:rPr>
          <w:rFonts w:ascii="GHEA Grapalat" w:hAnsi="GHEA Grapalat" w:cs="Sylfaen"/>
          <w:sz w:val="20"/>
          <w:lang w:val="hy-AM"/>
        </w:rPr>
        <w:t>յնք</w:t>
      </w:r>
      <w:r>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2B02DB" w:rsidP="0069073C">
      <w:pPr>
        <w:tabs>
          <w:tab w:val="left" w:pos="720"/>
          <w:tab w:val="left" w:pos="1440"/>
          <w:tab w:val="left" w:pos="8865"/>
        </w:tabs>
        <w:jc w:val="both"/>
        <w:rPr>
          <w:rFonts w:ascii="GHEA Grapalat" w:hAnsi="GHEA Grapalat"/>
          <w:sz w:val="20"/>
          <w:szCs w:val="20"/>
          <w:lang w:val="hy-AM"/>
        </w:rPr>
      </w:pPr>
      <w:r w:rsidRPr="002B02DB">
        <w:rPr>
          <w:rFonts w:ascii="GHEA Grapalat" w:hAnsi="GHEA Grapalat"/>
          <w:sz w:val="20"/>
          <w:szCs w:val="20"/>
          <w:lang w:val="hy-AM"/>
        </w:rPr>
        <w:t xml:space="preserve">            </w:t>
      </w:r>
      <w:r w:rsidR="0069073C" w:rsidRPr="0069073C">
        <w:rPr>
          <w:rFonts w:ascii="GHEA Grapalat" w:hAnsi="GHEA Grapalat"/>
          <w:sz w:val="20"/>
          <w:szCs w:val="20"/>
          <w:lang w:val="hy-AM"/>
        </w:rPr>
        <w:t xml:space="preserve">&lt;&lt; ՀՀ Արարատի  մարզի  </w:t>
      </w:r>
      <w:r w:rsidR="0069073C" w:rsidRPr="0069073C">
        <w:rPr>
          <w:rFonts w:ascii="GHEA Grapalat" w:hAnsi="GHEA Grapalat"/>
          <w:sz w:val="20"/>
          <w:szCs w:val="20"/>
          <w:lang w:val="af-ZA"/>
        </w:rPr>
        <w:t xml:space="preserve">Մխչյանի Քրիստափոր Ալավերդյանի անվան </w:t>
      </w:r>
      <w:r w:rsidR="0069073C" w:rsidRPr="0069073C">
        <w:rPr>
          <w:rFonts w:ascii="GHEA Grapalat" w:hAnsi="GHEA Grapalat"/>
          <w:sz w:val="20"/>
          <w:szCs w:val="20"/>
          <w:lang w:val="hy-AM"/>
        </w:rPr>
        <w:t>միջնակարգ  դպրոց &gt;&gt; ՊՈԱԿ-ը, ի դեմս  տնօրեն  Ք Մաթևոսյանի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ՊՈԱԿ </w:t>
      </w:r>
      <w:r w:rsidR="00EC64BC">
        <w:rPr>
          <w:rFonts w:ascii="GHEA Grapalat" w:hAnsi="GHEA Grapalat"/>
          <w:sz w:val="20"/>
          <w:szCs w:val="20"/>
          <w:lang w:val="hy-AM"/>
        </w:rPr>
        <w:t>—</w:t>
      </w:r>
      <w:r w:rsidR="0069073C" w:rsidRPr="0069073C">
        <w:rPr>
          <w:rFonts w:ascii="GHEA Grapalat" w:hAnsi="GHEA Grapalat"/>
          <w:sz w:val="20"/>
          <w:szCs w:val="20"/>
          <w:lang w:val="hy-AM"/>
        </w:rPr>
        <w:t xml:space="preserve">ի կանոնադրության հիման վրա, այսուհետ «Գնորդ», մի կողմից,  և __________________-ը, ի դեմս տնօրեն _____________________-ի, որը գործում է </w:t>
      </w:r>
      <w:r w:rsidR="0069073C" w:rsidRPr="0069073C">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Pr="00B7063D" w:rsidRDefault="00B7063D" w:rsidP="00B7063D">
      <w:pPr>
        <w:ind w:left="709"/>
        <w:jc w:val="center"/>
        <w:rPr>
          <w:rFonts w:ascii="GHEA Grapalat" w:hAnsi="GHEA Grapalat" w:cs="Times Armenian"/>
          <w:b/>
          <w:sz w:val="20"/>
          <w:lang w:val="hy-AM"/>
        </w:rPr>
      </w:pPr>
      <w:r w:rsidRPr="00B7063D">
        <w:rPr>
          <w:rFonts w:ascii="GHEA Grapalat" w:hAnsi="GHEA Grapalat" w:cs="Sylfaen"/>
          <w:b/>
          <w:sz w:val="20"/>
          <w:lang w:val="hy-AM"/>
        </w:rPr>
        <w:t>1.</w:t>
      </w:r>
      <w:r w:rsidR="006E5207" w:rsidRPr="00B7063D">
        <w:rPr>
          <w:rFonts w:ascii="GHEA Grapalat" w:hAnsi="GHEA Grapalat" w:cs="Sylfaen"/>
          <w:b/>
          <w:sz w:val="20"/>
          <w:lang w:val="hy-AM"/>
        </w:rPr>
        <w:t>ՊԱՅՄԱՆԱԳՐԻ</w:t>
      </w:r>
      <w:r w:rsidR="006E5207" w:rsidRPr="00B7063D">
        <w:rPr>
          <w:rFonts w:ascii="GHEA Grapalat" w:hAnsi="GHEA Grapalat" w:cs="Times Armenian"/>
          <w:b/>
          <w:sz w:val="20"/>
          <w:lang w:val="hy-AM"/>
        </w:rPr>
        <w:t xml:space="preserve"> </w:t>
      </w:r>
      <w:r w:rsidR="006E5207" w:rsidRPr="00B7063D">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Pr="00B7063D" w:rsidRDefault="00B7063D" w:rsidP="00B7063D">
      <w:pPr>
        <w:jc w:val="both"/>
        <w:rPr>
          <w:rFonts w:ascii="GHEA Grapalat" w:hAnsi="GHEA Grapalat" w:cs="Times Armenian"/>
          <w:sz w:val="20"/>
          <w:lang w:val="hy-AM"/>
        </w:rPr>
      </w:pPr>
      <w:r w:rsidRPr="00B7063D">
        <w:rPr>
          <w:rFonts w:ascii="GHEA Grapalat" w:hAnsi="GHEA Grapalat" w:cs="Sylfaen"/>
          <w:sz w:val="20"/>
          <w:lang w:val="hy-AM"/>
        </w:rPr>
        <w:t>1.</w:t>
      </w:r>
      <w:r w:rsidR="006E5207" w:rsidRPr="00B7063D">
        <w:rPr>
          <w:rFonts w:ascii="GHEA Grapalat" w:hAnsi="GHEA Grapalat" w:cs="Sylfaen"/>
          <w:sz w:val="20"/>
          <w:lang w:val="hy-AM"/>
        </w:rPr>
        <w:t>Վաճառողը</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պարտավորվում</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է</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սույն</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պայմանա</w:t>
      </w:r>
      <w:r w:rsidR="006E5207" w:rsidRPr="00B7063D">
        <w:rPr>
          <w:rFonts w:ascii="GHEA Grapalat" w:hAnsi="GHEA Grapalat" w:cs="Times Armenian"/>
          <w:sz w:val="20"/>
          <w:lang w:val="hy-AM"/>
        </w:rPr>
        <w:t>գ</w:t>
      </w:r>
      <w:r w:rsidR="006E5207" w:rsidRPr="00B7063D">
        <w:rPr>
          <w:rFonts w:ascii="GHEA Grapalat" w:hAnsi="GHEA Grapalat" w:cs="Sylfaen"/>
          <w:sz w:val="20"/>
          <w:lang w:val="hy-AM"/>
        </w:rPr>
        <w:t>րով (այսուհետ</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պայմանա</w:t>
      </w:r>
      <w:r w:rsidR="006E5207" w:rsidRPr="00B7063D">
        <w:rPr>
          <w:rFonts w:ascii="GHEA Grapalat" w:hAnsi="GHEA Grapalat" w:cs="Times Armenian"/>
          <w:sz w:val="20"/>
          <w:lang w:val="hy-AM"/>
        </w:rPr>
        <w:t>գ</w:t>
      </w:r>
      <w:r w:rsidR="006E5207" w:rsidRPr="00B7063D">
        <w:rPr>
          <w:rFonts w:ascii="GHEA Grapalat" w:hAnsi="GHEA Grapalat" w:cs="Sylfaen"/>
          <w:sz w:val="20"/>
          <w:lang w:val="hy-AM"/>
        </w:rPr>
        <w:t>իր) սահմանված</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կար</w:t>
      </w:r>
      <w:r w:rsidR="006E5207" w:rsidRPr="00B7063D">
        <w:rPr>
          <w:rFonts w:ascii="GHEA Grapalat" w:hAnsi="GHEA Grapalat" w:cs="Times Armenian"/>
          <w:sz w:val="20"/>
          <w:lang w:val="hy-AM"/>
        </w:rPr>
        <w:t>գ</w:t>
      </w:r>
      <w:r w:rsidR="006E5207" w:rsidRPr="00B7063D">
        <w:rPr>
          <w:rFonts w:ascii="GHEA Grapalat" w:hAnsi="GHEA Grapalat" w:cs="Sylfaen"/>
          <w:sz w:val="20"/>
          <w:lang w:val="hy-AM"/>
        </w:rPr>
        <w:t>ով</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ծավալներով,</w:t>
      </w:r>
      <w:r w:rsidR="006E5207" w:rsidRPr="00B7063D">
        <w:rPr>
          <w:rFonts w:ascii="GHEA Grapalat" w:hAnsi="GHEA Grapalat" w:cs="Times Armenian"/>
          <w:sz w:val="20"/>
          <w:lang w:val="hy-AM"/>
        </w:rPr>
        <w:t xml:space="preserve"> ժամկետներում և հասցեով </w:t>
      </w:r>
      <w:r w:rsidR="006E5207" w:rsidRPr="00B7063D">
        <w:rPr>
          <w:rFonts w:ascii="GHEA Grapalat" w:hAnsi="GHEA Grapalat" w:cs="Sylfaen"/>
          <w:sz w:val="20"/>
          <w:lang w:val="hy-AM"/>
        </w:rPr>
        <w:t>Գնորդին</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մատակարարել</w:t>
      </w:r>
      <w:r w:rsidR="006E5207" w:rsidRPr="00B7063D">
        <w:rPr>
          <w:rFonts w:ascii="GHEA Grapalat" w:hAnsi="GHEA Grapalat" w:cs="Times Armenian"/>
          <w:sz w:val="20"/>
          <w:lang w:val="hy-AM"/>
        </w:rPr>
        <w:t xml:space="preserve"> պ</w:t>
      </w:r>
      <w:r w:rsidR="006E5207" w:rsidRPr="00B7063D">
        <w:rPr>
          <w:rFonts w:ascii="GHEA Grapalat" w:hAnsi="GHEA Grapalat" w:cs="Sylfaen"/>
          <w:sz w:val="20"/>
          <w:lang w:val="hy-AM"/>
        </w:rPr>
        <w:t>այմանա</w:t>
      </w:r>
      <w:r w:rsidR="006E5207" w:rsidRPr="00B7063D">
        <w:rPr>
          <w:rFonts w:ascii="GHEA Grapalat" w:hAnsi="GHEA Grapalat"/>
          <w:sz w:val="20"/>
          <w:lang w:val="hy-AM"/>
        </w:rPr>
        <w:t>գ</w:t>
      </w:r>
      <w:r w:rsidR="006E5207" w:rsidRPr="00B7063D">
        <w:rPr>
          <w:rFonts w:ascii="GHEA Grapalat" w:hAnsi="GHEA Grapalat" w:cs="Sylfaen"/>
          <w:sz w:val="20"/>
          <w:lang w:val="hy-AM"/>
        </w:rPr>
        <w:t>րի</w:t>
      </w:r>
      <w:r w:rsidR="006E5207" w:rsidRPr="00B7063D">
        <w:rPr>
          <w:rFonts w:ascii="GHEA Grapalat" w:hAnsi="GHEA Grapalat" w:cs="Times Armenian"/>
          <w:sz w:val="20"/>
          <w:lang w:val="hy-AM"/>
        </w:rPr>
        <w:t xml:space="preserve"> N 1 </w:t>
      </w:r>
      <w:r w:rsidR="006E5207" w:rsidRPr="00B7063D">
        <w:rPr>
          <w:rFonts w:ascii="GHEA Grapalat" w:hAnsi="GHEA Grapalat" w:cs="Sylfaen"/>
          <w:sz w:val="20"/>
          <w:lang w:val="hy-AM"/>
        </w:rPr>
        <w:t>հավելվածով`</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Տեխնիկական</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բնութա</w:t>
      </w:r>
      <w:r w:rsidR="006E5207" w:rsidRPr="00B7063D">
        <w:rPr>
          <w:rFonts w:ascii="GHEA Grapalat" w:hAnsi="GHEA Grapalat" w:cs="Times Armenian"/>
          <w:sz w:val="20"/>
          <w:lang w:val="hy-AM"/>
        </w:rPr>
        <w:t>գի</w:t>
      </w:r>
      <w:r w:rsidR="006E5207" w:rsidRPr="00B7063D">
        <w:rPr>
          <w:rFonts w:ascii="GHEA Grapalat" w:hAnsi="GHEA Grapalat" w:cs="Sylfaen"/>
          <w:sz w:val="20"/>
          <w:lang w:val="hy-AM"/>
        </w:rPr>
        <w:t>ր-գնման-ժամանակացուցով նախատեսված</w:t>
      </w:r>
      <w:r w:rsidR="006E5207" w:rsidRPr="00B7063D">
        <w:rPr>
          <w:rFonts w:ascii="GHEA Grapalat" w:hAnsi="GHEA Grapalat" w:cs="Times Armenian"/>
          <w:sz w:val="20"/>
          <w:lang w:val="hy-AM"/>
        </w:rPr>
        <w:t xml:space="preserve"> ապրանքը (այսուհետ` ապրանք), </w:t>
      </w:r>
      <w:r w:rsidR="006E5207" w:rsidRPr="00B7063D">
        <w:rPr>
          <w:rFonts w:ascii="GHEA Grapalat" w:hAnsi="GHEA Grapalat" w:cs="Sylfaen"/>
          <w:sz w:val="20"/>
          <w:lang w:val="hy-AM"/>
        </w:rPr>
        <w:t>իսկ</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Գնորդը</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պարտավորվում</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է</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ընդունել</w:t>
      </w:r>
      <w:r w:rsidR="006E5207" w:rsidRPr="00B7063D">
        <w:rPr>
          <w:rFonts w:ascii="GHEA Grapalat" w:hAnsi="GHEA Grapalat" w:cs="Times Armenian"/>
          <w:sz w:val="20"/>
          <w:lang w:val="hy-AM"/>
        </w:rPr>
        <w:t xml:space="preserve"> ա</w:t>
      </w:r>
      <w:r w:rsidR="006E5207" w:rsidRPr="00B7063D">
        <w:rPr>
          <w:rFonts w:ascii="GHEA Grapalat" w:hAnsi="GHEA Grapalat" w:cs="Sylfaen"/>
          <w:sz w:val="20"/>
          <w:lang w:val="hy-AM"/>
        </w:rPr>
        <w:t>պրանքը</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և</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վճարել</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դրա</w:t>
      </w:r>
      <w:r w:rsidR="006E5207" w:rsidRPr="00B7063D">
        <w:rPr>
          <w:rFonts w:ascii="GHEA Grapalat" w:hAnsi="GHEA Grapalat" w:cs="Times Armenian"/>
          <w:sz w:val="20"/>
          <w:lang w:val="hy-AM"/>
        </w:rPr>
        <w:t xml:space="preserve"> </w:t>
      </w:r>
      <w:r w:rsidR="006E5207" w:rsidRPr="00B7063D">
        <w:rPr>
          <w:rFonts w:ascii="GHEA Grapalat" w:hAnsi="GHEA Grapalat" w:cs="Sylfaen"/>
          <w:sz w:val="20"/>
          <w:lang w:val="hy-AM"/>
        </w:rPr>
        <w:t>համար</w:t>
      </w:r>
      <w:r w:rsidR="006E5207" w:rsidRPr="00B7063D">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Pr="00B7063D" w:rsidRDefault="00B7063D" w:rsidP="00B7063D">
      <w:pPr>
        <w:ind w:left="360"/>
        <w:jc w:val="both"/>
        <w:rPr>
          <w:rFonts w:ascii="GHEA Grapalat" w:hAnsi="GHEA Grapalat"/>
          <w:b/>
          <w:sz w:val="20"/>
          <w:lang w:val="hy-AM"/>
        </w:rPr>
      </w:pPr>
      <w:r w:rsidRPr="00B7063D">
        <w:rPr>
          <w:rFonts w:ascii="GHEA Grapalat" w:hAnsi="GHEA Grapalat"/>
          <w:b/>
          <w:sz w:val="20"/>
          <w:lang w:val="hy-AM"/>
        </w:rPr>
        <w:t>2.</w:t>
      </w:r>
      <w:r w:rsidR="006E5207" w:rsidRPr="00B7063D">
        <w:rPr>
          <w:rFonts w:ascii="GHEA Grapalat" w:hAnsi="GHEA Grapalat"/>
          <w:b/>
          <w:sz w:val="20"/>
          <w:lang w:val="hy-AM"/>
        </w:rPr>
        <w:t>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EC64BC" w:rsidP="0069073C">
      <w:pPr>
        <w:jc w:val="both"/>
        <w:rPr>
          <w:rFonts w:ascii="GHEA Grapalat" w:hAnsi="GHEA Grapalat"/>
          <w:sz w:val="20"/>
          <w:lang w:val="hy-AM"/>
        </w:rPr>
      </w:pPr>
      <w:r>
        <w:rPr>
          <w:rFonts w:ascii="GHEA Grapalat" w:hAnsi="GHEA Grapalat"/>
          <w:sz w:val="20"/>
          <w:lang w:val="hy-AM"/>
        </w:rPr>
        <w:t>Բ</w:t>
      </w:r>
      <w:r w:rsidR="006E5207">
        <w:rPr>
          <w:rFonts w:ascii="GHEA Grapalat" w:hAnsi="GHEA Grapalat"/>
          <w:sz w:val="20"/>
          <w:lang w:val="hy-AM"/>
        </w:rPr>
        <w:t xml:space="preserve">)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EC64BC" w:rsidP="0069073C">
      <w:pPr>
        <w:jc w:val="both"/>
        <w:rPr>
          <w:rFonts w:ascii="GHEA Grapalat" w:hAnsi="GHEA Grapalat"/>
          <w:sz w:val="20"/>
          <w:lang w:val="hy-AM"/>
        </w:rPr>
      </w:pPr>
      <w:r>
        <w:rPr>
          <w:rFonts w:ascii="GHEA Grapalat" w:hAnsi="GHEA Grapalat"/>
          <w:sz w:val="20"/>
          <w:lang w:val="hy-AM"/>
        </w:rPr>
        <w:t>Գ</w:t>
      </w:r>
      <w:r w:rsidR="006E5207">
        <w:rPr>
          <w:rFonts w:ascii="GHEA Grapalat" w:hAnsi="GHEA Grapalat"/>
          <w:sz w:val="20"/>
          <w:lang w:val="hy-AM"/>
        </w:rPr>
        <w:t>)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EC64BC" w:rsidP="0069073C">
      <w:pPr>
        <w:jc w:val="both"/>
        <w:rPr>
          <w:rFonts w:ascii="GHEA Grapalat" w:hAnsi="GHEA Grapalat"/>
          <w:sz w:val="20"/>
          <w:lang w:val="hy-AM"/>
        </w:rPr>
      </w:pPr>
      <w:r>
        <w:rPr>
          <w:rFonts w:ascii="GHEA Grapalat" w:hAnsi="GHEA Grapalat"/>
          <w:sz w:val="20"/>
          <w:lang w:val="hy-AM"/>
        </w:rPr>
        <w:t>Բ</w:t>
      </w:r>
      <w:r w:rsidR="006E5207">
        <w:rPr>
          <w:rFonts w:ascii="GHEA Grapalat" w:hAnsi="GHEA Grapalat"/>
          <w:sz w:val="20"/>
          <w:lang w:val="hy-AM"/>
        </w:rPr>
        <w:t xml:space="preserve">) հրաժարվել հանձնված բոլոր ապրանքներից և պահանջել վճարելու պայմանագրի 6.2 կետով նախատեսված տույժը. </w:t>
      </w:r>
    </w:p>
    <w:p w:rsidR="006E5207" w:rsidRDefault="00EC64BC" w:rsidP="0069073C">
      <w:pPr>
        <w:jc w:val="both"/>
        <w:rPr>
          <w:rFonts w:ascii="GHEA Grapalat" w:hAnsi="GHEA Grapalat"/>
          <w:sz w:val="20"/>
          <w:lang w:val="hy-AM"/>
        </w:rPr>
      </w:pPr>
      <w:r>
        <w:rPr>
          <w:rFonts w:ascii="GHEA Grapalat" w:hAnsi="GHEA Grapalat"/>
          <w:sz w:val="20"/>
          <w:lang w:val="hy-AM"/>
        </w:rPr>
        <w:t>Գ</w:t>
      </w:r>
      <w:r w:rsidR="006E5207">
        <w:rPr>
          <w:rFonts w:ascii="GHEA Grapalat" w:hAnsi="GHEA Grapalat"/>
          <w:sz w:val="20"/>
          <w:lang w:val="hy-AM"/>
        </w:rPr>
        <w:t>)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BodyTextIndent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EC64BC" w:rsidP="0069073C">
      <w:pPr>
        <w:tabs>
          <w:tab w:val="left" w:pos="720"/>
        </w:tabs>
        <w:jc w:val="both"/>
        <w:rPr>
          <w:rFonts w:ascii="GHEA Grapalat" w:hAnsi="GHEA Grapalat"/>
          <w:sz w:val="20"/>
          <w:lang w:val="hy-AM"/>
        </w:rPr>
      </w:pPr>
      <w:r>
        <w:rPr>
          <w:rFonts w:ascii="GHEA Grapalat" w:hAnsi="GHEA Grapalat"/>
          <w:sz w:val="20"/>
          <w:lang w:val="hy-AM"/>
        </w:rPr>
        <w:t>Բ</w:t>
      </w:r>
      <w:r w:rsidR="006E5207">
        <w:rPr>
          <w:rFonts w:ascii="GHEA Grapalat" w:hAnsi="GHEA Grapalat"/>
          <w:sz w:val="20"/>
          <w:lang w:val="hy-AM"/>
        </w:rPr>
        <w:t xml:space="preserve">) ապրանքի մատակարարման ժամկետները խախտվել են </w:t>
      </w:r>
      <w:r w:rsidR="006E5207">
        <w:rPr>
          <w:rFonts w:ascii="GHEA Grapalat" w:hAnsi="GHEA Grapalat"/>
          <w:sz w:val="20"/>
          <w:u w:val="single"/>
          <w:lang w:val="hy-AM"/>
        </w:rPr>
        <w:t xml:space="preserve">        </w:t>
      </w:r>
      <w:r w:rsidR="006E5207">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FootnoteReference"/>
          <w:rFonts w:ascii="GHEA Grapalat" w:hAnsi="GHEA Grapalat"/>
          <w:color w:val="FFFFFF"/>
          <w:sz w:val="20"/>
          <w:lang w:val="hy-AM"/>
        </w:rPr>
        <w:footnoteReference w:id="10"/>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FootnoteReference"/>
          <w:rFonts w:ascii="GHEA Grapalat" w:hAnsi="GHEA Grapalat" w:cs="Sylfaen"/>
          <w:color w:val="FFFFFF"/>
          <w:sz w:val="20"/>
          <w:lang w:val="hy-AM"/>
        </w:rPr>
        <w:footnoteReference w:id="11"/>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12"/>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w:t>
      </w:r>
      <w:r w:rsidR="00EC64BC">
        <w:rPr>
          <w:rFonts w:ascii="GHEA Grapalat" w:hAnsi="GHEA Grapalat" w:cs="Sylfaen"/>
          <w:sz w:val="20"/>
          <w:lang w:val="hy-AM"/>
        </w:rPr>
        <w:t>Բ</w:t>
      </w:r>
      <w:r>
        <w:rPr>
          <w:rFonts w:ascii="GHEA Grapalat" w:hAnsi="GHEA Grapalat" w:cs="Sylfaen"/>
          <w:sz w:val="20"/>
          <w:lang w:val="hy-AM"/>
        </w:rPr>
        <w:t>)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Pr="00EC64BC" w:rsidRDefault="006E5207" w:rsidP="00EC64BC">
      <w:pPr>
        <w:pStyle w:val="ListParagraph"/>
        <w:numPr>
          <w:ilvl w:val="0"/>
          <w:numId w:val="48"/>
        </w:numPr>
        <w:jc w:val="center"/>
        <w:rPr>
          <w:rFonts w:ascii="GHEA Grapalat" w:hAnsi="GHEA Grapalat"/>
          <w:b/>
          <w:sz w:val="20"/>
          <w:lang w:val="hy-AM"/>
        </w:rPr>
      </w:pPr>
      <w:r w:rsidRPr="00EC64BC">
        <w:rPr>
          <w:rFonts w:ascii="GHEA Grapalat" w:hAnsi="GHEA Grapalat"/>
          <w:b/>
          <w:sz w:val="20"/>
          <w:lang w:val="hy-AM"/>
        </w:rPr>
        <w:t>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Pr>
          <w:rFonts w:ascii="GHEA Grapalat" w:hAnsi="GHEA Grapalat"/>
          <w:sz w:val="20"/>
          <w:lang w:val="hy-AM"/>
        </w:rPr>
        <w:lastRenderedPageBreak/>
        <w:t xml:space="preserve">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13"/>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FootnoteReference"/>
          <w:rFonts w:ascii="GHEA Grapalat" w:hAnsi="GHEA Grapalat" w:cs="Sylfaen"/>
          <w:color w:val="FFFFFF"/>
          <w:sz w:val="20"/>
          <w:lang w:val="hy-AM"/>
        </w:rPr>
        <w:footnoteReference w:id="14"/>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15"/>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16"/>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FootnoteReference"/>
          <w:rFonts w:ascii="GHEA Grapalat" w:hAnsi="GHEA Grapalat"/>
          <w:color w:val="FFFFFF"/>
          <w:sz w:val="20"/>
          <w:szCs w:val="20"/>
          <w:lang w:val="hy-AM" w:eastAsia="ru-RU"/>
        </w:rPr>
        <w:footnoteReference w:id="17"/>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E5207" w:rsidTr="006E5207">
        <w:tc>
          <w:tcPr>
            <w:tcW w:w="4536" w:type="dxa"/>
          </w:tcPr>
          <w:p w:rsidR="006E5207" w:rsidRDefault="006E5207">
            <w:pPr>
              <w:jc w:val="center"/>
              <w:rPr>
                <w:rFonts w:ascii="GHEA Grapalat" w:hAnsi="GHEA Grapalat" w:cs="Sylfaen"/>
                <w:b/>
                <w:bCs/>
                <w:lang w:val="nb-NO"/>
              </w:rPr>
            </w:pPr>
            <w:r>
              <w:rPr>
                <w:rFonts w:ascii="GHEA Grapalat" w:hAnsi="GHEA Grapalat" w:cs="Sylfaen"/>
                <w:b/>
                <w:bCs/>
                <w:lang w:val="nb-NO"/>
              </w:rPr>
              <w:t>ԳՆՈՐԴ</w:t>
            </w:r>
          </w:p>
          <w:p w:rsidR="0069073C" w:rsidRPr="00FA1819" w:rsidRDefault="0069073C" w:rsidP="0069073C">
            <w:pPr>
              <w:spacing w:line="276" w:lineRule="auto"/>
              <w:rPr>
                <w:rFonts w:ascii="Sylfaen" w:hAnsi="Sylfaen" w:cs="Sylfaen"/>
                <w:color w:val="000000"/>
                <w:sz w:val="20"/>
                <w:szCs w:val="20"/>
                <w:lang w:val="hy-AM"/>
              </w:rPr>
            </w:pPr>
          </w:p>
          <w:p w:rsidR="002B02DB" w:rsidRPr="0069073C" w:rsidRDefault="002B02DB" w:rsidP="002B02DB">
            <w:pPr>
              <w:spacing w:line="276" w:lineRule="auto"/>
              <w:jc w:val="center"/>
              <w:rPr>
                <w:rFonts w:ascii="GHEA Grapalat" w:hAnsi="GHEA Grapalat" w:cs="Arial"/>
                <w:sz w:val="20"/>
                <w:lang w:val="hy-AM"/>
              </w:rPr>
            </w:pPr>
            <w:r w:rsidRPr="0069073C">
              <w:rPr>
                <w:rFonts w:ascii="GHEA Grapalat" w:hAnsi="GHEA Grapalat" w:cs="Sylfaen"/>
                <w:color w:val="000000"/>
                <w:sz w:val="20"/>
                <w:szCs w:val="20"/>
                <w:lang w:val="hy-AM"/>
              </w:rPr>
              <w:t xml:space="preserve">&lt;&lt;ՀՀ Արարատի մարզի </w:t>
            </w:r>
            <w:r w:rsidRPr="0069073C">
              <w:rPr>
                <w:rFonts w:ascii="GHEA Grapalat" w:hAnsi="GHEA Grapalat" w:cs="Sylfaen"/>
                <w:sz w:val="20"/>
                <w:lang w:val="hy-AM"/>
              </w:rPr>
              <w:t>Մխչյանի</w:t>
            </w:r>
          </w:p>
          <w:p w:rsidR="002B02DB" w:rsidRPr="0069073C" w:rsidRDefault="002B02DB" w:rsidP="002B02DB">
            <w:pPr>
              <w:spacing w:line="276" w:lineRule="auto"/>
              <w:jc w:val="center"/>
              <w:rPr>
                <w:rFonts w:ascii="GHEA Grapalat" w:hAnsi="GHEA Grapalat" w:cs="Sylfaen"/>
                <w:color w:val="000000"/>
                <w:sz w:val="20"/>
                <w:szCs w:val="20"/>
                <w:lang w:val="nb-NO"/>
              </w:rPr>
            </w:pPr>
            <w:r w:rsidRPr="0069073C">
              <w:rPr>
                <w:rFonts w:ascii="GHEA Grapalat" w:hAnsi="GHEA Grapalat" w:cs="Sylfaen"/>
                <w:sz w:val="20"/>
                <w:lang w:val="hy-AM"/>
              </w:rPr>
              <w:t>Ք</w:t>
            </w:r>
            <w:r w:rsidRPr="0069073C">
              <w:rPr>
                <w:rFonts w:ascii="GHEA Grapalat" w:hAnsi="GHEA Grapalat" w:cs="Sylfaen"/>
                <w:sz w:val="20"/>
                <w:lang w:val="nb-NO"/>
              </w:rPr>
              <w:t>.</w:t>
            </w:r>
            <w:r w:rsidRPr="0069073C">
              <w:rPr>
                <w:rFonts w:ascii="GHEA Grapalat" w:hAnsi="GHEA Grapalat" w:cs="Arial"/>
                <w:sz w:val="20"/>
                <w:lang w:val="hy-AM"/>
              </w:rPr>
              <w:t xml:space="preserve"> </w:t>
            </w:r>
            <w:r w:rsidRPr="0069073C">
              <w:rPr>
                <w:rFonts w:ascii="GHEA Grapalat" w:hAnsi="GHEA Grapalat" w:cs="Sylfaen"/>
                <w:sz w:val="20"/>
                <w:lang w:val="hy-AM"/>
              </w:rPr>
              <w:t>Ալավերդյանի</w:t>
            </w:r>
            <w:r w:rsidRPr="0069073C">
              <w:rPr>
                <w:rFonts w:ascii="GHEA Grapalat" w:hAnsi="GHEA Grapalat" w:cs="Arial"/>
                <w:sz w:val="20"/>
                <w:lang w:val="hy-AM"/>
              </w:rPr>
              <w:t xml:space="preserve"> </w:t>
            </w:r>
            <w:r w:rsidRPr="0069073C">
              <w:rPr>
                <w:rFonts w:ascii="GHEA Grapalat" w:hAnsi="GHEA Grapalat" w:cs="Sylfaen"/>
                <w:sz w:val="20"/>
                <w:lang w:val="hy-AM"/>
              </w:rPr>
              <w:t>անվան</w:t>
            </w:r>
            <w:r w:rsidRPr="0069073C">
              <w:rPr>
                <w:rFonts w:ascii="GHEA Grapalat" w:hAnsi="GHEA Grapalat" w:cs="Sylfaen"/>
                <w:color w:val="000000"/>
                <w:sz w:val="20"/>
                <w:szCs w:val="20"/>
                <w:lang w:val="hy-AM"/>
              </w:rPr>
              <w:t xml:space="preserve">  միջն դպրոց&gt;&gt; ՊՈԱԿ</w:t>
            </w:r>
          </w:p>
          <w:p w:rsidR="002B02DB" w:rsidRPr="002B02DB" w:rsidRDefault="002B02DB" w:rsidP="002B02DB">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sidRPr="0069073C">
              <w:rPr>
                <w:rFonts w:ascii="GHEA Grapalat" w:hAnsi="GHEA Grapalat" w:cs="Sylfaen"/>
                <w:sz w:val="20"/>
                <w:lang w:val="hy-AM"/>
              </w:rPr>
              <w:t>Մխչյան</w:t>
            </w:r>
            <w:r w:rsidRPr="0069073C">
              <w:rPr>
                <w:rFonts w:ascii="GHEA Grapalat" w:hAnsi="GHEA Grapalat" w:cs="Arial"/>
                <w:sz w:val="20"/>
                <w:lang w:val="hy-AM"/>
              </w:rPr>
              <w:t xml:space="preserve">, </w:t>
            </w:r>
            <w:r w:rsidRPr="0069073C">
              <w:rPr>
                <w:rFonts w:ascii="GHEA Grapalat" w:hAnsi="GHEA Grapalat" w:cs="Sylfaen"/>
                <w:sz w:val="20"/>
                <w:lang w:val="hy-AM"/>
              </w:rPr>
              <w:t>Քր</w:t>
            </w:r>
            <w:r w:rsidRPr="0069073C">
              <w:rPr>
                <w:rFonts w:ascii="MS Mincho" w:eastAsia="MS Mincho" w:hAnsi="MS Mincho" w:cs="MS Mincho" w:hint="eastAsia"/>
                <w:sz w:val="20"/>
                <w:lang w:val="hy-AM"/>
              </w:rPr>
              <w:t>․</w:t>
            </w:r>
            <w:r w:rsidRPr="0069073C">
              <w:rPr>
                <w:rFonts w:ascii="GHEA Grapalat" w:hAnsi="GHEA Grapalat" w:cs="Sylfaen"/>
                <w:sz w:val="20"/>
                <w:lang w:val="hy-AM"/>
              </w:rPr>
              <w:t>Ալավերդյան</w:t>
            </w:r>
            <w:r w:rsidRPr="0069073C">
              <w:rPr>
                <w:rFonts w:ascii="GHEA Grapalat" w:hAnsi="GHEA Grapalat" w:cs="Arial"/>
                <w:sz w:val="20"/>
                <w:lang w:val="hy-AM"/>
              </w:rPr>
              <w:t xml:space="preserve"> </w:t>
            </w:r>
            <w:r w:rsidRPr="002B02DB">
              <w:rPr>
                <w:rFonts w:ascii="GHEA Grapalat" w:hAnsi="GHEA Grapalat" w:cs="Arial"/>
                <w:sz w:val="20"/>
                <w:lang w:val="nb-NO"/>
              </w:rPr>
              <w:t>38./1</w:t>
            </w:r>
          </w:p>
          <w:p w:rsidR="002B02DB" w:rsidRPr="0069073C" w:rsidRDefault="002B02DB" w:rsidP="002B02DB">
            <w:pPr>
              <w:jc w:val="center"/>
              <w:rPr>
                <w:rFonts w:ascii="GHEA Grapalat" w:hAnsi="GHEA Grapalat" w:cs="Arial"/>
                <w:sz w:val="20"/>
                <w:lang w:val="hy-AM"/>
              </w:rPr>
            </w:pPr>
            <w:r w:rsidRPr="0069073C">
              <w:rPr>
                <w:rFonts w:ascii="GHEA Grapalat" w:hAnsi="GHEA Grapalat" w:cs="Arial"/>
                <w:sz w:val="20"/>
                <w:lang w:val="hy-AM"/>
              </w:rPr>
              <w:t>ՀՎՀՀ-04206671</w:t>
            </w:r>
          </w:p>
          <w:p w:rsidR="002B02DB" w:rsidRPr="002B02DB" w:rsidRDefault="002B02DB" w:rsidP="002B02DB">
            <w:pPr>
              <w:keepNext/>
              <w:jc w:val="center"/>
              <w:outlineLvl w:val="0"/>
              <w:rPr>
                <w:rFonts w:ascii="GHEA Grapalat" w:hAnsi="GHEA Grapalat"/>
                <w:sz w:val="20"/>
                <w:szCs w:val="20"/>
                <w:shd w:val="clear" w:color="auto" w:fill="FFFFFF"/>
                <w:lang w:val="hy-AM" w:eastAsia="ru-RU"/>
              </w:rPr>
            </w:pPr>
            <w:r w:rsidRPr="002B02DB">
              <w:rPr>
                <w:rFonts w:ascii="GHEA Grapalat" w:hAnsi="GHEA Grapalat"/>
                <w:sz w:val="20"/>
                <w:szCs w:val="20"/>
                <w:shd w:val="clear" w:color="auto" w:fill="FFFFFF"/>
                <w:lang w:val="hy-AM" w:eastAsia="ru-RU"/>
              </w:rPr>
              <w:t>ՀՀ ՖՆ գործառնական վարչություն</w:t>
            </w:r>
          </w:p>
          <w:p w:rsidR="002B02DB" w:rsidRPr="002B02DB" w:rsidRDefault="002B02DB" w:rsidP="002B02DB">
            <w:pPr>
              <w:spacing w:line="276" w:lineRule="auto"/>
              <w:jc w:val="center"/>
              <w:rPr>
                <w:rFonts w:ascii="GHEA Grapalat" w:hAnsi="GHEA Grapalat"/>
                <w:sz w:val="20"/>
                <w:lang w:val="hy-AM"/>
              </w:rPr>
            </w:pPr>
            <w:r w:rsidRPr="0069073C">
              <w:rPr>
                <w:rFonts w:ascii="GHEA Grapalat" w:hAnsi="GHEA Grapalat"/>
                <w:sz w:val="20"/>
                <w:lang w:val="hy-AM"/>
              </w:rPr>
              <w:t>Հ/Հ-</w:t>
            </w:r>
            <w:r w:rsidRPr="002B02DB">
              <w:rPr>
                <w:rFonts w:ascii="GHEA Grapalat" w:hAnsi="GHEA Grapalat"/>
                <w:sz w:val="20"/>
                <w:lang w:val="hy-AM"/>
              </w:rPr>
              <w:t>900418000148</w:t>
            </w:r>
          </w:p>
          <w:p w:rsidR="0069073C" w:rsidRPr="0069073C" w:rsidRDefault="0069073C" w:rsidP="0069073C">
            <w:pPr>
              <w:spacing w:line="276" w:lineRule="auto"/>
              <w:rPr>
                <w:rFonts w:ascii="Sylfaen" w:hAnsi="Sylfaen"/>
                <w:sz w:val="20"/>
                <w:lang w:val="hy-AM"/>
              </w:rPr>
            </w:pPr>
          </w:p>
          <w:p w:rsidR="0069073C" w:rsidRPr="0069073C" w:rsidRDefault="0069073C" w:rsidP="0069073C">
            <w:pPr>
              <w:spacing w:line="276" w:lineRule="auto"/>
              <w:rPr>
                <w:rFonts w:ascii="Sylfaen" w:hAnsi="Sylfaen"/>
                <w:color w:val="000000"/>
                <w:sz w:val="20"/>
                <w:szCs w:val="20"/>
                <w:lang w:val="hy-AM"/>
              </w:rPr>
            </w:pPr>
          </w:p>
          <w:p w:rsidR="0069073C" w:rsidRPr="0069073C" w:rsidRDefault="0069073C" w:rsidP="0069073C">
            <w:pPr>
              <w:pBdr>
                <w:bottom w:val="single" w:sz="6" w:space="1" w:color="auto"/>
              </w:pBdr>
              <w:jc w:val="center"/>
              <w:rPr>
                <w:rFonts w:ascii="GHEA Grapalat" w:hAnsi="GHEA Grapalat" w:cs="Sylfaen"/>
                <w:sz w:val="20"/>
                <w:szCs w:val="20"/>
                <w:lang w:val="af-ZA"/>
              </w:rPr>
            </w:pPr>
            <w:r w:rsidRPr="0069073C">
              <w:rPr>
                <w:rFonts w:ascii="GHEA Grapalat" w:hAnsi="GHEA Grapalat"/>
                <w:color w:val="000000"/>
                <w:sz w:val="20"/>
                <w:szCs w:val="20"/>
                <w:lang w:val="hy-AM"/>
              </w:rPr>
              <w:t>Տնօրեն՝                                   Ք. Մաթևոսյան</w:t>
            </w:r>
          </w:p>
          <w:p w:rsidR="0069073C" w:rsidRPr="0069073C" w:rsidRDefault="0069073C" w:rsidP="0069073C">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E5207" w:rsidRDefault="0069073C" w:rsidP="0069073C">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E5207" w:rsidRDefault="006E5207">
            <w:pPr>
              <w:jc w:val="center"/>
              <w:rPr>
                <w:rFonts w:ascii="GHEA Grapalat" w:hAnsi="GHEA Grapalat"/>
                <w:lang w:val="hy-AM"/>
              </w:rPr>
            </w:pPr>
          </w:p>
        </w:tc>
        <w:tc>
          <w:tcPr>
            <w:tcW w:w="4343" w:type="dxa"/>
          </w:tcPr>
          <w:p w:rsidR="006E5207" w:rsidRDefault="006E5207">
            <w:pPr>
              <w:jc w:val="center"/>
              <w:rPr>
                <w:rFonts w:ascii="GHEA Grapalat" w:hAnsi="GHEA Grapalat" w:cs="Sylfaen"/>
                <w:b/>
                <w:bCs/>
                <w:lang w:val="hy-AM"/>
              </w:rPr>
            </w:pPr>
            <w:r>
              <w:rPr>
                <w:rFonts w:ascii="GHEA Grapalat" w:hAnsi="GHEA Grapalat" w:cs="Sylfaen"/>
                <w:b/>
                <w:bCs/>
                <w:lang w:val="hy-AM"/>
              </w:rPr>
              <w:t>ՎԱՃԱՌՈՂ</w:t>
            </w:r>
          </w:p>
          <w:p w:rsidR="006E5207" w:rsidRDefault="006E5207">
            <w:pPr>
              <w:jc w:val="center"/>
              <w:rPr>
                <w:rFonts w:ascii="GHEA Grapalat" w:hAnsi="GHEA Grapalat"/>
                <w:lang w:val="hy-AM"/>
              </w:rPr>
            </w:pPr>
          </w:p>
          <w:p w:rsidR="006E5207" w:rsidRDefault="006E5207">
            <w:pPr>
              <w:jc w:val="center"/>
              <w:rPr>
                <w:rFonts w:ascii="GHEA Grapalat" w:hAnsi="GHEA Grapalat"/>
                <w:lang w:val="hy-AM"/>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pBdr>
                <w:bottom w:val="single" w:sz="6" w:space="1" w:color="auto"/>
              </w:pBdr>
              <w:jc w:val="center"/>
              <w:rPr>
                <w:rFonts w:ascii="GHEA Grapalat" w:hAnsi="GHEA Grapalat"/>
                <w:lang w:val="ru-RU"/>
              </w:rPr>
            </w:pPr>
          </w:p>
          <w:p w:rsidR="006E5207" w:rsidRDefault="006E5207">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E5207" w:rsidRDefault="006E5207">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rPr>
          <w:rFonts w:ascii="GHEA Grapalat" w:hAnsi="GHEA Grapalat"/>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065411"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6E5207" w:rsidRDefault="006E5207" w:rsidP="006E5207">
      <w:pPr>
        <w:jc w:val="right"/>
        <w:rPr>
          <w:rFonts w:ascii="GHEA Grapalat" w:hAnsi="GHEA Grapalat"/>
          <w:i/>
          <w:sz w:val="18"/>
          <w:lang w:val="hy-AM"/>
        </w:rPr>
      </w:pPr>
      <w:r>
        <w:rPr>
          <w:rFonts w:ascii="GHEA Grapalat" w:hAnsi="GHEA Grapalat"/>
          <w:i/>
          <w:sz w:val="18"/>
          <w:lang w:val="hy-AM"/>
        </w:rPr>
        <w:lastRenderedPageBreak/>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w:t>
      </w:r>
      <w:r w:rsidR="00EC64BC">
        <w:rPr>
          <w:rFonts w:ascii="GHEA Grapalat" w:hAnsi="GHEA Grapalat"/>
          <w:i/>
          <w:sz w:val="18"/>
          <w:lang w:val="hy-AM"/>
        </w:rPr>
        <w:t>Կ</w:t>
      </w:r>
      <w:r>
        <w:rPr>
          <w:rFonts w:ascii="GHEA Grapalat" w:hAnsi="GHEA Grapalat"/>
          <w:i/>
          <w:sz w:val="18"/>
          <w:lang w:val="hy-AM"/>
        </w:rPr>
        <w:t xml:space="preserve">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 xml:space="preserve">ՏԵԽՆԻԿԱԿԱՆ ԲՆՈՒԹԱԳԻՐ </w:t>
      </w:r>
      <w:r w:rsidR="00EC64BC">
        <w:rPr>
          <w:rFonts w:ascii="GHEA Grapalat" w:hAnsi="GHEA Grapalat"/>
          <w:sz w:val="20"/>
          <w:lang w:val="hy-AM"/>
        </w:rPr>
        <w:t>—</w:t>
      </w:r>
      <w:r>
        <w:rPr>
          <w:rFonts w:ascii="GHEA Grapalat" w:hAnsi="GHEA Grapalat"/>
          <w:sz w:val="20"/>
          <w:lang w:val="hy-AM"/>
        </w:rPr>
        <w:t xml:space="preserve">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499"/>
        <w:gridCol w:w="1248"/>
        <w:gridCol w:w="2350"/>
        <w:gridCol w:w="895"/>
        <w:gridCol w:w="857"/>
        <w:gridCol w:w="775"/>
        <w:gridCol w:w="1134"/>
        <w:gridCol w:w="1134"/>
        <w:gridCol w:w="1603"/>
        <w:gridCol w:w="1190"/>
      </w:tblGrid>
      <w:tr w:rsidR="006E5207" w:rsidTr="005F7428">
        <w:tc>
          <w:tcPr>
            <w:tcW w:w="15423" w:type="dxa"/>
            <w:gridSpan w:val="12"/>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18"/>
              </w:rPr>
            </w:pPr>
            <w:r>
              <w:rPr>
                <w:rFonts w:ascii="GHEA Grapalat" w:hAnsi="GHEA Grapalat"/>
                <w:sz w:val="18"/>
              </w:rPr>
              <w:t>Ապրանքի</w:t>
            </w:r>
          </w:p>
        </w:tc>
      </w:tr>
      <w:tr w:rsidR="006E5207" w:rsidTr="005F7428">
        <w:trPr>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հրավերով նախատեսված չափաբաժնի համարը</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գնումների պլանով նախատեսված միջանցիկ ծածկագիրը` ըստ ԳՄԱ դասակարգման (CPV)</w:t>
            </w:r>
          </w:p>
        </w:tc>
        <w:tc>
          <w:tcPr>
            <w:tcW w:w="1499"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 xml:space="preserve">անվանումը </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ապրանքային նշանը, մակիշը և արտադրողի անվանումը **</w:t>
            </w:r>
          </w:p>
        </w:tc>
        <w:tc>
          <w:tcPr>
            <w:tcW w:w="235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տեխնիկական բնութագիրը</w:t>
            </w:r>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չափման միավորը</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միավոր գինը/ՀՀ դրամ</w:t>
            </w:r>
          </w:p>
        </w:tc>
        <w:tc>
          <w:tcPr>
            <w:tcW w:w="7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գինը/ՀՀ դրամ</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ընդհանուր քանակը</w:t>
            </w:r>
          </w:p>
        </w:tc>
        <w:tc>
          <w:tcPr>
            <w:tcW w:w="3927" w:type="dxa"/>
            <w:gridSpan w:val="3"/>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մատակարարման</w:t>
            </w:r>
          </w:p>
        </w:tc>
      </w:tr>
      <w:tr w:rsidR="006E5207" w:rsidTr="005F7428">
        <w:trPr>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499"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հասցեն</w:t>
            </w:r>
          </w:p>
        </w:tc>
        <w:tc>
          <w:tcPr>
            <w:tcW w:w="16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sz w:val="18"/>
              </w:rPr>
            </w:pPr>
            <w:r>
              <w:rPr>
                <w:rFonts w:ascii="GHEA Grapalat" w:hAnsi="GHEA Grapalat"/>
                <w:sz w:val="18"/>
              </w:rPr>
              <w:t>ենթակա քանակը</w:t>
            </w:r>
          </w:p>
        </w:tc>
        <w:tc>
          <w:tcPr>
            <w:tcW w:w="119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18"/>
              </w:rPr>
            </w:pPr>
            <w:r>
              <w:rPr>
                <w:rFonts w:ascii="GHEA Grapalat" w:hAnsi="GHEA Grapalat"/>
                <w:sz w:val="18"/>
              </w:rPr>
              <w:t>Ժամկետը***</w:t>
            </w:r>
          </w:p>
          <w:p w:rsidR="006E5207" w:rsidRDefault="006E5207">
            <w:pPr>
              <w:jc w:val="center"/>
              <w:rPr>
                <w:rFonts w:ascii="GHEA Grapalat" w:hAnsi="GHEA Grapalat"/>
                <w:sz w:val="18"/>
              </w:rPr>
            </w:pPr>
          </w:p>
        </w:tc>
      </w:tr>
      <w:tr w:rsidR="005F7428" w:rsidRPr="00B16973" w:rsidTr="005F7428">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ru-RU"/>
              </w:rPr>
            </w:pPr>
            <w:r w:rsidRPr="005F7428">
              <w:rPr>
                <w:rFonts w:ascii="GHEA Grapalat" w:hAnsi="GHEA Grapalat"/>
                <w:sz w:val="16"/>
                <w:szCs w:val="16"/>
                <w:lang w:val="ru-RU"/>
              </w:rPr>
              <w:t>1</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15811120</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065411">
            <w:pPr>
              <w:jc w:val="center"/>
              <w:rPr>
                <w:rFonts w:ascii="GHEA Grapalat" w:hAnsi="GHEA Grapalat" w:cs="Calibri"/>
                <w:sz w:val="16"/>
                <w:szCs w:val="16"/>
                <w:lang w:val="ru-RU"/>
              </w:rPr>
            </w:pPr>
            <w:r w:rsidRPr="005F7428">
              <w:rPr>
                <w:rFonts w:ascii="GHEA Grapalat" w:hAnsi="GHEA Grapalat" w:cs="Calibri"/>
                <w:sz w:val="16"/>
                <w:szCs w:val="16"/>
                <w:lang w:val="ru-RU"/>
              </w:rPr>
              <w:t xml:space="preserve">Հաց </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olor w:val="000000"/>
                <w:sz w:val="16"/>
                <w:szCs w:val="16"/>
              </w:rPr>
            </w:pPr>
            <w:r w:rsidRPr="005F7428">
              <w:rPr>
                <w:rFonts w:ascii="GHEA Grapalat" w:hAnsi="GHEA Grapalat" w:cs="Sylfaen"/>
                <w:bCs/>
                <w:sz w:val="16"/>
                <w:szCs w:val="16"/>
                <w:lang w:val="hy-AM"/>
              </w:rPr>
              <w:t>Տեսակը՝</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Մատնաքաշ</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Ցորենի</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բարձր</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տեսակի</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ալյուրից</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պատրաստված</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ՀՍՏ</w:t>
            </w:r>
            <w:r w:rsidRPr="005F7428">
              <w:rPr>
                <w:rFonts w:ascii="GHEA Grapalat" w:hAnsi="GHEA Grapalat" w:cs="Arial"/>
                <w:bCs/>
                <w:sz w:val="16"/>
                <w:szCs w:val="16"/>
                <w:lang w:val="hy-AM"/>
              </w:rPr>
              <w:t xml:space="preserve"> 31-99</w:t>
            </w:r>
            <w:r w:rsidRPr="005F7428">
              <w:rPr>
                <w:rFonts w:ascii="GHEA Grapalat" w:hAnsi="GHEA Grapalat" w:cs="Tahoma"/>
                <w:bCs/>
                <w:sz w:val="16"/>
                <w:szCs w:val="16"/>
                <w:lang w:val="hy-AM"/>
              </w:rPr>
              <w:t>։</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Անվտանգություն՝</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ըստ</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N 2-III-4.9-01-2010 հիգիենիկ</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նորմատիվների</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և</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Սննդամթերքի</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անվտանգության</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մասին</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ՀՀ</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օրենքի</w:t>
            </w:r>
            <w:r w:rsidRPr="005F7428">
              <w:rPr>
                <w:rFonts w:ascii="GHEA Grapalat" w:hAnsi="GHEA Grapalat" w:cs="Arial"/>
                <w:bCs/>
                <w:sz w:val="16"/>
                <w:szCs w:val="16"/>
                <w:lang w:val="hy-AM"/>
              </w:rPr>
              <w:t xml:space="preserve"> 9-</w:t>
            </w:r>
            <w:r w:rsidRPr="005F7428">
              <w:rPr>
                <w:rFonts w:ascii="GHEA Grapalat" w:hAnsi="GHEA Grapalat" w:cs="Sylfaen"/>
                <w:bCs/>
                <w:sz w:val="16"/>
                <w:szCs w:val="16"/>
                <w:lang w:val="hy-AM"/>
              </w:rPr>
              <w:t>րդ</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հոդվածի։</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Պիտանելության</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մնացորդային</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ժամկետը</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ոչ</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պակաս</w:t>
            </w:r>
            <w:r w:rsidRPr="005F7428">
              <w:rPr>
                <w:rFonts w:ascii="GHEA Grapalat" w:hAnsi="GHEA Grapalat" w:cs="Arial"/>
                <w:bCs/>
                <w:sz w:val="16"/>
                <w:szCs w:val="16"/>
                <w:lang w:val="hy-AM"/>
              </w:rPr>
              <w:t xml:space="preserve"> </w:t>
            </w:r>
            <w:r w:rsidRPr="005F7428">
              <w:rPr>
                <w:rFonts w:ascii="GHEA Grapalat" w:hAnsi="GHEA Grapalat" w:cs="Sylfaen"/>
                <w:bCs/>
                <w:sz w:val="16"/>
                <w:szCs w:val="16"/>
                <w:lang w:val="hy-AM"/>
              </w:rPr>
              <w:t>քան</w:t>
            </w:r>
            <w:r w:rsidRPr="005F7428">
              <w:rPr>
                <w:rFonts w:ascii="GHEA Grapalat" w:hAnsi="GHEA Grapalat" w:cs="Arial"/>
                <w:bCs/>
                <w:sz w:val="16"/>
                <w:szCs w:val="16"/>
                <w:lang w:val="hy-AM"/>
              </w:rPr>
              <w:t xml:space="preserve"> 90</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bCs/>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3225.0</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B16973" w:rsidRDefault="005F7428" w:rsidP="00B16973">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sidR="00B16973">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4264E" w:rsidRDefault="00F4264E" w:rsidP="00814300">
            <w:pPr>
              <w:jc w:val="center"/>
              <w:rPr>
                <w:rFonts w:ascii="GHEA Grapalat" w:hAnsi="GHEA Grapalat"/>
                <w:sz w:val="16"/>
                <w:szCs w:val="16"/>
                <w:lang w:val="pt-BR"/>
              </w:rPr>
            </w:pPr>
          </w:p>
          <w:p w:rsidR="00F4264E" w:rsidRDefault="00F4264E" w:rsidP="00814300">
            <w:pPr>
              <w:jc w:val="center"/>
              <w:rPr>
                <w:rFonts w:ascii="GHEA Grapalat" w:hAnsi="GHEA Grapalat"/>
                <w:sz w:val="16"/>
                <w:szCs w:val="16"/>
                <w:lang w:val="pt-BR"/>
              </w:rPr>
            </w:pPr>
          </w:p>
          <w:p w:rsidR="005F7428" w:rsidRPr="005F7428" w:rsidRDefault="005F7428" w:rsidP="00814300">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sidR="002B02DB">
              <w:rPr>
                <w:rFonts w:ascii="GHEA Grapalat" w:hAnsi="GHEA Grapalat"/>
                <w:sz w:val="16"/>
                <w:szCs w:val="16"/>
              </w:rPr>
              <w:t>համաձայնագիրը</w:t>
            </w:r>
            <w:r w:rsidR="002B02DB" w:rsidRPr="002B02DB">
              <w:rPr>
                <w:rFonts w:ascii="GHEA Grapalat" w:hAnsi="GHEA Grapalat"/>
                <w:sz w:val="16"/>
                <w:szCs w:val="16"/>
                <w:lang w:val="pt-BR"/>
              </w:rPr>
              <w:t xml:space="preserve"> </w:t>
            </w:r>
            <w:r w:rsidR="002B02DB">
              <w:rPr>
                <w:rFonts w:ascii="GHEA Grapalat" w:hAnsi="GHEA Grapalat"/>
                <w:sz w:val="16"/>
                <w:szCs w:val="16"/>
              </w:rPr>
              <w:t>կնքման</w:t>
            </w:r>
            <w:r w:rsidR="002B02DB" w:rsidRPr="002B02DB">
              <w:rPr>
                <w:rFonts w:ascii="GHEA Grapalat" w:hAnsi="GHEA Grapalat"/>
                <w:sz w:val="16"/>
                <w:szCs w:val="16"/>
                <w:lang w:val="pt-BR"/>
              </w:rPr>
              <w:t xml:space="preserve"> </w:t>
            </w:r>
            <w:r w:rsidR="002B02DB">
              <w:rPr>
                <w:rFonts w:ascii="GHEA Grapalat" w:hAnsi="GHEA Grapalat"/>
                <w:sz w:val="16"/>
                <w:szCs w:val="16"/>
              </w:rPr>
              <w:t>օրվանից</w:t>
            </w:r>
            <w:r w:rsidR="002B02DB" w:rsidRPr="002B02DB">
              <w:rPr>
                <w:rFonts w:ascii="GHEA Grapalat" w:hAnsi="GHEA Grapalat"/>
                <w:sz w:val="16"/>
                <w:szCs w:val="16"/>
                <w:lang w:val="pt-BR"/>
              </w:rPr>
              <w:t xml:space="preserve"> </w:t>
            </w:r>
            <w:r w:rsidR="002B02DB">
              <w:rPr>
                <w:rFonts w:ascii="GHEA Grapalat" w:hAnsi="GHEA Grapalat"/>
                <w:sz w:val="16"/>
                <w:szCs w:val="16"/>
              </w:rPr>
              <w:t>սկսած</w:t>
            </w:r>
            <w:r w:rsidR="002B02DB"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814300">
            <w:pPr>
              <w:jc w:val="center"/>
              <w:rPr>
                <w:rFonts w:ascii="GHEA Grapalat" w:hAnsi="GHEA Grapalat"/>
                <w:sz w:val="16"/>
                <w:szCs w:val="16"/>
                <w:lang w:val="pt-BR"/>
              </w:rPr>
            </w:pPr>
          </w:p>
        </w:tc>
      </w:tr>
      <w:tr w:rsidR="005F7428" w:rsidRPr="00B16973" w:rsidTr="005F7428">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ru-RU"/>
              </w:rPr>
            </w:pPr>
            <w:r w:rsidRPr="005F7428">
              <w:rPr>
                <w:rFonts w:ascii="GHEA Grapalat" w:hAnsi="GHEA Grapalat"/>
                <w:sz w:val="16"/>
                <w:szCs w:val="16"/>
                <w:lang w:val="ru-RU"/>
              </w:rPr>
              <w:t>2</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03211300</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s="Calibri"/>
                <w:sz w:val="16"/>
                <w:szCs w:val="16"/>
                <w:lang w:val="ru-RU"/>
              </w:rPr>
            </w:pPr>
            <w:r w:rsidRPr="005F7428">
              <w:rPr>
                <w:rFonts w:ascii="GHEA Grapalat" w:hAnsi="GHEA Grapalat" w:cs="Calibri"/>
                <w:sz w:val="16"/>
                <w:szCs w:val="16"/>
                <w:lang w:val="ru-RU"/>
              </w:rPr>
              <w:t>Մաքրված բրինձ</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olor w:val="000000"/>
                <w:sz w:val="16"/>
                <w:szCs w:val="16"/>
                <w:lang w:val="hy-AM"/>
              </w:rPr>
            </w:pPr>
            <w:r w:rsidRPr="005F7428">
              <w:rPr>
                <w:rFonts w:ascii="GHEA Grapalat" w:hAnsi="GHEA Grapalat" w:cs="Sylfaen"/>
                <w:sz w:val="16"/>
                <w:szCs w:val="16"/>
                <w:lang w:val="hy-AM"/>
              </w:rPr>
              <w:t>Սպիտակ</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խոշոր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բարձր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երկար կամ կլոր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տեսակի</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չկոտրած</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լայնությունից</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բաժանվում</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են</w:t>
            </w:r>
            <w:r w:rsidRPr="005F7428">
              <w:rPr>
                <w:rFonts w:ascii="GHEA Grapalat" w:hAnsi="GHEA Grapalat" w:cs="Arial"/>
                <w:sz w:val="16"/>
                <w:szCs w:val="16"/>
                <w:lang w:val="hy-AM"/>
              </w:rPr>
              <w:t xml:space="preserve"> 1-4 </w:t>
            </w:r>
            <w:r w:rsidRPr="005F7428">
              <w:rPr>
                <w:rFonts w:ascii="GHEA Grapalat" w:hAnsi="GHEA Grapalat" w:cs="Sylfaen"/>
                <w:sz w:val="16"/>
                <w:szCs w:val="16"/>
                <w:lang w:val="hy-AM"/>
              </w:rPr>
              <w:t>տիպերի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ըստ</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տիպերի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խոնավությունը</w:t>
            </w:r>
            <w:r w:rsidRPr="005F7428">
              <w:rPr>
                <w:rFonts w:ascii="GHEA Grapalat" w:hAnsi="GHEA Grapalat" w:cs="Arial"/>
                <w:sz w:val="16"/>
                <w:szCs w:val="16"/>
                <w:lang w:val="hy-AM"/>
              </w:rPr>
              <w:t xml:space="preserve"> 13%-</w:t>
            </w:r>
            <w:r w:rsidRPr="005F7428">
              <w:rPr>
                <w:rFonts w:ascii="GHEA Grapalat" w:hAnsi="GHEA Grapalat" w:cs="Sylfaen"/>
                <w:sz w:val="16"/>
                <w:szCs w:val="16"/>
                <w:lang w:val="hy-AM"/>
              </w:rPr>
              <w:t>ից</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մինչև</w:t>
            </w:r>
            <w:r w:rsidRPr="005F7428">
              <w:rPr>
                <w:rFonts w:ascii="GHEA Grapalat" w:hAnsi="GHEA Grapalat" w:cs="Arial"/>
                <w:sz w:val="16"/>
                <w:szCs w:val="16"/>
                <w:lang w:val="hy-AM"/>
              </w:rPr>
              <w:t xml:space="preserve"> 15%, </w:t>
            </w:r>
            <w:r w:rsidRPr="005F7428">
              <w:rPr>
                <w:rFonts w:ascii="GHEA Grapalat" w:hAnsi="GHEA Grapalat" w:cs="Sylfaen"/>
                <w:sz w:val="16"/>
                <w:szCs w:val="16"/>
                <w:lang w:val="hy-AM"/>
              </w:rPr>
              <w:t>ԳՕՍՏ</w:t>
            </w:r>
            <w:r w:rsidRPr="005F7428">
              <w:rPr>
                <w:rFonts w:ascii="GHEA Grapalat" w:hAnsi="GHEA Grapalat" w:cs="Calibri"/>
                <w:sz w:val="16"/>
                <w:szCs w:val="16"/>
                <w:lang w:val="hy-AM"/>
              </w:rPr>
              <w:t xml:space="preserve"> 6292-93, </w:t>
            </w:r>
            <w:r w:rsidRPr="005F7428">
              <w:rPr>
                <w:rFonts w:ascii="GHEA Grapalat" w:hAnsi="GHEA Grapalat" w:cs="Sylfaen"/>
                <w:sz w:val="16"/>
                <w:szCs w:val="16"/>
                <w:lang w:val="hy-AM"/>
              </w:rPr>
              <w:t>փաթեթավորումը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ԳՕՍՏ</w:t>
            </w:r>
            <w:r w:rsidRPr="005F7428">
              <w:rPr>
                <w:rFonts w:ascii="GHEA Grapalat" w:hAnsi="GHEA Grapalat" w:cs="Arial"/>
                <w:sz w:val="16"/>
                <w:szCs w:val="16"/>
                <w:lang w:val="hy-AM"/>
              </w:rPr>
              <w:t xml:space="preserve"> 26791-89</w:t>
            </w:r>
            <w:r w:rsidRPr="005F7428">
              <w:rPr>
                <w:rFonts w:ascii="GHEA Grapalat" w:hAnsi="GHEA Grapalat" w:cs="Tahoma"/>
                <w:sz w:val="16"/>
                <w:szCs w:val="16"/>
                <w:lang w:val="hy-AM"/>
              </w:rPr>
              <w:t>։</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Անվտանգությունը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մակնշումը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ըստ</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ՀՀ</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կառավարու</w:t>
            </w:r>
            <w:r w:rsidRPr="005F7428">
              <w:rPr>
                <w:rFonts w:ascii="GHEA Grapalat" w:hAnsi="GHEA Grapalat" w:cs="Arial"/>
                <w:sz w:val="16"/>
                <w:szCs w:val="16"/>
                <w:lang w:val="hy-AM"/>
              </w:rPr>
              <w:softHyphen/>
            </w:r>
            <w:r w:rsidRPr="005F7428">
              <w:rPr>
                <w:rFonts w:ascii="GHEA Grapalat" w:hAnsi="GHEA Grapalat" w:cs="Sylfaen"/>
                <w:sz w:val="16"/>
                <w:szCs w:val="16"/>
                <w:lang w:val="hy-AM"/>
              </w:rPr>
              <w:t>թյան</w:t>
            </w:r>
            <w:r w:rsidRPr="005F7428">
              <w:rPr>
                <w:rFonts w:ascii="GHEA Grapalat" w:hAnsi="GHEA Grapalat" w:cs="Arial"/>
                <w:sz w:val="16"/>
                <w:szCs w:val="16"/>
                <w:lang w:val="hy-AM"/>
              </w:rPr>
              <w:t xml:space="preserve"> 2007</w:t>
            </w:r>
            <w:r w:rsidRPr="005F7428">
              <w:rPr>
                <w:rFonts w:ascii="GHEA Grapalat" w:hAnsi="GHEA Grapalat" w:cs="Sylfaen"/>
                <w:sz w:val="16"/>
                <w:szCs w:val="16"/>
                <w:lang w:val="hy-AM"/>
              </w:rPr>
              <w:t>թ</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Հունվարի</w:t>
            </w:r>
            <w:r w:rsidRPr="005F7428">
              <w:rPr>
                <w:rFonts w:ascii="GHEA Grapalat" w:hAnsi="GHEA Grapalat" w:cs="Arial"/>
                <w:sz w:val="16"/>
                <w:szCs w:val="16"/>
                <w:lang w:val="hy-AM"/>
              </w:rPr>
              <w:t xml:space="preserve"> 11-</w:t>
            </w:r>
            <w:r w:rsidRPr="005F7428">
              <w:rPr>
                <w:rFonts w:ascii="GHEA Grapalat" w:hAnsi="GHEA Grapalat" w:cs="Sylfaen"/>
                <w:sz w:val="16"/>
                <w:szCs w:val="16"/>
                <w:lang w:val="hy-AM"/>
              </w:rPr>
              <w:t>ի</w:t>
            </w:r>
            <w:r w:rsidRPr="005F7428">
              <w:rPr>
                <w:rFonts w:ascii="GHEA Grapalat" w:hAnsi="GHEA Grapalat" w:cs="Arial"/>
                <w:sz w:val="16"/>
                <w:szCs w:val="16"/>
                <w:lang w:val="hy-AM"/>
              </w:rPr>
              <w:t xml:space="preserve"> N 22-</w:t>
            </w:r>
            <w:r w:rsidRPr="005F7428">
              <w:rPr>
                <w:rFonts w:ascii="GHEA Grapalat" w:hAnsi="GHEA Grapalat" w:cs="Sylfaen"/>
                <w:sz w:val="16"/>
                <w:szCs w:val="16"/>
                <w:lang w:val="hy-AM"/>
              </w:rPr>
              <w:t>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որոշմամբ</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հաստատված</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Հացահատիկին</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դրա</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ար</w:t>
            </w:r>
            <w:r w:rsidRPr="005F7428">
              <w:rPr>
                <w:rFonts w:ascii="GHEA Grapalat" w:hAnsi="GHEA Grapalat" w:cs="Arial"/>
                <w:sz w:val="16"/>
                <w:szCs w:val="16"/>
                <w:lang w:val="hy-AM"/>
              </w:rPr>
              <w:softHyphen/>
            </w:r>
            <w:r w:rsidRPr="005F7428">
              <w:rPr>
                <w:rFonts w:ascii="GHEA Grapalat" w:hAnsi="GHEA Grapalat" w:cs="Sylfaen"/>
                <w:sz w:val="16"/>
                <w:szCs w:val="16"/>
                <w:lang w:val="hy-AM"/>
              </w:rPr>
              <w:t>տադրմանը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պահմանը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վերամշակմանը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օգտահանմանը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ներկայացվող</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պահանջների</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տեխնիկական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կանոնակարգի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Arial"/>
                <w:sz w:val="16"/>
                <w:szCs w:val="16"/>
                <w:lang w:val="hy-AM"/>
              </w:rPr>
              <w:lastRenderedPageBreak/>
              <w:t>“</w:t>
            </w:r>
            <w:r w:rsidRPr="005F7428">
              <w:rPr>
                <w:rFonts w:ascii="GHEA Grapalat" w:hAnsi="GHEA Grapalat" w:cs="Sylfaen"/>
                <w:sz w:val="16"/>
                <w:szCs w:val="16"/>
                <w:lang w:val="hy-AM"/>
              </w:rPr>
              <w:t>Սննդամթերքի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մասին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ՀՀ</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օրենքի</w:t>
            </w:r>
            <w:r w:rsidRPr="005F7428">
              <w:rPr>
                <w:rFonts w:ascii="GHEA Grapalat" w:hAnsi="GHEA Grapalat" w:cs="Arial"/>
                <w:sz w:val="16"/>
                <w:szCs w:val="16"/>
                <w:lang w:val="hy-AM"/>
              </w:rPr>
              <w:t xml:space="preserve"> 8-</w:t>
            </w:r>
            <w:r w:rsidRPr="005F7428">
              <w:rPr>
                <w:rFonts w:ascii="GHEA Grapalat" w:hAnsi="GHEA Grapalat" w:cs="Sylfaen"/>
                <w:sz w:val="16"/>
                <w:szCs w:val="16"/>
                <w:lang w:val="hy-AM"/>
              </w:rPr>
              <w:t>րդ</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հոդվածի</w:t>
            </w:r>
            <w:r w:rsidRPr="005F7428">
              <w:rPr>
                <w:rFonts w:ascii="GHEA Grapalat" w:hAnsi="GHEA Grapalat" w:cs="Calibri"/>
                <w:sz w:val="16"/>
                <w:szCs w:val="16"/>
                <w:lang w:val="hy-AM"/>
              </w:rPr>
              <w:t>:</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bCs/>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271</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B16973" w:rsidRDefault="005F7428" w:rsidP="00814300">
            <w:pPr>
              <w:jc w:val="center"/>
              <w:rPr>
                <w:rFonts w:ascii="GHEA Grapalat" w:hAnsi="GHEA Grapalat"/>
                <w:sz w:val="16"/>
                <w:szCs w:val="16"/>
              </w:rPr>
            </w:pPr>
            <w:r w:rsidRPr="005F7428">
              <w:rPr>
                <w:rFonts w:ascii="MS Mincho" w:eastAsia="MS Mincho" w:hAnsi="MS Mincho" w:cs="MS Mincho" w:hint="eastAsia"/>
                <w:sz w:val="16"/>
                <w:szCs w:val="16"/>
                <w:lang w:val="hy-AM"/>
              </w:rPr>
              <w:t>․</w:t>
            </w:r>
            <w:r w:rsidR="00B16973" w:rsidRPr="005F7428">
              <w:rPr>
                <w:rFonts w:ascii="GHEA Grapalat" w:hAnsi="GHEA Grapalat" w:cs="Sylfaen"/>
                <w:sz w:val="16"/>
                <w:szCs w:val="16"/>
                <w:lang w:val="hy-AM"/>
              </w:rPr>
              <w:t>Գ</w:t>
            </w:r>
            <w:r w:rsidR="00B16973" w:rsidRPr="005F7428">
              <w:rPr>
                <w:rFonts w:ascii="MS Mincho" w:eastAsia="MS Mincho" w:hAnsi="MS Mincho" w:cs="MS Mincho" w:hint="eastAsia"/>
                <w:sz w:val="16"/>
                <w:szCs w:val="16"/>
                <w:lang w:val="hy-AM"/>
              </w:rPr>
              <w:t>․</w:t>
            </w:r>
            <w:r w:rsidR="00B16973" w:rsidRPr="005F7428">
              <w:rPr>
                <w:rFonts w:ascii="GHEA Grapalat" w:hAnsi="GHEA Grapalat" w:cs="Sylfaen"/>
                <w:sz w:val="16"/>
                <w:szCs w:val="16"/>
                <w:lang w:val="hy-AM"/>
              </w:rPr>
              <w:t>Մխչյան</w:t>
            </w:r>
            <w:r w:rsidR="00B16973" w:rsidRPr="005F7428">
              <w:rPr>
                <w:rFonts w:ascii="GHEA Grapalat" w:hAnsi="GHEA Grapalat" w:cs="Arial"/>
                <w:sz w:val="16"/>
                <w:szCs w:val="16"/>
                <w:lang w:val="hy-AM"/>
              </w:rPr>
              <w:t xml:space="preserve">, </w:t>
            </w:r>
            <w:r w:rsidR="00B16973" w:rsidRPr="005F7428">
              <w:rPr>
                <w:rFonts w:ascii="GHEA Grapalat" w:hAnsi="GHEA Grapalat" w:cs="Sylfaen"/>
                <w:sz w:val="16"/>
                <w:szCs w:val="16"/>
                <w:lang w:val="hy-AM"/>
              </w:rPr>
              <w:t>Քր</w:t>
            </w:r>
            <w:r w:rsidR="00B16973" w:rsidRPr="005F7428">
              <w:rPr>
                <w:rFonts w:ascii="MS Mincho" w:eastAsia="MS Mincho" w:hAnsi="MS Mincho" w:cs="MS Mincho" w:hint="eastAsia"/>
                <w:sz w:val="16"/>
                <w:szCs w:val="16"/>
                <w:lang w:val="hy-AM"/>
              </w:rPr>
              <w:t>․</w:t>
            </w:r>
            <w:r w:rsidR="00B16973" w:rsidRPr="005F7428">
              <w:rPr>
                <w:rFonts w:ascii="GHEA Grapalat" w:hAnsi="GHEA Grapalat" w:cs="Sylfaen"/>
                <w:sz w:val="16"/>
                <w:szCs w:val="16"/>
                <w:lang w:val="hy-AM"/>
              </w:rPr>
              <w:t>Ալավեր</w:t>
            </w:r>
            <w:r w:rsidR="00B16973" w:rsidRPr="001713C1">
              <w:rPr>
                <w:rFonts w:ascii="GHEA Grapalat" w:hAnsi="GHEA Grapalat" w:cs="Sylfaen"/>
                <w:sz w:val="16"/>
                <w:szCs w:val="16"/>
              </w:rPr>
              <w:t xml:space="preserve"> </w:t>
            </w:r>
            <w:r w:rsidR="00B16973" w:rsidRPr="005F7428">
              <w:rPr>
                <w:rFonts w:ascii="GHEA Grapalat" w:hAnsi="GHEA Grapalat" w:cs="Sylfaen"/>
                <w:sz w:val="16"/>
                <w:szCs w:val="16"/>
                <w:lang w:val="hy-AM"/>
              </w:rPr>
              <w:t>դյան</w:t>
            </w:r>
            <w:r w:rsidR="00B16973" w:rsidRPr="005F7428">
              <w:rPr>
                <w:rFonts w:ascii="GHEA Grapalat" w:hAnsi="GHEA Grapalat" w:cs="Arial"/>
                <w:sz w:val="16"/>
                <w:szCs w:val="16"/>
                <w:lang w:val="hy-AM"/>
              </w:rPr>
              <w:t xml:space="preserve"> </w:t>
            </w:r>
            <w:r w:rsidR="00B16973">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814300">
            <w:pPr>
              <w:jc w:val="center"/>
              <w:rPr>
                <w:rFonts w:ascii="GHEA Grapalat" w:hAnsi="GHEA Grapalat"/>
                <w:sz w:val="16"/>
                <w:szCs w:val="16"/>
                <w:lang w:val="pt-BR"/>
              </w:rPr>
            </w:pPr>
          </w:p>
        </w:tc>
      </w:tr>
      <w:tr w:rsidR="005F7428" w:rsidRPr="00B16973" w:rsidTr="005F7428">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ru-RU"/>
              </w:rPr>
            </w:pPr>
            <w:r w:rsidRPr="005F7428">
              <w:rPr>
                <w:rFonts w:ascii="GHEA Grapalat" w:hAnsi="GHEA Grapalat"/>
                <w:sz w:val="16"/>
                <w:szCs w:val="16"/>
                <w:lang w:val="ru-RU"/>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15851100</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s="Calibri"/>
                <w:sz w:val="16"/>
                <w:szCs w:val="16"/>
              </w:rPr>
            </w:pPr>
            <w:r w:rsidRPr="005F7428">
              <w:rPr>
                <w:rFonts w:ascii="GHEA Grapalat" w:hAnsi="GHEA Grapalat" w:cs="Sylfaen"/>
                <w:sz w:val="16"/>
                <w:szCs w:val="16"/>
              </w:rPr>
              <w:t>մակարոն</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olor w:val="000000"/>
                <w:sz w:val="16"/>
                <w:szCs w:val="16"/>
              </w:rPr>
            </w:pPr>
            <w:r w:rsidRPr="005F7428">
              <w:rPr>
                <w:rFonts w:ascii="GHEA Grapalat" w:hAnsi="GHEA Grapalat" w:cs="Sylfaen"/>
                <w:sz w:val="16"/>
                <w:szCs w:val="16"/>
              </w:rPr>
              <w:t>Միաերանգ</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առանց</w:t>
            </w:r>
            <w:r w:rsidRPr="005F7428">
              <w:rPr>
                <w:rFonts w:ascii="GHEA Grapalat" w:hAnsi="GHEA Grapalat" w:cs="Arial"/>
                <w:sz w:val="16"/>
                <w:szCs w:val="16"/>
              </w:rPr>
              <w:t xml:space="preserve"> </w:t>
            </w:r>
            <w:r w:rsidRPr="005F7428">
              <w:rPr>
                <w:rFonts w:ascii="GHEA Grapalat" w:hAnsi="GHEA Grapalat" w:cs="Sylfaen"/>
                <w:sz w:val="16"/>
                <w:szCs w:val="16"/>
              </w:rPr>
              <w:t>կողմնակի</w:t>
            </w:r>
            <w:r w:rsidRPr="005F7428">
              <w:rPr>
                <w:rFonts w:ascii="GHEA Grapalat" w:hAnsi="GHEA Grapalat" w:cs="Arial"/>
                <w:sz w:val="16"/>
                <w:szCs w:val="16"/>
              </w:rPr>
              <w:t xml:space="preserve"> </w:t>
            </w:r>
            <w:r w:rsidRPr="005F7428">
              <w:rPr>
                <w:rFonts w:ascii="GHEA Grapalat" w:hAnsi="GHEA Grapalat" w:cs="Sylfaen"/>
                <w:sz w:val="16"/>
                <w:szCs w:val="16"/>
              </w:rPr>
              <w:t>համի</w:t>
            </w:r>
            <w:r w:rsidRPr="005F7428">
              <w:rPr>
                <w:rFonts w:ascii="GHEA Grapalat" w:hAnsi="GHEA Grapalat" w:cs="Arial"/>
                <w:sz w:val="16"/>
                <w:szCs w:val="16"/>
              </w:rPr>
              <w:t xml:space="preserve"> </w:t>
            </w:r>
            <w:r w:rsidRPr="005F7428">
              <w:rPr>
                <w:rFonts w:ascii="GHEA Grapalat" w:hAnsi="GHEA Grapalat" w:cs="Sylfaen"/>
                <w:sz w:val="16"/>
                <w:szCs w:val="16"/>
              </w:rPr>
              <w:t>ու</w:t>
            </w:r>
            <w:r w:rsidRPr="005F7428">
              <w:rPr>
                <w:rFonts w:ascii="GHEA Grapalat" w:hAnsi="GHEA Grapalat" w:cs="Arial"/>
                <w:sz w:val="16"/>
                <w:szCs w:val="16"/>
              </w:rPr>
              <w:t xml:space="preserve"> </w:t>
            </w:r>
            <w:r w:rsidRPr="005F7428">
              <w:rPr>
                <w:rFonts w:ascii="GHEA Grapalat" w:hAnsi="GHEA Grapalat" w:cs="Sylfaen"/>
                <w:sz w:val="16"/>
                <w:szCs w:val="16"/>
              </w:rPr>
              <w:t>հոտի</w:t>
            </w:r>
            <w:r w:rsidRPr="005F7428">
              <w:rPr>
                <w:rFonts w:ascii="GHEA Grapalat" w:hAnsi="GHEA Grapalat" w:cs="Arial"/>
                <w:sz w:val="16"/>
                <w:szCs w:val="16"/>
              </w:rPr>
              <w:t xml:space="preserve">, </w:t>
            </w:r>
            <w:r w:rsidRPr="005F7428">
              <w:rPr>
                <w:rFonts w:ascii="GHEA Grapalat" w:hAnsi="GHEA Grapalat" w:cs="Sylfaen"/>
                <w:sz w:val="16"/>
                <w:szCs w:val="16"/>
              </w:rPr>
              <w:t>պատրաստված</w:t>
            </w:r>
            <w:r w:rsidRPr="005F7428">
              <w:rPr>
                <w:rFonts w:ascii="GHEA Grapalat" w:hAnsi="GHEA Grapalat" w:cs="Arial"/>
                <w:sz w:val="16"/>
                <w:szCs w:val="16"/>
              </w:rPr>
              <w:t xml:space="preserve"> </w:t>
            </w:r>
            <w:r w:rsidRPr="005F7428">
              <w:rPr>
                <w:rFonts w:ascii="GHEA Grapalat" w:hAnsi="GHEA Grapalat" w:cs="Sylfaen"/>
                <w:sz w:val="16"/>
                <w:szCs w:val="16"/>
              </w:rPr>
              <w:t>անդրոժ</w:t>
            </w:r>
            <w:r w:rsidRPr="005F7428">
              <w:rPr>
                <w:rFonts w:ascii="GHEA Grapalat" w:hAnsi="GHEA Grapalat" w:cs="Arial"/>
                <w:sz w:val="16"/>
                <w:szCs w:val="16"/>
              </w:rPr>
              <w:t xml:space="preserve"> </w:t>
            </w:r>
            <w:r w:rsidRPr="005F7428">
              <w:rPr>
                <w:rFonts w:ascii="GHEA Grapalat" w:hAnsi="GHEA Grapalat" w:cs="Sylfaen"/>
                <w:sz w:val="16"/>
                <w:szCs w:val="16"/>
              </w:rPr>
              <w:t>խմորից</w:t>
            </w:r>
            <w:r w:rsidRPr="005F7428">
              <w:rPr>
                <w:rFonts w:ascii="GHEA Grapalat" w:hAnsi="GHEA Grapalat" w:cs="Arial"/>
                <w:sz w:val="16"/>
                <w:szCs w:val="16"/>
              </w:rPr>
              <w:t xml:space="preserve">, </w:t>
            </w:r>
            <w:r w:rsidRPr="005F7428">
              <w:rPr>
                <w:rFonts w:ascii="GHEA Grapalat" w:hAnsi="GHEA Grapalat" w:cs="Sylfaen"/>
                <w:sz w:val="16"/>
                <w:szCs w:val="16"/>
              </w:rPr>
              <w:t>կախված</w:t>
            </w:r>
            <w:r w:rsidRPr="005F7428">
              <w:rPr>
                <w:rFonts w:ascii="GHEA Grapalat" w:hAnsi="GHEA Grapalat" w:cs="Arial"/>
                <w:sz w:val="16"/>
                <w:szCs w:val="16"/>
              </w:rPr>
              <w:t xml:space="preserve"> </w:t>
            </w:r>
            <w:r w:rsidRPr="005F7428">
              <w:rPr>
                <w:rFonts w:ascii="GHEA Grapalat" w:hAnsi="GHEA Grapalat" w:cs="Sylfaen"/>
                <w:sz w:val="16"/>
                <w:szCs w:val="16"/>
              </w:rPr>
              <w:t>ալյուրի</w:t>
            </w:r>
            <w:r w:rsidRPr="005F7428">
              <w:rPr>
                <w:rFonts w:ascii="GHEA Grapalat" w:hAnsi="GHEA Grapalat" w:cs="Arial"/>
                <w:sz w:val="16"/>
                <w:szCs w:val="16"/>
              </w:rPr>
              <w:t xml:space="preserve"> </w:t>
            </w:r>
            <w:r w:rsidRPr="005F7428">
              <w:rPr>
                <w:rFonts w:ascii="GHEA Grapalat" w:hAnsi="GHEA Grapalat" w:cs="Sylfaen"/>
                <w:sz w:val="16"/>
                <w:szCs w:val="16"/>
              </w:rPr>
              <w:t>տեսակից</w:t>
            </w:r>
            <w:r w:rsidRPr="005F7428">
              <w:rPr>
                <w:rFonts w:ascii="GHEA Grapalat" w:hAnsi="GHEA Grapalat" w:cs="Calibri"/>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որակից</w:t>
            </w:r>
            <w:r w:rsidRPr="005F7428">
              <w:rPr>
                <w:rFonts w:ascii="GHEA Grapalat" w:hAnsi="GHEA Grapalat" w:cs="Arial"/>
                <w:sz w:val="16"/>
                <w:szCs w:val="16"/>
              </w:rPr>
              <w:t>` А (</w:t>
            </w:r>
            <w:r w:rsidRPr="005F7428">
              <w:rPr>
                <w:rFonts w:ascii="GHEA Grapalat" w:hAnsi="GHEA Grapalat" w:cs="Sylfaen"/>
                <w:sz w:val="16"/>
                <w:szCs w:val="16"/>
              </w:rPr>
              <w:t>պինդ</w:t>
            </w:r>
            <w:r w:rsidRPr="005F7428">
              <w:rPr>
                <w:rFonts w:ascii="GHEA Grapalat" w:hAnsi="GHEA Grapalat" w:cs="Arial"/>
                <w:sz w:val="16"/>
                <w:szCs w:val="16"/>
              </w:rPr>
              <w:t xml:space="preserve"> </w:t>
            </w:r>
            <w:r w:rsidRPr="005F7428">
              <w:rPr>
                <w:rFonts w:ascii="GHEA Grapalat" w:hAnsi="GHEA Grapalat" w:cs="Sylfaen"/>
                <w:sz w:val="16"/>
                <w:szCs w:val="16"/>
              </w:rPr>
              <w:t>ցորենի</w:t>
            </w:r>
            <w:r w:rsidRPr="005F7428">
              <w:rPr>
                <w:rFonts w:ascii="GHEA Grapalat" w:hAnsi="GHEA Grapalat" w:cs="Arial"/>
                <w:sz w:val="16"/>
                <w:szCs w:val="16"/>
              </w:rPr>
              <w:t xml:space="preserve"> </w:t>
            </w:r>
            <w:r w:rsidRPr="005F7428">
              <w:rPr>
                <w:rFonts w:ascii="GHEA Grapalat" w:hAnsi="GHEA Grapalat" w:cs="Sylfaen"/>
                <w:sz w:val="16"/>
                <w:szCs w:val="16"/>
              </w:rPr>
              <w:t>ալյուրից</w:t>
            </w:r>
            <w:r w:rsidRPr="005F7428">
              <w:rPr>
                <w:rFonts w:ascii="GHEA Grapalat" w:hAnsi="GHEA Grapalat" w:cs="Arial"/>
                <w:sz w:val="16"/>
                <w:szCs w:val="16"/>
              </w:rPr>
              <w:t>), (</w:t>
            </w:r>
            <w:r w:rsidRPr="005F7428">
              <w:rPr>
                <w:rFonts w:ascii="GHEA Grapalat" w:hAnsi="GHEA Grapalat" w:cs="Sylfaen"/>
                <w:sz w:val="16"/>
                <w:szCs w:val="16"/>
              </w:rPr>
              <w:t>փափուկ</w:t>
            </w:r>
            <w:r w:rsidRPr="005F7428">
              <w:rPr>
                <w:rFonts w:ascii="GHEA Grapalat" w:hAnsi="GHEA Grapalat" w:cs="Arial"/>
                <w:sz w:val="16"/>
                <w:szCs w:val="16"/>
              </w:rPr>
              <w:t xml:space="preserve"> </w:t>
            </w:r>
            <w:r w:rsidRPr="005F7428">
              <w:rPr>
                <w:rFonts w:ascii="GHEA Grapalat" w:hAnsi="GHEA Grapalat" w:cs="Sylfaen"/>
                <w:sz w:val="16"/>
                <w:szCs w:val="16"/>
              </w:rPr>
              <w:t>ապակենման</w:t>
            </w:r>
            <w:r w:rsidRPr="005F7428">
              <w:rPr>
                <w:rFonts w:ascii="GHEA Grapalat" w:hAnsi="GHEA Grapalat" w:cs="Arial"/>
                <w:sz w:val="16"/>
                <w:szCs w:val="16"/>
              </w:rPr>
              <w:t xml:space="preserve"> </w:t>
            </w:r>
            <w:r w:rsidRPr="005F7428">
              <w:rPr>
                <w:rFonts w:ascii="GHEA Grapalat" w:hAnsi="GHEA Grapalat" w:cs="Sylfaen"/>
                <w:sz w:val="16"/>
                <w:szCs w:val="16"/>
              </w:rPr>
              <w:t>ցորենի</w:t>
            </w:r>
            <w:r w:rsidRPr="005F7428">
              <w:rPr>
                <w:rFonts w:ascii="GHEA Grapalat" w:hAnsi="GHEA Grapalat" w:cs="Arial"/>
                <w:sz w:val="16"/>
                <w:szCs w:val="16"/>
              </w:rPr>
              <w:t xml:space="preserve"> </w:t>
            </w:r>
            <w:r w:rsidRPr="005F7428">
              <w:rPr>
                <w:rFonts w:ascii="GHEA Grapalat" w:hAnsi="GHEA Grapalat" w:cs="Sylfaen"/>
                <w:sz w:val="16"/>
                <w:szCs w:val="16"/>
              </w:rPr>
              <w:t>ալյուրից</w:t>
            </w:r>
            <w:r w:rsidRPr="005F7428">
              <w:rPr>
                <w:rFonts w:ascii="GHEA Grapalat" w:hAnsi="GHEA Grapalat" w:cs="Arial"/>
                <w:sz w:val="16"/>
                <w:szCs w:val="16"/>
              </w:rPr>
              <w:t>), B</w:t>
            </w:r>
            <w:r w:rsidRPr="005F7428">
              <w:rPr>
                <w:rFonts w:ascii="GHEA Grapalat" w:hAnsi="GHEA Grapalat" w:cs="Calibri"/>
                <w:sz w:val="16"/>
                <w:szCs w:val="16"/>
              </w:rPr>
              <w:t xml:space="preserve"> (</w:t>
            </w:r>
            <w:r w:rsidRPr="005F7428">
              <w:rPr>
                <w:rFonts w:ascii="GHEA Grapalat" w:hAnsi="GHEA Grapalat" w:cs="Sylfaen"/>
                <w:sz w:val="16"/>
                <w:szCs w:val="16"/>
              </w:rPr>
              <w:t>հացաթխման</w:t>
            </w:r>
            <w:r w:rsidRPr="005F7428">
              <w:rPr>
                <w:rFonts w:ascii="GHEA Grapalat" w:hAnsi="GHEA Grapalat" w:cs="Arial"/>
                <w:sz w:val="16"/>
                <w:szCs w:val="16"/>
              </w:rPr>
              <w:t xml:space="preserve"> </w:t>
            </w:r>
            <w:r w:rsidRPr="005F7428">
              <w:rPr>
                <w:rFonts w:ascii="GHEA Grapalat" w:hAnsi="GHEA Grapalat" w:cs="Sylfaen"/>
                <w:sz w:val="16"/>
                <w:szCs w:val="16"/>
              </w:rPr>
              <w:t>ցորենի</w:t>
            </w:r>
            <w:r w:rsidRPr="005F7428">
              <w:rPr>
                <w:rFonts w:ascii="GHEA Grapalat" w:hAnsi="GHEA Grapalat" w:cs="Arial"/>
                <w:sz w:val="16"/>
                <w:szCs w:val="16"/>
              </w:rPr>
              <w:t xml:space="preserve"> </w:t>
            </w:r>
            <w:r w:rsidRPr="005F7428">
              <w:rPr>
                <w:rFonts w:ascii="GHEA Grapalat" w:hAnsi="GHEA Grapalat" w:cs="Sylfaen"/>
                <w:sz w:val="16"/>
                <w:szCs w:val="16"/>
              </w:rPr>
              <w:t>ալյուրից</w:t>
            </w:r>
            <w:r w:rsidRPr="005F7428">
              <w:rPr>
                <w:rFonts w:ascii="GHEA Grapalat" w:hAnsi="GHEA Grapalat" w:cs="Arial"/>
                <w:sz w:val="16"/>
                <w:szCs w:val="16"/>
              </w:rPr>
              <w:t xml:space="preserve">), </w:t>
            </w:r>
            <w:r w:rsidRPr="005F7428">
              <w:rPr>
                <w:rFonts w:ascii="GHEA Grapalat" w:hAnsi="GHEA Grapalat" w:cs="Sylfaen"/>
                <w:sz w:val="16"/>
                <w:szCs w:val="16"/>
              </w:rPr>
              <w:t>չափածրարված</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առանց</w:t>
            </w:r>
            <w:r w:rsidRPr="005F7428">
              <w:rPr>
                <w:rFonts w:ascii="GHEA Grapalat" w:hAnsi="GHEA Grapalat" w:cs="Arial"/>
                <w:sz w:val="16"/>
                <w:szCs w:val="16"/>
              </w:rPr>
              <w:t xml:space="preserve"> </w:t>
            </w:r>
            <w:r w:rsidRPr="005F7428">
              <w:rPr>
                <w:rFonts w:ascii="GHEA Grapalat" w:hAnsi="GHEA Grapalat" w:cs="Sylfaen"/>
                <w:sz w:val="16"/>
                <w:szCs w:val="16"/>
              </w:rPr>
              <w:t>չափածրարման</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w:t>
            </w:r>
            <w:r w:rsidRPr="005F7428">
              <w:rPr>
                <w:rFonts w:ascii="GHEA Grapalat" w:hAnsi="GHEA Grapalat" w:cs="Sylfaen"/>
                <w:sz w:val="16"/>
                <w:szCs w:val="16"/>
              </w:rPr>
              <w:t>ԳՕՍՏ</w:t>
            </w:r>
            <w:r w:rsidRPr="005F7428">
              <w:rPr>
                <w:rFonts w:ascii="GHEA Grapalat" w:hAnsi="GHEA Grapalat" w:cs="Calibri"/>
                <w:sz w:val="16"/>
                <w:szCs w:val="16"/>
              </w:rPr>
              <w:t xml:space="preserve"> 875-92: </w:t>
            </w:r>
            <w:r w:rsidRPr="005F7428">
              <w:rPr>
                <w:rFonts w:ascii="GHEA Grapalat" w:hAnsi="GHEA Grapalat" w:cs="Sylfaen"/>
                <w:sz w:val="16"/>
                <w:szCs w:val="16"/>
              </w:rPr>
              <w:t>Անվտանգությունը՝</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N 2-III-4.9-01-2010</w:t>
            </w:r>
            <w:r w:rsidRPr="005F7428">
              <w:rPr>
                <w:rFonts w:ascii="GHEA Grapalat" w:hAnsi="GHEA Grapalat" w:cs="Calibri"/>
                <w:sz w:val="16"/>
                <w:szCs w:val="16"/>
              </w:rPr>
              <w:t xml:space="preserve">  </w:t>
            </w:r>
            <w:r w:rsidRPr="005F7428">
              <w:rPr>
                <w:rFonts w:ascii="GHEA Grapalat" w:hAnsi="GHEA Grapalat" w:cs="Sylfaen"/>
                <w:sz w:val="16"/>
                <w:szCs w:val="16"/>
              </w:rPr>
              <w:t>հիգիենիկ</w:t>
            </w:r>
            <w:r w:rsidRPr="005F7428">
              <w:rPr>
                <w:rFonts w:ascii="GHEA Grapalat" w:hAnsi="GHEA Grapalat" w:cs="Arial"/>
                <w:sz w:val="16"/>
                <w:szCs w:val="16"/>
              </w:rPr>
              <w:t xml:space="preserve"> </w:t>
            </w:r>
            <w:r w:rsidRPr="005F7428">
              <w:rPr>
                <w:rFonts w:ascii="GHEA Grapalat" w:hAnsi="GHEA Grapalat" w:cs="Sylfaen"/>
                <w:sz w:val="16"/>
                <w:szCs w:val="16"/>
              </w:rPr>
              <w:t>նորմատիվների</w:t>
            </w:r>
            <w:r w:rsidRPr="005F7428">
              <w:rPr>
                <w:rFonts w:ascii="GHEA Grapalat" w:hAnsi="GHEA Grapalat" w:cs="Arial"/>
                <w:sz w:val="16"/>
                <w:szCs w:val="16"/>
              </w:rPr>
              <w:t xml:space="preserve">, </w:t>
            </w:r>
            <w:r w:rsidRPr="005F7428">
              <w:rPr>
                <w:rFonts w:ascii="GHEA Grapalat" w:hAnsi="GHEA Grapalat" w:cs="Sylfaen"/>
                <w:sz w:val="16"/>
                <w:szCs w:val="16"/>
              </w:rPr>
              <w:t>իսկ</w:t>
            </w:r>
            <w:r w:rsidRPr="005F7428">
              <w:rPr>
                <w:rFonts w:ascii="GHEA Grapalat" w:hAnsi="GHEA Grapalat" w:cs="Arial"/>
                <w:sz w:val="16"/>
                <w:szCs w:val="16"/>
              </w:rPr>
              <w:t xml:space="preserve"> </w:t>
            </w:r>
            <w:r w:rsidRPr="005F7428">
              <w:rPr>
                <w:rFonts w:ascii="GHEA Grapalat" w:hAnsi="GHEA Grapalat" w:cs="Sylfaen"/>
                <w:sz w:val="16"/>
                <w:szCs w:val="16"/>
              </w:rPr>
              <w:t>մակնշումը</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Սննդամթերքի</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անվտանգության</w:t>
            </w:r>
            <w:r w:rsidRPr="005F7428">
              <w:rPr>
                <w:rFonts w:ascii="GHEA Grapalat" w:hAnsi="GHEA Grapalat" w:cs="Arial"/>
                <w:sz w:val="16"/>
                <w:szCs w:val="16"/>
              </w:rPr>
              <w:t xml:space="preserve"> </w:t>
            </w:r>
            <w:r w:rsidRPr="005F7428">
              <w:rPr>
                <w:rFonts w:ascii="GHEA Grapalat" w:hAnsi="GHEA Grapalat" w:cs="Sylfaen"/>
                <w:sz w:val="16"/>
                <w:szCs w:val="16"/>
              </w:rPr>
              <w:t>մասին</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օրենքի</w:t>
            </w:r>
            <w:r w:rsidRPr="005F7428">
              <w:rPr>
                <w:rFonts w:ascii="GHEA Grapalat" w:hAnsi="GHEA Grapalat" w:cs="Arial"/>
                <w:sz w:val="16"/>
                <w:szCs w:val="16"/>
              </w:rPr>
              <w:t xml:space="preserve"> 8-</w:t>
            </w:r>
            <w:r w:rsidRPr="005F7428">
              <w:rPr>
                <w:rFonts w:ascii="GHEA Grapalat" w:hAnsi="GHEA Grapalat" w:cs="Sylfaen"/>
                <w:sz w:val="16"/>
                <w:szCs w:val="16"/>
              </w:rPr>
              <w:t>րդ</w:t>
            </w:r>
            <w:r w:rsidRPr="005F7428">
              <w:rPr>
                <w:rFonts w:ascii="GHEA Grapalat" w:hAnsi="GHEA Grapalat" w:cs="Arial"/>
                <w:sz w:val="16"/>
                <w:szCs w:val="16"/>
              </w:rPr>
              <w:t xml:space="preserve"> </w:t>
            </w:r>
            <w:r w:rsidRPr="005F7428">
              <w:rPr>
                <w:rFonts w:ascii="GHEA Grapalat" w:hAnsi="GHEA Grapalat" w:cs="Sylfaen"/>
                <w:sz w:val="16"/>
                <w:szCs w:val="16"/>
              </w:rPr>
              <w:t>հոդվածի</w:t>
            </w:r>
            <w:r w:rsidRPr="005F7428">
              <w:rPr>
                <w:rFonts w:ascii="GHEA Grapalat" w:hAnsi="GHEA Grapalat" w:cs="Arial"/>
                <w:sz w:val="16"/>
                <w:szCs w:val="16"/>
              </w:rPr>
              <w:t xml:space="preserve"> </w:t>
            </w:r>
            <w:r w:rsidRPr="005F7428">
              <w:rPr>
                <w:rFonts w:ascii="GHEA Grapalat" w:hAnsi="GHEA Grapalat" w:cs="Sylfaen"/>
                <w:sz w:val="16"/>
                <w:szCs w:val="16"/>
              </w:rPr>
              <w:t>Պիտանելիության</w:t>
            </w:r>
            <w:r w:rsidRPr="005F7428">
              <w:rPr>
                <w:rFonts w:ascii="GHEA Grapalat" w:hAnsi="GHEA Grapalat" w:cs="Calibri"/>
                <w:sz w:val="16"/>
                <w:szCs w:val="16"/>
              </w:rPr>
              <w:t xml:space="preserve"> </w:t>
            </w:r>
            <w:r w:rsidRPr="005F7428">
              <w:rPr>
                <w:rFonts w:ascii="GHEA Grapalat" w:hAnsi="GHEA Grapalat" w:cs="Sylfaen"/>
                <w:sz w:val="16"/>
                <w:szCs w:val="16"/>
              </w:rPr>
              <w:t>ժամկետը</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քան</w:t>
            </w:r>
            <w:r w:rsidRPr="005F7428">
              <w:rPr>
                <w:rFonts w:ascii="GHEA Grapalat" w:hAnsi="GHEA Grapalat" w:cs="Arial"/>
                <w:sz w:val="16"/>
                <w:szCs w:val="16"/>
              </w:rPr>
              <w:t xml:space="preserve"> 80 %</w:t>
            </w:r>
            <w:r w:rsidR="004564E8">
              <w:rPr>
                <w:rFonts w:ascii="GHEA Grapalat" w:hAnsi="GHEA Grapalat" w:cs="Calibri"/>
                <w:sz w:val="16"/>
                <w:szCs w:val="16"/>
              </w:rPr>
              <w:t>:4</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384</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1713C1"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814300">
            <w:pPr>
              <w:jc w:val="center"/>
              <w:rPr>
                <w:rFonts w:ascii="GHEA Grapalat" w:hAnsi="GHEA Grapalat"/>
                <w:sz w:val="16"/>
                <w:szCs w:val="16"/>
                <w:lang w:val="pt-BR"/>
              </w:rPr>
            </w:pPr>
          </w:p>
        </w:tc>
      </w:tr>
      <w:tr w:rsidR="005F7428" w:rsidRPr="00B16973" w:rsidTr="005F7428">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ru-RU"/>
              </w:rPr>
            </w:pPr>
            <w:r w:rsidRPr="005F7428">
              <w:rPr>
                <w:rFonts w:ascii="GHEA Grapalat" w:hAnsi="GHEA Grapalat"/>
                <w:sz w:val="16"/>
                <w:szCs w:val="16"/>
                <w:lang w:val="ru-RU"/>
              </w:rPr>
              <w:t>4</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15616000</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s="Calibri"/>
                <w:sz w:val="16"/>
                <w:szCs w:val="16"/>
              </w:rPr>
            </w:pPr>
            <w:r w:rsidRPr="005F7428">
              <w:rPr>
                <w:rFonts w:ascii="GHEA Grapalat" w:hAnsi="GHEA Grapalat" w:cs="Sylfaen"/>
                <w:sz w:val="16"/>
                <w:szCs w:val="16"/>
              </w:rPr>
              <w:t>հնդկաձավար</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olor w:val="000000"/>
                <w:sz w:val="16"/>
                <w:szCs w:val="16"/>
              </w:rPr>
            </w:pPr>
            <w:r w:rsidRPr="005F7428">
              <w:rPr>
                <w:rFonts w:ascii="GHEA Grapalat" w:hAnsi="GHEA Grapalat" w:cs="Sylfaen"/>
                <w:sz w:val="16"/>
                <w:szCs w:val="16"/>
              </w:rPr>
              <w:t>Հնդկաձավար</w:t>
            </w:r>
            <w:r w:rsidRPr="005F7428">
              <w:rPr>
                <w:rFonts w:ascii="GHEA Grapalat" w:hAnsi="GHEA Grapalat" w:cs="Calibri"/>
                <w:sz w:val="16"/>
                <w:szCs w:val="16"/>
              </w:rPr>
              <w:t xml:space="preserve"> I </w:t>
            </w:r>
            <w:r w:rsidRPr="005F7428">
              <w:rPr>
                <w:rFonts w:ascii="GHEA Grapalat" w:hAnsi="GHEA Grapalat" w:cs="Sylfaen"/>
                <w:sz w:val="16"/>
                <w:szCs w:val="16"/>
              </w:rPr>
              <w:t>տեսակի</w:t>
            </w:r>
            <w:r w:rsidRPr="005F7428">
              <w:rPr>
                <w:rFonts w:ascii="GHEA Grapalat" w:hAnsi="GHEA Grapalat" w:cs="Arial"/>
                <w:sz w:val="16"/>
                <w:szCs w:val="16"/>
              </w:rPr>
              <w:t xml:space="preserve">, </w:t>
            </w:r>
            <w:r w:rsidRPr="005F7428">
              <w:rPr>
                <w:rFonts w:ascii="GHEA Grapalat" w:hAnsi="GHEA Grapalat" w:cs="Sylfaen"/>
                <w:sz w:val="16"/>
                <w:szCs w:val="16"/>
              </w:rPr>
              <w:t>խոնավությունը</w:t>
            </w:r>
            <w:r w:rsidRPr="005F7428">
              <w:rPr>
                <w:rFonts w:ascii="GHEA Grapalat" w:hAnsi="GHEA Grapalat" w:cs="Arial"/>
                <w:sz w:val="16"/>
                <w:szCs w:val="16"/>
              </w:rPr>
              <w:t>` 14</w:t>
            </w:r>
            <w:proofErr w:type="gramStart"/>
            <w:r w:rsidRPr="005F7428">
              <w:rPr>
                <w:rFonts w:ascii="GHEA Grapalat" w:hAnsi="GHEA Grapalat" w:cs="Arial"/>
                <w:sz w:val="16"/>
                <w:szCs w:val="16"/>
              </w:rPr>
              <w:t>,0</w:t>
            </w:r>
            <w:proofErr w:type="gramEnd"/>
            <w:r w:rsidRPr="005F7428">
              <w:rPr>
                <w:rFonts w:ascii="GHEA Grapalat" w:hAnsi="GHEA Grapalat" w:cs="Arial"/>
                <w:sz w:val="16"/>
                <w:szCs w:val="16"/>
              </w:rPr>
              <w:t>%-</w:t>
            </w:r>
            <w:r w:rsidRPr="005F7428">
              <w:rPr>
                <w:rFonts w:ascii="GHEA Grapalat" w:hAnsi="GHEA Grapalat" w:cs="Sylfaen"/>
                <w:sz w:val="16"/>
                <w:szCs w:val="16"/>
              </w:rPr>
              <w:t>ից</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ավելի</w:t>
            </w:r>
            <w:r w:rsidRPr="005F7428">
              <w:rPr>
                <w:rFonts w:ascii="GHEA Grapalat" w:hAnsi="GHEA Grapalat" w:cs="Arial"/>
                <w:sz w:val="16"/>
                <w:szCs w:val="16"/>
              </w:rPr>
              <w:t xml:space="preserve">, </w:t>
            </w:r>
            <w:r w:rsidRPr="005F7428">
              <w:rPr>
                <w:rFonts w:ascii="GHEA Grapalat" w:hAnsi="GHEA Grapalat" w:cs="Sylfaen"/>
                <w:sz w:val="16"/>
                <w:szCs w:val="16"/>
              </w:rPr>
              <w:t>հատիկները</w:t>
            </w:r>
            <w:r w:rsidRPr="005F7428">
              <w:rPr>
                <w:rFonts w:ascii="GHEA Grapalat" w:hAnsi="GHEA Grapalat" w:cs="Arial"/>
                <w:sz w:val="16"/>
                <w:szCs w:val="16"/>
              </w:rPr>
              <w:t xml:space="preserve">` 97,5%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գործարանային</w:t>
            </w:r>
            <w:r w:rsidRPr="005F7428">
              <w:rPr>
                <w:rFonts w:ascii="GHEA Grapalat" w:hAnsi="GHEA Grapalat" w:cs="Arial"/>
                <w:sz w:val="16"/>
                <w:szCs w:val="16"/>
              </w:rPr>
              <w:t xml:space="preserve"> </w:t>
            </w:r>
            <w:r w:rsidRPr="005F7428">
              <w:rPr>
                <w:rFonts w:ascii="GHEA Grapalat" w:hAnsi="GHEA Grapalat" w:cs="Sylfaen"/>
                <w:sz w:val="16"/>
                <w:szCs w:val="16"/>
              </w:rPr>
              <w:t>պարկերով</w:t>
            </w:r>
            <w:r w:rsidRPr="005F7428">
              <w:rPr>
                <w:rFonts w:ascii="GHEA Grapalat" w:hAnsi="GHEA Grapalat" w:cs="Arial"/>
                <w:sz w:val="16"/>
                <w:szCs w:val="16"/>
              </w:rPr>
              <w:t xml:space="preserve">, </w:t>
            </w:r>
            <w:r w:rsidRPr="005F7428">
              <w:rPr>
                <w:rFonts w:ascii="GHEA Grapalat" w:hAnsi="GHEA Grapalat" w:cs="Sylfaen"/>
                <w:sz w:val="16"/>
                <w:szCs w:val="16"/>
              </w:rPr>
              <w:t>ԳՕՍՏ</w:t>
            </w:r>
            <w:r w:rsidRPr="005F7428">
              <w:rPr>
                <w:rFonts w:ascii="GHEA Grapalat" w:hAnsi="GHEA Grapalat" w:cs="Arial"/>
                <w:sz w:val="16"/>
                <w:szCs w:val="16"/>
              </w:rPr>
              <w:t xml:space="preserve"> 5550-74, </w:t>
            </w:r>
            <w:r w:rsidRPr="005F7428">
              <w:rPr>
                <w:rFonts w:ascii="GHEA Grapalat" w:hAnsi="GHEA Grapalat" w:cs="Sylfaen"/>
                <w:sz w:val="16"/>
                <w:szCs w:val="16"/>
              </w:rPr>
              <w:t>մակնշումը</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փաթեթավորումը</w:t>
            </w:r>
            <w:r w:rsidRPr="005F7428">
              <w:rPr>
                <w:rFonts w:ascii="GHEA Grapalat" w:hAnsi="GHEA Grapalat" w:cs="Arial"/>
                <w:sz w:val="16"/>
                <w:szCs w:val="16"/>
              </w:rPr>
              <w:t xml:space="preserve">` </w:t>
            </w:r>
            <w:r w:rsidRPr="005F7428">
              <w:rPr>
                <w:rFonts w:ascii="GHEA Grapalat" w:hAnsi="GHEA Grapalat" w:cs="Sylfaen"/>
                <w:sz w:val="16"/>
                <w:szCs w:val="16"/>
              </w:rPr>
              <w:t>ԳՕՍՏ</w:t>
            </w:r>
            <w:r w:rsidRPr="005F7428">
              <w:rPr>
                <w:rFonts w:ascii="GHEA Grapalat" w:hAnsi="GHEA Grapalat" w:cs="Calibri"/>
                <w:sz w:val="16"/>
                <w:szCs w:val="16"/>
              </w:rPr>
              <w:t xml:space="preserve"> 26791-89</w:t>
            </w:r>
            <w:r w:rsidRPr="005F7428">
              <w:rPr>
                <w:rFonts w:ascii="GHEA Grapalat" w:hAnsi="GHEA Grapalat" w:cs="Tahoma"/>
                <w:sz w:val="16"/>
                <w:szCs w:val="16"/>
              </w:rPr>
              <w:t>։</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Անվտանգությունը</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մակնշումը՝</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կառավարության</w:t>
            </w:r>
            <w:r w:rsidRPr="005F7428">
              <w:rPr>
                <w:rFonts w:ascii="GHEA Grapalat" w:hAnsi="GHEA Grapalat" w:cs="Arial"/>
                <w:sz w:val="16"/>
                <w:szCs w:val="16"/>
              </w:rPr>
              <w:t xml:space="preserve"> 2007</w:t>
            </w:r>
            <w:r w:rsidRPr="005F7428">
              <w:rPr>
                <w:rFonts w:ascii="GHEA Grapalat" w:hAnsi="GHEA Grapalat" w:cs="Sylfaen"/>
                <w:sz w:val="16"/>
                <w:szCs w:val="16"/>
              </w:rPr>
              <w:t>թ</w:t>
            </w:r>
            <w:r w:rsidRPr="005F7428">
              <w:rPr>
                <w:rFonts w:ascii="GHEA Grapalat" w:hAnsi="GHEA Grapalat" w:cs="Arial"/>
                <w:sz w:val="16"/>
                <w:szCs w:val="16"/>
              </w:rPr>
              <w:t xml:space="preserve">. </w:t>
            </w:r>
            <w:r w:rsidRPr="005F7428">
              <w:rPr>
                <w:rFonts w:ascii="GHEA Grapalat" w:hAnsi="GHEA Grapalat" w:cs="Sylfaen"/>
                <w:sz w:val="16"/>
                <w:szCs w:val="16"/>
              </w:rPr>
              <w:t>Հունվարի</w:t>
            </w:r>
            <w:r w:rsidRPr="005F7428">
              <w:rPr>
                <w:rFonts w:ascii="GHEA Grapalat" w:hAnsi="GHEA Grapalat" w:cs="Calibri"/>
                <w:sz w:val="16"/>
                <w:szCs w:val="16"/>
              </w:rPr>
              <w:t xml:space="preserve"> 11-</w:t>
            </w:r>
            <w:r w:rsidRPr="005F7428">
              <w:rPr>
                <w:rFonts w:ascii="GHEA Grapalat" w:hAnsi="GHEA Grapalat" w:cs="Sylfaen"/>
                <w:sz w:val="16"/>
                <w:szCs w:val="16"/>
              </w:rPr>
              <w:t>ի</w:t>
            </w:r>
            <w:r w:rsidRPr="005F7428">
              <w:rPr>
                <w:rFonts w:ascii="GHEA Grapalat" w:hAnsi="GHEA Grapalat" w:cs="Arial"/>
                <w:sz w:val="16"/>
                <w:szCs w:val="16"/>
              </w:rPr>
              <w:t xml:space="preserve"> N 22-</w:t>
            </w:r>
            <w:r w:rsidRPr="005F7428">
              <w:rPr>
                <w:rFonts w:ascii="GHEA Grapalat" w:hAnsi="GHEA Grapalat" w:cs="Sylfaen"/>
                <w:sz w:val="16"/>
                <w:szCs w:val="16"/>
              </w:rPr>
              <w:t>Ն</w:t>
            </w:r>
            <w:r w:rsidRPr="005F7428">
              <w:rPr>
                <w:rFonts w:ascii="GHEA Grapalat" w:hAnsi="GHEA Grapalat" w:cs="Arial"/>
                <w:sz w:val="16"/>
                <w:szCs w:val="16"/>
              </w:rPr>
              <w:t xml:space="preserve"> </w:t>
            </w:r>
            <w:r w:rsidRPr="005F7428">
              <w:rPr>
                <w:rFonts w:ascii="GHEA Grapalat" w:hAnsi="GHEA Grapalat" w:cs="Sylfaen"/>
                <w:sz w:val="16"/>
                <w:szCs w:val="16"/>
              </w:rPr>
              <w:t>որոշմամբ</w:t>
            </w:r>
            <w:r w:rsidRPr="005F7428">
              <w:rPr>
                <w:rFonts w:ascii="GHEA Grapalat" w:hAnsi="GHEA Grapalat" w:cs="Arial"/>
                <w:sz w:val="16"/>
                <w:szCs w:val="16"/>
              </w:rPr>
              <w:t xml:space="preserve"> </w:t>
            </w:r>
            <w:r w:rsidRPr="005F7428">
              <w:rPr>
                <w:rFonts w:ascii="GHEA Grapalat" w:hAnsi="GHEA Grapalat" w:cs="Sylfaen"/>
                <w:sz w:val="16"/>
                <w:szCs w:val="16"/>
              </w:rPr>
              <w:t>հաստատված</w:t>
            </w:r>
            <w:r w:rsidRPr="005F7428">
              <w:rPr>
                <w:rFonts w:ascii="GHEA Grapalat" w:hAnsi="GHEA Grapalat" w:cs="Arial"/>
                <w:sz w:val="16"/>
                <w:szCs w:val="16"/>
              </w:rPr>
              <w:t xml:space="preserve"> “</w:t>
            </w:r>
            <w:r w:rsidRPr="005F7428">
              <w:rPr>
                <w:rFonts w:ascii="GHEA Grapalat" w:hAnsi="GHEA Grapalat" w:cs="Sylfaen"/>
                <w:sz w:val="16"/>
                <w:szCs w:val="16"/>
              </w:rPr>
              <w:t>Հացահատիկին</w:t>
            </w:r>
            <w:r w:rsidRPr="005F7428">
              <w:rPr>
                <w:rFonts w:ascii="GHEA Grapalat" w:hAnsi="GHEA Grapalat" w:cs="Arial"/>
                <w:sz w:val="16"/>
                <w:szCs w:val="16"/>
              </w:rPr>
              <w:t xml:space="preserve">, </w:t>
            </w:r>
            <w:r w:rsidRPr="005F7428">
              <w:rPr>
                <w:rFonts w:ascii="GHEA Grapalat" w:hAnsi="GHEA Grapalat" w:cs="Sylfaen"/>
                <w:sz w:val="16"/>
                <w:szCs w:val="16"/>
              </w:rPr>
              <w:t>դրա</w:t>
            </w:r>
            <w:r w:rsidRPr="005F7428">
              <w:rPr>
                <w:rFonts w:ascii="GHEA Grapalat" w:hAnsi="GHEA Grapalat" w:cs="Arial"/>
                <w:sz w:val="16"/>
                <w:szCs w:val="16"/>
              </w:rPr>
              <w:t xml:space="preserve"> </w:t>
            </w:r>
            <w:r w:rsidRPr="005F7428">
              <w:rPr>
                <w:rFonts w:ascii="GHEA Grapalat" w:hAnsi="GHEA Grapalat" w:cs="Sylfaen"/>
                <w:sz w:val="16"/>
                <w:szCs w:val="16"/>
              </w:rPr>
              <w:t>արտադրմանը</w:t>
            </w:r>
            <w:r w:rsidRPr="005F7428">
              <w:rPr>
                <w:rFonts w:ascii="GHEA Grapalat" w:hAnsi="GHEA Grapalat" w:cs="Arial"/>
                <w:sz w:val="16"/>
                <w:szCs w:val="16"/>
              </w:rPr>
              <w:t xml:space="preserve">, </w:t>
            </w:r>
            <w:r w:rsidRPr="005F7428">
              <w:rPr>
                <w:rFonts w:ascii="GHEA Grapalat" w:hAnsi="GHEA Grapalat" w:cs="Sylfaen"/>
                <w:sz w:val="16"/>
                <w:szCs w:val="16"/>
              </w:rPr>
              <w:t>պահմանը</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վերամշակմանը</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օգտահանմանը</w:t>
            </w:r>
            <w:r w:rsidRPr="005F7428">
              <w:rPr>
                <w:rFonts w:ascii="GHEA Grapalat" w:hAnsi="GHEA Grapalat" w:cs="Arial"/>
                <w:sz w:val="16"/>
                <w:szCs w:val="16"/>
              </w:rPr>
              <w:t xml:space="preserve"> </w:t>
            </w:r>
            <w:r w:rsidRPr="005F7428">
              <w:rPr>
                <w:rFonts w:ascii="GHEA Grapalat" w:hAnsi="GHEA Grapalat" w:cs="Sylfaen"/>
                <w:sz w:val="16"/>
                <w:szCs w:val="16"/>
              </w:rPr>
              <w:t>ներկայացվող</w:t>
            </w:r>
            <w:r w:rsidRPr="005F7428">
              <w:rPr>
                <w:rFonts w:ascii="GHEA Grapalat" w:hAnsi="GHEA Grapalat" w:cs="Arial"/>
                <w:sz w:val="16"/>
                <w:szCs w:val="16"/>
              </w:rPr>
              <w:t xml:space="preserve"> </w:t>
            </w:r>
            <w:r w:rsidRPr="005F7428">
              <w:rPr>
                <w:rFonts w:ascii="GHEA Grapalat" w:hAnsi="GHEA Grapalat" w:cs="Sylfaen"/>
                <w:sz w:val="16"/>
                <w:szCs w:val="16"/>
              </w:rPr>
              <w:t>պահանջների</w:t>
            </w:r>
            <w:r w:rsidRPr="005F7428">
              <w:rPr>
                <w:rFonts w:ascii="GHEA Grapalat" w:hAnsi="GHEA Grapalat" w:cs="Arial"/>
                <w:sz w:val="16"/>
                <w:szCs w:val="16"/>
              </w:rPr>
              <w:t xml:space="preserve"> </w:t>
            </w:r>
            <w:r w:rsidRPr="005F7428">
              <w:rPr>
                <w:rFonts w:ascii="GHEA Grapalat" w:hAnsi="GHEA Grapalat" w:cs="Sylfaen"/>
                <w:sz w:val="16"/>
                <w:szCs w:val="16"/>
              </w:rPr>
              <w:t>տեխնիկական</w:t>
            </w:r>
            <w:r w:rsidRPr="005F7428">
              <w:rPr>
                <w:rFonts w:ascii="GHEA Grapalat" w:hAnsi="GHEA Grapalat" w:cs="Arial"/>
                <w:sz w:val="16"/>
                <w:szCs w:val="16"/>
              </w:rPr>
              <w:t xml:space="preserve"> </w:t>
            </w:r>
            <w:r w:rsidRPr="005F7428">
              <w:rPr>
                <w:rFonts w:ascii="GHEA Grapalat" w:hAnsi="GHEA Grapalat" w:cs="Sylfaen"/>
                <w:sz w:val="16"/>
                <w:szCs w:val="16"/>
              </w:rPr>
              <w:t>կանոնակարգի</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Calibri"/>
                <w:sz w:val="16"/>
                <w:szCs w:val="16"/>
              </w:rPr>
              <w:t xml:space="preserve"> “</w:t>
            </w:r>
            <w:r w:rsidRPr="005F7428">
              <w:rPr>
                <w:rFonts w:ascii="GHEA Grapalat" w:hAnsi="GHEA Grapalat" w:cs="Sylfaen"/>
                <w:sz w:val="16"/>
                <w:szCs w:val="16"/>
              </w:rPr>
              <w:t>Սննդամթերքի</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անվտանգության</w:t>
            </w:r>
            <w:r w:rsidRPr="005F7428">
              <w:rPr>
                <w:rFonts w:ascii="GHEA Grapalat" w:hAnsi="GHEA Grapalat" w:cs="Arial"/>
                <w:sz w:val="16"/>
                <w:szCs w:val="16"/>
              </w:rPr>
              <w:t xml:space="preserve"> </w:t>
            </w:r>
            <w:r w:rsidRPr="005F7428">
              <w:rPr>
                <w:rFonts w:ascii="GHEA Grapalat" w:hAnsi="GHEA Grapalat" w:cs="Sylfaen"/>
                <w:sz w:val="16"/>
                <w:szCs w:val="16"/>
              </w:rPr>
              <w:t>մասին</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օրենքի</w:t>
            </w:r>
            <w:r w:rsidRPr="005F7428">
              <w:rPr>
                <w:rFonts w:ascii="GHEA Grapalat" w:hAnsi="GHEA Grapalat" w:cs="Arial"/>
                <w:sz w:val="16"/>
                <w:szCs w:val="16"/>
              </w:rPr>
              <w:t xml:space="preserve"> 8-</w:t>
            </w:r>
            <w:r w:rsidRPr="005F7428">
              <w:rPr>
                <w:rFonts w:ascii="GHEA Grapalat" w:hAnsi="GHEA Grapalat" w:cs="Sylfaen"/>
                <w:sz w:val="16"/>
                <w:szCs w:val="16"/>
              </w:rPr>
              <w:t>րդ</w:t>
            </w:r>
            <w:r w:rsidRPr="005F7428">
              <w:rPr>
                <w:rFonts w:ascii="GHEA Grapalat" w:hAnsi="GHEA Grapalat" w:cs="Arial"/>
                <w:sz w:val="16"/>
                <w:szCs w:val="16"/>
              </w:rPr>
              <w:t xml:space="preserve"> </w:t>
            </w:r>
            <w:r w:rsidRPr="005F7428">
              <w:rPr>
                <w:rFonts w:ascii="GHEA Grapalat" w:hAnsi="GHEA Grapalat" w:cs="Sylfaen"/>
                <w:sz w:val="16"/>
                <w:szCs w:val="16"/>
              </w:rPr>
              <w:t>հոդվածի</w:t>
            </w:r>
            <w:r w:rsidRPr="005F7428">
              <w:rPr>
                <w:rFonts w:ascii="GHEA Grapalat" w:hAnsi="GHEA Grapalat" w:cs="Arial"/>
                <w:sz w:val="16"/>
                <w:szCs w:val="16"/>
              </w:rPr>
              <w:t xml:space="preserve">: </w:t>
            </w:r>
            <w:r w:rsidRPr="005F7428">
              <w:rPr>
                <w:rFonts w:ascii="GHEA Grapalat" w:hAnsi="GHEA Grapalat" w:cs="Sylfaen"/>
                <w:sz w:val="16"/>
                <w:szCs w:val="16"/>
              </w:rPr>
              <w:t>Պիտանելիության</w:t>
            </w:r>
            <w:r w:rsidRPr="005F7428">
              <w:rPr>
                <w:rFonts w:ascii="GHEA Grapalat" w:hAnsi="GHEA Grapalat" w:cs="Calibri"/>
                <w:sz w:val="16"/>
                <w:szCs w:val="16"/>
              </w:rPr>
              <w:t xml:space="preserve"> </w:t>
            </w:r>
            <w:r w:rsidRPr="005F7428">
              <w:rPr>
                <w:rFonts w:ascii="GHEA Grapalat" w:hAnsi="GHEA Grapalat" w:cs="Sylfaen"/>
                <w:sz w:val="16"/>
                <w:szCs w:val="16"/>
              </w:rPr>
              <w:t>մնացորդային</w:t>
            </w:r>
            <w:r w:rsidRPr="005F7428">
              <w:rPr>
                <w:rFonts w:ascii="GHEA Grapalat" w:hAnsi="GHEA Grapalat" w:cs="Arial"/>
                <w:sz w:val="16"/>
                <w:szCs w:val="16"/>
              </w:rPr>
              <w:t xml:space="preserve"> </w:t>
            </w:r>
            <w:r w:rsidRPr="005F7428">
              <w:rPr>
                <w:rFonts w:ascii="GHEA Grapalat" w:hAnsi="GHEA Grapalat" w:cs="Sylfaen"/>
                <w:sz w:val="16"/>
                <w:szCs w:val="16"/>
              </w:rPr>
              <w:t>ժամկետը</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քան</w:t>
            </w:r>
            <w:r w:rsidRPr="005F7428">
              <w:rPr>
                <w:rFonts w:ascii="GHEA Grapalat" w:hAnsi="GHEA Grapalat" w:cs="Arial"/>
                <w:sz w:val="16"/>
                <w:szCs w:val="16"/>
              </w:rPr>
              <w:t xml:space="preserve"> 90 </w:t>
            </w:r>
            <w:r w:rsidRPr="005F7428">
              <w:rPr>
                <w:rFonts w:ascii="GHEA Grapalat" w:hAnsi="GHEA Grapalat" w:cs="Calibri"/>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316</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1713C1"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EC64BC">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F4264E" w:rsidRDefault="00F4264E" w:rsidP="00F4264E">
            <w:pPr>
              <w:jc w:val="center"/>
              <w:rPr>
                <w:rFonts w:ascii="GHEA Grapalat" w:hAnsi="GHEA Grapalat"/>
                <w:sz w:val="16"/>
                <w:szCs w:val="16"/>
                <w:lang w:val="pt-BR"/>
              </w:rPr>
            </w:pPr>
          </w:p>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814300">
            <w:pPr>
              <w:jc w:val="center"/>
              <w:rPr>
                <w:rFonts w:ascii="GHEA Grapalat" w:hAnsi="GHEA Grapalat"/>
                <w:sz w:val="16"/>
                <w:szCs w:val="16"/>
                <w:lang w:val="pt-BR"/>
              </w:rPr>
            </w:pPr>
          </w:p>
        </w:tc>
      </w:tr>
      <w:tr w:rsidR="005F7428" w:rsidRPr="00B16973" w:rsidTr="005F7428">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ru-RU"/>
              </w:rPr>
            </w:pPr>
            <w:r w:rsidRPr="005F7428">
              <w:rPr>
                <w:rFonts w:ascii="GHEA Grapalat" w:hAnsi="GHEA Grapalat"/>
                <w:sz w:val="16"/>
                <w:szCs w:val="16"/>
                <w:lang w:val="ru-RU"/>
              </w:rPr>
              <w:t>5</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ru-RU"/>
              </w:rPr>
            </w:pPr>
            <w:r w:rsidRPr="005F7428">
              <w:rPr>
                <w:rFonts w:ascii="GHEA Grapalat" w:hAnsi="GHEA Grapalat"/>
                <w:sz w:val="16"/>
                <w:szCs w:val="16"/>
              </w:rPr>
              <w:t>1533115</w:t>
            </w:r>
            <w:r w:rsidRPr="005F7428">
              <w:rPr>
                <w:rFonts w:ascii="GHEA Grapalat" w:hAnsi="GHEA Grapalat"/>
                <w:sz w:val="16"/>
                <w:szCs w:val="16"/>
                <w:lang w:val="ru-RU"/>
              </w:rPr>
              <w:t>3</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s="Calibri"/>
                <w:sz w:val="16"/>
                <w:szCs w:val="16"/>
              </w:rPr>
            </w:pPr>
            <w:r w:rsidRPr="005F7428">
              <w:rPr>
                <w:rFonts w:ascii="GHEA Grapalat" w:hAnsi="GHEA Grapalat" w:cs="Calibri"/>
                <w:sz w:val="16"/>
                <w:szCs w:val="16"/>
              </w:rPr>
              <w:t>ոսպ, ամբողջական</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s="Calibri"/>
                <w:sz w:val="16"/>
                <w:szCs w:val="16"/>
              </w:rPr>
            </w:pPr>
            <w:r w:rsidRPr="005F7428">
              <w:rPr>
                <w:rFonts w:ascii="GHEA Grapalat" w:hAnsi="GHEA Grapalat" w:cs="Sylfaen"/>
                <w:sz w:val="16"/>
                <w:szCs w:val="16"/>
              </w:rPr>
              <w:t>Երեք</w:t>
            </w:r>
            <w:r w:rsidRPr="005F7428">
              <w:rPr>
                <w:rFonts w:ascii="GHEA Grapalat" w:hAnsi="GHEA Grapalat" w:cs="Calibri"/>
                <w:sz w:val="16"/>
                <w:szCs w:val="16"/>
              </w:rPr>
              <w:t xml:space="preserve"> </w:t>
            </w:r>
            <w:r w:rsidRPr="005F7428">
              <w:rPr>
                <w:rFonts w:ascii="GHEA Grapalat" w:hAnsi="GHEA Grapalat" w:cs="Sylfaen"/>
                <w:sz w:val="16"/>
                <w:szCs w:val="16"/>
              </w:rPr>
              <w:t>տեսակի</w:t>
            </w:r>
            <w:r w:rsidRPr="005F7428">
              <w:rPr>
                <w:rFonts w:ascii="GHEA Grapalat" w:hAnsi="GHEA Grapalat" w:cs="Arial"/>
                <w:sz w:val="16"/>
                <w:szCs w:val="16"/>
              </w:rPr>
              <w:t xml:space="preserve">, </w:t>
            </w:r>
            <w:r w:rsidRPr="005F7428">
              <w:rPr>
                <w:rFonts w:ascii="GHEA Grapalat" w:hAnsi="GHEA Grapalat" w:cs="Sylfaen"/>
                <w:sz w:val="16"/>
                <w:szCs w:val="16"/>
              </w:rPr>
              <w:t>համասեռ</w:t>
            </w:r>
            <w:r w:rsidRPr="005F7428">
              <w:rPr>
                <w:rFonts w:ascii="GHEA Grapalat" w:hAnsi="GHEA Grapalat" w:cs="Arial"/>
                <w:sz w:val="16"/>
                <w:szCs w:val="16"/>
              </w:rPr>
              <w:t xml:space="preserve">, </w:t>
            </w:r>
            <w:r w:rsidRPr="005F7428">
              <w:rPr>
                <w:rFonts w:ascii="GHEA Grapalat" w:hAnsi="GHEA Grapalat" w:cs="Sylfaen"/>
                <w:sz w:val="16"/>
                <w:szCs w:val="16"/>
              </w:rPr>
              <w:t>մաքուր</w:t>
            </w:r>
            <w:r w:rsidRPr="005F7428">
              <w:rPr>
                <w:rFonts w:ascii="GHEA Grapalat" w:hAnsi="GHEA Grapalat" w:cs="Arial"/>
                <w:sz w:val="16"/>
                <w:szCs w:val="16"/>
              </w:rPr>
              <w:t xml:space="preserve">, </w:t>
            </w:r>
            <w:r w:rsidRPr="005F7428">
              <w:rPr>
                <w:rFonts w:ascii="GHEA Grapalat" w:hAnsi="GHEA Grapalat" w:cs="Sylfaen"/>
                <w:sz w:val="16"/>
                <w:szCs w:val="16"/>
              </w:rPr>
              <w:t>չոր</w:t>
            </w:r>
            <w:r w:rsidRPr="005F7428">
              <w:rPr>
                <w:rFonts w:ascii="GHEA Grapalat" w:hAnsi="GHEA Grapalat" w:cs="Arial"/>
                <w:sz w:val="16"/>
                <w:szCs w:val="16"/>
              </w:rPr>
              <w:t xml:space="preserve">` </w:t>
            </w:r>
            <w:r w:rsidRPr="005F7428">
              <w:rPr>
                <w:rFonts w:ascii="GHEA Grapalat" w:hAnsi="GHEA Grapalat" w:cs="Sylfaen"/>
                <w:sz w:val="16"/>
                <w:szCs w:val="16"/>
              </w:rPr>
              <w:t>խոնավությունը</w:t>
            </w:r>
            <w:r w:rsidRPr="005F7428">
              <w:rPr>
                <w:rFonts w:ascii="GHEA Grapalat" w:hAnsi="GHEA Grapalat" w:cs="Arial"/>
                <w:sz w:val="16"/>
                <w:szCs w:val="16"/>
              </w:rPr>
              <w:t xml:space="preserve">` 14,0-17,0 %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ավելի</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lastRenderedPageBreak/>
              <w:t>Փաթեթավորումը</w:t>
            </w:r>
            <w:r w:rsidRPr="005F7428">
              <w:rPr>
                <w:rFonts w:ascii="GHEA Grapalat" w:hAnsi="GHEA Grapalat" w:cs="Arial"/>
                <w:sz w:val="16"/>
                <w:szCs w:val="16"/>
              </w:rPr>
              <w:t xml:space="preserve"> </w:t>
            </w:r>
            <w:r w:rsidRPr="005F7428">
              <w:rPr>
                <w:rFonts w:ascii="GHEA Grapalat" w:hAnsi="GHEA Grapalat" w:cs="Sylfaen"/>
                <w:sz w:val="16"/>
                <w:szCs w:val="16"/>
              </w:rPr>
              <w:t>մինչև</w:t>
            </w:r>
            <w:r w:rsidRPr="005F7428">
              <w:rPr>
                <w:rFonts w:ascii="GHEA Grapalat" w:hAnsi="GHEA Grapalat" w:cs="Arial"/>
                <w:sz w:val="16"/>
                <w:szCs w:val="16"/>
              </w:rPr>
              <w:t xml:space="preserve"> 50 </w:t>
            </w:r>
            <w:r w:rsidRPr="005F7428">
              <w:rPr>
                <w:rFonts w:ascii="GHEA Grapalat" w:hAnsi="GHEA Grapalat" w:cs="Sylfaen"/>
                <w:sz w:val="16"/>
                <w:szCs w:val="16"/>
              </w:rPr>
              <w:t>կգ</w:t>
            </w:r>
            <w:r w:rsidRPr="005F7428">
              <w:rPr>
                <w:rFonts w:ascii="GHEA Grapalat" w:hAnsi="GHEA Grapalat" w:cs="Arial"/>
                <w:sz w:val="16"/>
                <w:szCs w:val="16"/>
              </w:rPr>
              <w:t xml:space="preserve"> </w:t>
            </w:r>
            <w:r w:rsidRPr="005F7428">
              <w:rPr>
                <w:rFonts w:ascii="GHEA Grapalat" w:hAnsi="GHEA Grapalat" w:cs="Sylfaen"/>
                <w:sz w:val="16"/>
                <w:szCs w:val="16"/>
              </w:rPr>
              <w:t>գործարանային</w:t>
            </w:r>
            <w:r w:rsidRPr="005F7428">
              <w:rPr>
                <w:rFonts w:ascii="GHEA Grapalat" w:hAnsi="GHEA Grapalat" w:cs="Calibri"/>
                <w:sz w:val="16"/>
                <w:szCs w:val="16"/>
              </w:rPr>
              <w:t xml:space="preserve"> </w:t>
            </w:r>
            <w:r w:rsidRPr="005F7428">
              <w:rPr>
                <w:rFonts w:ascii="GHEA Grapalat" w:hAnsi="GHEA Grapalat" w:cs="Sylfaen"/>
                <w:sz w:val="16"/>
                <w:szCs w:val="16"/>
              </w:rPr>
              <w:t>պարկերով</w:t>
            </w:r>
            <w:r w:rsidRPr="005F7428">
              <w:rPr>
                <w:rFonts w:ascii="GHEA Grapalat" w:hAnsi="GHEA Grapalat" w:cs="Arial"/>
                <w:sz w:val="16"/>
                <w:szCs w:val="16"/>
              </w:rPr>
              <w:t xml:space="preserve">, </w:t>
            </w:r>
            <w:r w:rsidRPr="005F7428">
              <w:rPr>
                <w:rFonts w:ascii="GHEA Grapalat" w:hAnsi="GHEA Grapalat" w:cs="Sylfaen"/>
                <w:sz w:val="16"/>
                <w:szCs w:val="16"/>
              </w:rPr>
              <w:t>Պիտանելիության</w:t>
            </w:r>
            <w:r w:rsidRPr="005F7428">
              <w:rPr>
                <w:rFonts w:ascii="GHEA Grapalat" w:hAnsi="GHEA Grapalat" w:cs="Arial"/>
                <w:sz w:val="16"/>
                <w:szCs w:val="16"/>
              </w:rPr>
              <w:t xml:space="preserve"> </w:t>
            </w:r>
            <w:r w:rsidRPr="005F7428">
              <w:rPr>
                <w:rFonts w:ascii="GHEA Grapalat" w:hAnsi="GHEA Grapalat" w:cs="Sylfaen"/>
                <w:sz w:val="16"/>
                <w:szCs w:val="16"/>
              </w:rPr>
              <w:t>մնացորդային</w:t>
            </w:r>
            <w:r w:rsidRPr="005F7428">
              <w:rPr>
                <w:rFonts w:ascii="GHEA Grapalat" w:hAnsi="GHEA Grapalat" w:cs="Arial"/>
                <w:sz w:val="16"/>
                <w:szCs w:val="16"/>
              </w:rPr>
              <w:t xml:space="preserve"> </w:t>
            </w:r>
            <w:r w:rsidRPr="005F7428">
              <w:rPr>
                <w:rFonts w:ascii="GHEA Grapalat" w:hAnsi="GHEA Grapalat" w:cs="Sylfaen"/>
                <w:sz w:val="16"/>
                <w:szCs w:val="16"/>
              </w:rPr>
              <w:t>ժամկետը</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քան</w:t>
            </w:r>
            <w:r w:rsidRPr="005F7428">
              <w:rPr>
                <w:rFonts w:ascii="GHEA Grapalat" w:hAnsi="GHEA Grapalat" w:cs="Arial"/>
                <w:sz w:val="16"/>
                <w:szCs w:val="16"/>
              </w:rPr>
              <w:t xml:space="preserve"> 70 %</w:t>
            </w:r>
            <w:r w:rsidRPr="005F7428">
              <w:rPr>
                <w:rFonts w:ascii="GHEA Grapalat" w:hAnsi="GHEA Grapalat" w:cs="Tahoma"/>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Անվտանգությունը</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N 2-III-4.9-01-2010 </w:t>
            </w:r>
            <w:r w:rsidRPr="005F7428">
              <w:rPr>
                <w:rFonts w:ascii="GHEA Grapalat" w:hAnsi="GHEA Grapalat" w:cs="Sylfaen"/>
                <w:sz w:val="16"/>
                <w:szCs w:val="16"/>
              </w:rPr>
              <w:t>հիգիենիկ</w:t>
            </w:r>
            <w:r w:rsidRPr="005F7428">
              <w:rPr>
                <w:rFonts w:ascii="GHEA Grapalat" w:hAnsi="GHEA Grapalat" w:cs="Arial"/>
                <w:sz w:val="16"/>
                <w:szCs w:val="16"/>
              </w:rPr>
              <w:t xml:space="preserve"> </w:t>
            </w:r>
            <w:r w:rsidRPr="005F7428">
              <w:rPr>
                <w:rFonts w:ascii="GHEA Grapalat" w:hAnsi="GHEA Grapalat" w:cs="Sylfaen"/>
                <w:sz w:val="16"/>
                <w:szCs w:val="16"/>
              </w:rPr>
              <w:t>նորմատիվների</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Սննդամթերքի</w:t>
            </w:r>
            <w:r w:rsidRPr="005F7428">
              <w:rPr>
                <w:rFonts w:ascii="GHEA Grapalat" w:hAnsi="GHEA Grapalat" w:cs="Calibri"/>
                <w:sz w:val="16"/>
                <w:szCs w:val="16"/>
              </w:rPr>
              <w:t xml:space="preserve"> </w:t>
            </w:r>
            <w:r w:rsidRPr="005F7428">
              <w:rPr>
                <w:rFonts w:ascii="GHEA Grapalat" w:hAnsi="GHEA Grapalat" w:cs="Sylfaen"/>
                <w:sz w:val="16"/>
                <w:szCs w:val="16"/>
              </w:rPr>
              <w:t>անվտանգության</w:t>
            </w:r>
            <w:r w:rsidRPr="005F7428">
              <w:rPr>
                <w:rFonts w:ascii="GHEA Grapalat" w:hAnsi="GHEA Grapalat" w:cs="Arial"/>
                <w:sz w:val="16"/>
                <w:szCs w:val="16"/>
              </w:rPr>
              <w:t xml:space="preserve"> </w:t>
            </w:r>
            <w:r w:rsidRPr="005F7428">
              <w:rPr>
                <w:rFonts w:ascii="GHEA Grapalat" w:hAnsi="GHEA Grapalat" w:cs="Sylfaen"/>
                <w:sz w:val="16"/>
                <w:szCs w:val="16"/>
              </w:rPr>
              <w:t>մասին</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օրենքի</w:t>
            </w:r>
            <w:r w:rsidRPr="005F7428">
              <w:rPr>
                <w:rFonts w:ascii="GHEA Grapalat" w:hAnsi="GHEA Grapalat" w:cs="Arial"/>
                <w:sz w:val="16"/>
                <w:szCs w:val="16"/>
              </w:rPr>
              <w:t xml:space="preserve"> 8-</w:t>
            </w:r>
            <w:r w:rsidRPr="005F7428">
              <w:rPr>
                <w:rFonts w:ascii="GHEA Grapalat" w:hAnsi="GHEA Grapalat" w:cs="Sylfaen"/>
                <w:sz w:val="16"/>
                <w:szCs w:val="16"/>
              </w:rPr>
              <w:t>րդ</w:t>
            </w:r>
            <w:r w:rsidRPr="005F7428">
              <w:rPr>
                <w:rFonts w:ascii="GHEA Grapalat" w:hAnsi="GHEA Grapalat" w:cs="Arial"/>
                <w:sz w:val="16"/>
                <w:szCs w:val="16"/>
              </w:rPr>
              <w:t xml:space="preserve"> </w:t>
            </w:r>
            <w:r w:rsidRPr="005F7428">
              <w:rPr>
                <w:rFonts w:ascii="GHEA Grapalat" w:hAnsi="GHEA Grapalat" w:cs="Sylfaen"/>
                <w:sz w:val="16"/>
                <w:szCs w:val="16"/>
              </w:rPr>
              <w:t>հոդվածի</w:t>
            </w:r>
            <w:r w:rsidRPr="005F7428">
              <w:rPr>
                <w:rFonts w:ascii="GHEA Grapalat" w:hAnsi="GHEA Grapalat" w:cs="Tahoma"/>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bCs/>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300</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1713C1"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lastRenderedPageBreak/>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lastRenderedPageBreak/>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lastRenderedPageBreak/>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814300">
            <w:pPr>
              <w:jc w:val="center"/>
              <w:rPr>
                <w:rFonts w:ascii="GHEA Grapalat" w:hAnsi="GHEA Grapalat"/>
                <w:sz w:val="16"/>
                <w:szCs w:val="16"/>
                <w:lang w:val="pt-BR"/>
              </w:rPr>
            </w:pPr>
          </w:p>
        </w:tc>
      </w:tr>
      <w:tr w:rsidR="00B16973" w:rsidRPr="00B16973" w:rsidTr="00B16973">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lang w:val="ru-RU"/>
              </w:rPr>
            </w:pPr>
            <w:r w:rsidRPr="005F7428">
              <w:rPr>
                <w:rFonts w:ascii="GHEA Grapalat" w:hAnsi="GHEA Grapalat"/>
                <w:sz w:val="16"/>
                <w:szCs w:val="16"/>
                <w:lang w:val="ru-RU"/>
              </w:rPr>
              <w:lastRenderedPageBreak/>
              <w:t>6</w:t>
            </w:r>
          </w:p>
        </w:tc>
        <w:tc>
          <w:tcPr>
            <w:tcW w:w="140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r w:rsidRPr="005F7428">
              <w:rPr>
                <w:rFonts w:ascii="GHEA Grapalat" w:hAnsi="GHEA Grapalat"/>
                <w:sz w:val="16"/>
                <w:szCs w:val="16"/>
              </w:rPr>
              <w:t>15421100</w:t>
            </w:r>
          </w:p>
        </w:tc>
        <w:tc>
          <w:tcPr>
            <w:tcW w:w="1499"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Calibri"/>
                <w:sz w:val="16"/>
                <w:szCs w:val="16"/>
              </w:rPr>
            </w:pPr>
            <w:r w:rsidRPr="005F7428">
              <w:rPr>
                <w:rFonts w:ascii="GHEA Grapalat" w:hAnsi="GHEA Grapalat" w:cs="Sylfaen"/>
                <w:sz w:val="16"/>
                <w:szCs w:val="16"/>
              </w:rPr>
              <w:t>արևածաղկի</w:t>
            </w:r>
            <w:r w:rsidRPr="005F7428">
              <w:rPr>
                <w:rFonts w:ascii="GHEA Grapalat" w:hAnsi="GHEA Grapalat" w:cs="Arial AM"/>
                <w:sz w:val="16"/>
                <w:szCs w:val="16"/>
              </w:rPr>
              <w:t xml:space="preserve"> </w:t>
            </w:r>
            <w:r w:rsidRPr="005F7428">
              <w:rPr>
                <w:rFonts w:ascii="GHEA Grapalat" w:hAnsi="GHEA Grapalat" w:cs="Sylfaen"/>
                <w:sz w:val="16"/>
                <w:szCs w:val="16"/>
              </w:rPr>
              <w:t>ձեթ</w:t>
            </w:r>
            <w:r w:rsidRPr="005F7428">
              <w:rPr>
                <w:rFonts w:ascii="GHEA Grapalat" w:hAnsi="GHEA Grapalat" w:cs="Arial AM"/>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ռաֆինացված</w:t>
            </w:r>
            <w:r w:rsidRPr="005F7428">
              <w:rPr>
                <w:rFonts w:ascii="GHEA Grapalat" w:hAnsi="GHEA Grapalat" w:cs="Arial AM"/>
                <w:sz w:val="16"/>
                <w:szCs w:val="16"/>
              </w:rPr>
              <w:t>, (</w:t>
            </w:r>
            <w:r w:rsidRPr="005F7428">
              <w:rPr>
                <w:rFonts w:ascii="GHEA Grapalat" w:hAnsi="GHEA Grapalat" w:cs="Sylfaen"/>
                <w:sz w:val="16"/>
                <w:szCs w:val="16"/>
              </w:rPr>
              <w:t>զտած</w:t>
            </w:r>
            <w:r w:rsidRPr="005F7428">
              <w:rPr>
                <w:rFonts w:ascii="GHEA Grapalat" w:hAnsi="GHEA Grapalat" w:cs="Calibri"/>
                <w:sz w:val="16"/>
                <w:szCs w:val="16"/>
              </w:rPr>
              <w:t>)</w:t>
            </w:r>
          </w:p>
        </w:tc>
        <w:tc>
          <w:tcPr>
            <w:tcW w:w="1248"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olor w:val="000000"/>
                <w:sz w:val="16"/>
                <w:szCs w:val="16"/>
                <w:lang w:val="hy-AM"/>
              </w:rPr>
            </w:pPr>
            <w:r w:rsidRPr="005F7428">
              <w:rPr>
                <w:rFonts w:ascii="GHEA Grapalat" w:hAnsi="GHEA Grapalat" w:cs="Sylfaen"/>
                <w:sz w:val="16"/>
                <w:szCs w:val="16"/>
                <w:lang w:val="hy-AM"/>
              </w:rPr>
              <w:t>Պատրաստված</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արևածաղկի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սերմերի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լուծամզման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ճզմման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եղանակով</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բարձր</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տեսակի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զտված</w:t>
            </w:r>
            <w:r w:rsidRPr="005F7428">
              <w:rPr>
                <w:rFonts w:ascii="GHEA Grapalat" w:hAnsi="GHEA Grapalat" w:cs="Arial"/>
                <w:sz w:val="16"/>
                <w:szCs w:val="16"/>
                <w:lang w:val="hy-AM"/>
              </w:rPr>
              <w:t>,</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հոտազերծված</w:t>
            </w:r>
            <w:r w:rsidRPr="005F7428">
              <w:rPr>
                <w:rFonts w:ascii="GHEA Grapalat" w:hAnsi="GHEA Grapalat" w:cs="Arial"/>
                <w:sz w:val="16"/>
                <w:szCs w:val="16"/>
                <w:lang w:val="hy-AM"/>
              </w:rPr>
              <w:t xml:space="preserve"> , </w:t>
            </w:r>
            <w:r w:rsidRPr="005F7428">
              <w:rPr>
                <w:rFonts w:ascii="GHEA Grapalat" w:hAnsi="GHEA Grapalat" w:cs="Sylfaen"/>
                <w:sz w:val="16"/>
                <w:szCs w:val="16"/>
                <w:lang w:val="hy-AM"/>
              </w:rPr>
              <w:t>փաթեթավորումը</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շշալցված</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մինչև</w:t>
            </w:r>
            <w:r w:rsidRPr="005F7428">
              <w:rPr>
                <w:rFonts w:ascii="GHEA Grapalat" w:hAnsi="GHEA Grapalat" w:cs="Arial"/>
                <w:sz w:val="16"/>
                <w:szCs w:val="16"/>
                <w:lang w:val="hy-AM"/>
              </w:rPr>
              <w:t xml:space="preserve"> 5</w:t>
            </w:r>
            <w:r w:rsidRPr="005F7428">
              <w:rPr>
                <w:rFonts w:ascii="GHEA Grapalat" w:hAnsi="GHEA Grapalat" w:cs="Sylfaen"/>
                <w:sz w:val="16"/>
                <w:szCs w:val="16"/>
                <w:lang w:val="hy-AM"/>
              </w:rPr>
              <w:t>լ</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տարողություններում</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ԳՕՍՏ</w:t>
            </w:r>
            <w:r w:rsidRPr="005F7428">
              <w:rPr>
                <w:rFonts w:ascii="GHEA Grapalat" w:hAnsi="GHEA Grapalat" w:cs="Calibri"/>
                <w:sz w:val="16"/>
                <w:szCs w:val="16"/>
                <w:lang w:val="hy-AM"/>
              </w:rPr>
              <w:t xml:space="preserve"> 1129-93</w:t>
            </w:r>
            <w:r w:rsidRPr="005F7428">
              <w:rPr>
                <w:rFonts w:ascii="GHEA Grapalat" w:hAnsi="GHEA Grapalat" w:cs="Tahoma"/>
                <w:sz w:val="16"/>
                <w:szCs w:val="16"/>
                <w:lang w:val="hy-AM"/>
              </w:rPr>
              <w:t>։</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Անվտանգությունը՝</w:t>
            </w:r>
            <w:r w:rsidRPr="005F7428">
              <w:rPr>
                <w:rFonts w:ascii="GHEA Grapalat" w:hAnsi="GHEA Grapalat" w:cs="Arial"/>
                <w:sz w:val="16"/>
                <w:szCs w:val="16"/>
                <w:lang w:val="hy-AM"/>
              </w:rPr>
              <w:t xml:space="preserve"> N 2-III-4.9-01-2010 </w:t>
            </w:r>
            <w:r w:rsidRPr="005F7428">
              <w:rPr>
                <w:rFonts w:ascii="GHEA Grapalat" w:hAnsi="GHEA Grapalat" w:cs="Sylfaen"/>
                <w:sz w:val="16"/>
                <w:szCs w:val="16"/>
                <w:lang w:val="hy-AM"/>
              </w:rPr>
              <w:t>հիգիենիկ</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նորմատիվների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և</w:t>
            </w:r>
            <w:r w:rsidRPr="005F7428">
              <w:rPr>
                <w:rFonts w:ascii="GHEA Grapalat" w:hAnsi="GHEA Grapalat" w:cs="Calibri"/>
                <w:sz w:val="16"/>
                <w:szCs w:val="16"/>
                <w:lang w:val="hy-AM"/>
              </w:rPr>
              <w:t xml:space="preserve"> “</w:t>
            </w:r>
            <w:r w:rsidRPr="005F7428">
              <w:rPr>
                <w:rFonts w:ascii="GHEA Grapalat" w:hAnsi="GHEA Grapalat" w:cs="Sylfaen"/>
                <w:sz w:val="16"/>
                <w:szCs w:val="16"/>
                <w:lang w:val="hy-AM"/>
              </w:rPr>
              <w:t>Սննդամթերքի</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անվտանգության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մասին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ՀՀ</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օրենքի</w:t>
            </w:r>
            <w:r w:rsidRPr="005F7428">
              <w:rPr>
                <w:rFonts w:ascii="GHEA Grapalat" w:hAnsi="GHEA Grapalat" w:cs="Arial"/>
                <w:sz w:val="16"/>
                <w:szCs w:val="16"/>
                <w:lang w:val="hy-AM"/>
              </w:rPr>
              <w:t xml:space="preserve"> 8-</w:t>
            </w:r>
            <w:r w:rsidRPr="005F7428">
              <w:rPr>
                <w:rFonts w:ascii="GHEA Grapalat" w:hAnsi="GHEA Grapalat" w:cs="Sylfaen"/>
                <w:sz w:val="16"/>
                <w:szCs w:val="16"/>
                <w:lang w:val="hy-AM"/>
              </w:rPr>
              <w:t>րդ</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հոդվածի։</w:t>
            </w:r>
            <w:r w:rsidRPr="005F7428">
              <w:rPr>
                <w:rFonts w:ascii="GHEA Grapalat" w:hAnsi="GHEA Grapalat" w:cs="Arial"/>
                <w:sz w:val="16"/>
                <w:szCs w:val="16"/>
                <w:lang w:val="hy-AM"/>
              </w:rPr>
              <w:t xml:space="preserve"> </w:t>
            </w:r>
            <w:r w:rsidRPr="005F7428">
              <w:rPr>
                <w:rFonts w:ascii="GHEA Grapalat" w:hAnsi="GHEA Grapalat" w:cs="Sylfaen"/>
                <w:sz w:val="16"/>
                <w:szCs w:val="16"/>
              </w:rPr>
              <w:t>Պիտանելիության</w:t>
            </w:r>
            <w:r w:rsidRPr="005F7428">
              <w:rPr>
                <w:rFonts w:ascii="GHEA Grapalat" w:hAnsi="GHEA Grapalat" w:cs="Calibri"/>
                <w:sz w:val="16"/>
                <w:szCs w:val="16"/>
              </w:rPr>
              <w:t xml:space="preserve"> </w:t>
            </w:r>
            <w:r w:rsidRPr="005F7428">
              <w:rPr>
                <w:rFonts w:ascii="GHEA Grapalat" w:hAnsi="GHEA Grapalat" w:cs="Sylfaen"/>
                <w:sz w:val="16"/>
                <w:szCs w:val="16"/>
              </w:rPr>
              <w:t>մնացորդային</w:t>
            </w:r>
            <w:r w:rsidRPr="005F7428">
              <w:rPr>
                <w:rFonts w:ascii="GHEA Grapalat" w:hAnsi="GHEA Grapalat" w:cs="Arial"/>
                <w:sz w:val="16"/>
                <w:szCs w:val="16"/>
              </w:rPr>
              <w:t xml:space="preserve"> </w:t>
            </w:r>
            <w:r w:rsidRPr="005F7428">
              <w:rPr>
                <w:rFonts w:ascii="GHEA Grapalat" w:hAnsi="GHEA Grapalat" w:cs="Sylfaen"/>
                <w:sz w:val="16"/>
                <w:szCs w:val="16"/>
              </w:rPr>
              <w:t>ժամկետը</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քան</w:t>
            </w:r>
            <w:r w:rsidRPr="005F7428">
              <w:rPr>
                <w:rFonts w:ascii="GHEA Grapalat" w:hAnsi="GHEA Grapalat" w:cs="Arial"/>
                <w:sz w:val="16"/>
                <w:szCs w:val="16"/>
              </w:rPr>
              <w:t xml:space="preserve"> 80 </w:t>
            </w:r>
            <w:r w:rsidRPr="005F7428">
              <w:rPr>
                <w:rFonts w:ascii="GHEA Grapalat" w:hAnsi="GHEA Grapalat" w:cs="Calibri"/>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Sylfaen"/>
                <w:bCs/>
                <w:sz w:val="16"/>
                <w:szCs w:val="16"/>
              </w:rPr>
            </w:pPr>
            <w:r w:rsidRPr="005F7428">
              <w:rPr>
                <w:rFonts w:ascii="GHEA Grapalat" w:hAnsi="GHEA Grapalat" w:cs="Sylfaen"/>
                <w:bCs/>
                <w:sz w:val="16"/>
                <w:szCs w:val="16"/>
              </w:rPr>
              <w:t>լիտր</w:t>
            </w:r>
          </w:p>
        </w:tc>
        <w:tc>
          <w:tcPr>
            <w:tcW w:w="857"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814300">
            <w:pPr>
              <w:jc w:val="center"/>
              <w:rPr>
                <w:rFonts w:ascii="GHEA Grapalat" w:hAnsi="GHEA Grapalat" w:cs="Calibri"/>
                <w:color w:val="000000"/>
                <w:sz w:val="16"/>
                <w:szCs w:val="16"/>
              </w:rPr>
            </w:pPr>
            <w:r>
              <w:rPr>
                <w:rFonts w:ascii="GHEA Grapalat" w:hAnsi="GHEA Grapalat" w:cs="Calibri"/>
                <w:color w:val="000000"/>
                <w:sz w:val="16"/>
                <w:szCs w:val="16"/>
              </w:rPr>
              <w:t>227.0</w:t>
            </w:r>
          </w:p>
        </w:tc>
        <w:tc>
          <w:tcPr>
            <w:tcW w:w="1134" w:type="dxa"/>
            <w:tcBorders>
              <w:top w:val="single" w:sz="4" w:space="0" w:color="auto"/>
              <w:left w:val="single" w:sz="4" w:space="0" w:color="auto"/>
              <w:bottom w:val="single" w:sz="4" w:space="0" w:color="auto"/>
              <w:right w:val="single" w:sz="4" w:space="0" w:color="auto"/>
            </w:tcBorders>
            <w:vAlign w:val="center"/>
          </w:tcPr>
          <w:p w:rsidR="00B16973" w:rsidRDefault="00B16973" w:rsidP="00B16973">
            <w:pPr>
              <w:jc w:val="center"/>
            </w:pPr>
            <w:r w:rsidRPr="00446076">
              <w:rPr>
                <w:rFonts w:ascii="GHEA Grapalat" w:hAnsi="GHEA Grapalat" w:cs="Sylfaen"/>
                <w:sz w:val="16"/>
                <w:szCs w:val="16"/>
                <w:lang w:val="hy-AM"/>
              </w:rPr>
              <w:t>Գ</w:t>
            </w:r>
            <w:r w:rsidRPr="00446076">
              <w:rPr>
                <w:rFonts w:ascii="MS Mincho" w:eastAsia="MS Mincho" w:hAnsi="MS Mincho" w:cs="MS Mincho" w:hint="eastAsia"/>
                <w:sz w:val="16"/>
                <w:szCs w:val="16"/>
                <w:lang w:val="hy-AM"/>
              </w:rPr>
              <w:t>․</w:t>
            </w:r>
            <w:r w:rsidRPr="00446076">
              <w:rPr>
                <w:rFonts w:ascii="GHEA Grapalat" w:hAnsi="GHEA Grapalat" w:cs="Sylfaen"/>
                <w:sz w:val="16"/>
                <w:szCs w:val="16"/>
                <w:lang w:val="hy-AM"/>
              </w:rPr>
              <w:t>Մխչյան</w:t>
            </w:r>
            <w:r w:rsidRPr="00446076">
              <w:rPr>
                <w:rFonts w:ascii="GHEA Grapalat" w:hAnsi="GHEA Grapalat" w:cs="Arial"/>
                <w:sz w:val="16"/>
                <w:szCs w:val="16"/>
                <w:lang w:val="hy-AM"/>
              </w:rPr>
              <w:t xml:space="preserve">, </w:t>
            </w:r>
            <w:r w:rsidRPr="00446076">
              <w:rPr>
                <w:rFonts w:ascii="GHEA Grapalat" w:hAnsi="GHEA Grapalat" w:cs="Sylfaen"/>
                <w:sz w:val="16"/>
                <w:szCs w:val="16"/>
                <w:lang w:val="hy-AM"/>
              </w:rPr>
              <w:t>Քր</w:t>
            </w:r>
            <w:r w:rsidRPr="00446076">
              <w:rPr>
                <w:rFonts w:ascii="MS Mincho" w:eastAsia="MS Mincho" w:hAnsi="MS Mincho" w:cs="MS Mincho" w:hint="eastAsia"/>
                <w:sz w:val="16"/>
                <w:szCs w:val="16"/>
                <w:lang w:val="hy-AM"/>
              </w:rPr>
              <w:t>․</w:t>
            </w:r>
            <w:r w:rsidRPr="00446076">
              <w:rPr>
                <w:rFonts w:ascii="GHEA Grapalat" w:hAnsi="GHEA Grapalat" w:cs="Sylfaen"/>
                <w:sz w:val="16"/>
                <w:szCs w:val="16"/>
                <w:lang w:val="hy-AM"/>
              </w:rPr>
              <w:t>Ալավեր</w:t>
            </w:r>
            <w:r w:rsidRPr="00446076">
              <w:rPr>
                <w:rFonts w:ascii="GHEA Grapalat" w:hAnsi="GHEA Grapalat" w:cs="Sylfaen"/>
                <w:sz w:val="16"/>
                <w:szCs w:val="16"/>
              </w:rPr>
              <w:t xml:space="preserve"> </w:t>
            </w:r>
            <w:r w:rsidRPr="00446076">
              <w:rPr>
                <w:rFonts w:ascii="GHEA Grapalat" w:hAnsi="GHEA Grapalat" w:cs="Sylfaen"/>
                <w:sz w:val="16"/>
                <w:szCs w:val="16"/>
                <w:lang w:val="hy-AM"/>
              </w:rPr>
              <w:t>դյան</w:t>
            </w:r>
            <w:r w:rsidRPr="00446076">
              <w:rPr>
                <w:rFonts w:ascii="GHEA Grapalat" w:hAnsi="GHEA Grapalat" w:cs="Arial"/>
                <w:sz w:val="16"/>
                <w:szCs w:val="16"/>
                <w:lang w:val="hy-AM"/>
              </w:rPr>
              <w:t xml:space="preserve"> </w:t>
            </w:r>
            <w:r w:rsidRPr="00446076">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B16973" w:rsidRPr="005F7428" w:rsidRDefault="00B16973" w:rsidP="00F4264E">
            <w:pPr>
              <w:jc w:val="center"/>
              <w:rPr>
                <w:rFonts w:ascii="GHEA Grapalat" w:hAnsi="GHEA Grapalat"/>
                <w:sz w:val="16"/>
                <w:szCs w:val="16"/>
                <w:lang w:val="pt-BR"/>
              </w:rPr>
            </w:pPr>
          </w:p>
        </w:tc>
      </w:tr>
      <w:tr w:rsidR="00B16973" w:rsidRPr="00B16973" w:rsidTr="00B16973">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lang w:val="ru-RU"/>
              </w:rPr>
            </w:pPr>
            <w:r w:rsidRPr="005F7428">
              <w:rPr>
                <w:rFonts w:ascii="GHEA Grapalat" w:hAnsi="GHEA Grapalat"/>
                <w:sz w:val="16"/>
                <w:szCs w:val="16"/>
                <w:lang w:val="ru-RU"/>
              </w:rPr>
              <w:t>7</w:t>
            </w:r>
          </w:p>
        </w:tc>
        <w:tc>
          <w:tcPr>
            <w:tcW w:w="140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r w:rsidRPr="005F7428">
              <w:rPr>
                <w:rFonts w:ascii="GHEA Grapalat" w:hAnsi="GHEA Grapalat"/>
                <w:sz w:val="16"/>
                <w:szCs w:val="16"/>
                <w:lang w:val="ru-RU"/>
              </w:rPr>
              <w:t>15321000</w:t>
            </w:r>
          </w:p>
        </w:tc>
        <w:tc>
          <w:tcPr>
            <w:tcW w:w="1499"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2B02DB">
            <w:pPr>
              <w:jc w:val="center"/>
              <w:rPr>
                <w:rFonts w:ascii="GHEA Grapalat" w:hAnsi="GHEA Grapalat" w:cs="Calibri"/>
                <w:sz w:val="16"/>
                <w:szCs w:val="16"/>
              </w:rPr>
            </w:pPr>
            <w:r w:rsidRPr="005F7428">
              <w:rPr>
                <w:rFonts w:ascii="GHEA Grapalat" w:hAnsi="GHEA Grapalat" w:cs="Sylfaen"/>
                <w:sz w:val="16"/>
                <w:szCs w:val="16"/>
              </w:rPr>
              <w:t>մրգահյութ</w:t>
            </w:r>
            <w:r w:rsidRPr="005F7428">
              <w:rPr>
                <w:rFonts w:ascii="GHEA Grapalat" w:hAnsi="GHEA Grapalat" w:cs="Arial AM"/>
                <w:sz w:val="16"/>
                <w:szCs w:val="16"/>
              </w:rPr>
              <w:t>,</w:t>
            </w:r>
            <w:r w:rsidRPr="005F7428">
              <w:rPr>
                <w:rFonts w:ascii="GHEA Grapalat" w:hAnsi="GHEA Grapalat" w:cs="Calibri"/>
                <w:sz w:val="16"/>
                <w:szCs w:val="16"/>
              </w:rPr>
              <w:t xml:space="preserve"> </w:t>
            </w:r>
          </w:p>
        </w:tc>
        <w:tc>
          <w:tcPr>
            <w:tcW w:w="1248"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Calibri"/>
                <w:sz w:val="16"/>
                <w:szCs w:val="16"/>
              </w:rPr>
            </w:pPr>
            <w:r w:rsidRPr="005F7428">
              <w:rPr>
                <w:rFonts w:ascii="GHEA Grapalat" w:hAnsi="GHEA Grapalat" w:cs="Sylfaen"/>
                <w:sz w:val="16"/>
                <w:szCs w:val="16"/>
              </w:rPr>
              <w:t>Մրգահյութեր</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պատրաստված</w:t>
            </w:r>
            <w:r w:rsidRPr="005F7428">
              <w:rPr>
                <w:rFonts w:ascii="GHEA Grapalat" w:hAnsi="GHEA Grapalat" w:cs="Arial"/>
                <w:sz w:val="16"/>
                <w:szCs w:val="16"/>
              </w:rPr>
              <w:t xml:space="preserve"> </w:t>
            </w:r>
            <w:r w:rsidRPr="005F7428">
              <w:rPr>
                <w:rFonts w:ascii="GHEA Grapalat" w:hAnsi="GHEA Grapalat" w:cs="Sylfaen"/>
                <w:sz w:val="16"/>
                <w:szCs w:val="16"/>
              </w:rPr>
              <w:t>թարմ</w:t>
            </w:r>
            <w:r w:rsidRPr="005F7428">
              <w:rPr>
                <w:rFonts w:ascii="GHEA Grapalat" w:hAnsi="GHEA Grapalat" w:cs="Arial"/>
                <w:sz w:val="16"/>
                <w:szCs w:val="16"/>
              </w:rPr>
              <w:t xml:space="preserve"> </w:t>
            </w:r>
            <w:r w:rsidRPr="005F7428">
              <w:rPr>
                <w:rFonts w:ascii="GHEA Grapalat" w:hAnsi="GHEA Grapalat" w:cs="Sylfaen"/>
                <w:sz w:val="16"/>
                <w:szCs w:val="16"/>
              </w:rPr>
              <w:t>մրգերից</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պտուղներից</w:t>
            </w:r>
            <w:r w:rsidRPr="005F7428">
              <w:rPr>
                <w:rFonts w:ascii="GHEA Grapalat" w:hAnsi="GHEA Grapalat" w:cs="Arial"/>
                <w:sz w:val="16"/>
                <w:szCs w:val="16"/>
              </w:rPr>
              <w:t xml:space="preserve">, </w:t>
            </w:r>
            <w:r w:rsidRPr="005F7428">
              <w:rPr>
                <w:rFonts w:ascii="GHEA Grapalat" w:hAnsi="GHEA Grapalat" w:cs="Sylfaen"/>
                <w:sz w:val="16"/>
                <w:szCs w:val="16"/>
              </w:rPr>
              <w:t>պտղամսով</w:t>
            </w:r>
            <w:r w:rsidRPr="005F7428">
              <w:rPr>
                <w:rFonts w:ascii="GHEA Grapalat" w:hAnsi="GHEA Grapalat" w:cs="Arial"/>
                <w:sz w:val="16"/>
                <w:szCs w:val="16"/>
              </w:rPr>
              <w:t xml:space="preserve">, </w:t>
            </w:r>
            <w:r w:rsidRPr="005F7428">
              <w:rPr>
                <w:rFonts w:ascii="GHEA Grapalat" w:hAnsi="GHEA Grapalat" w:cs="Sylfaen"/>
                <w:sz w:val="16"/>
                <w:szCs w:val="16"/>
              </w:rPr>
              <w:t>շաքարի</w:t>
            </w:r>
            <w:r w:rsidRPr="005F7428">
              <w:rPr>
                <w:rFonts w:ascii="GHEA Grapalat" w:hAnsi="GHEA Grapalat" w:cs="Arial"/>
                <w:sz w:val="16"/>
                <w:szCs w:val="16"/>
              </w:rPr>
              <w:t xml:space="preserve"> </w:t>
            </w:r>
            <w:r w:rsidRPr="005F7428">
              <w:rPr>
                <w:rFonts w:ascii="GHEA Grapalat" w:hAnsi="GHEA Grapalat" w:cs="Sylfaen"/>
                <w:sz w:val="16"/>
                <w:szCs w:val="16"/>
              </w:rPr>
              <w:t>օշարակի</w:t>
            </w:r>
            <w:r w:rsidRPr="005F7428">
              <w:rPr>
                <w:rFonts w:ascii="GHEA Grapalat" w:hAnsi="GHEA Grapalat" w:cs="Arial"/>
                <w:sz w:val="16"/>
                <w:szCs w:val="16"/>
              </w:rPr>
              <w:t xml:space="preserve"> </w:t>
            </w:r>
            <w:r w:rsidRPr="005F7428">
              <w:rPr>
                <w:rFonts w:ascii="GHEA Grapalat" w:hAnsi="GHEA Grapalat" w:cs="Sylfaen"/>
                <w:sz w:val="16"/>
                <w:szCs w:val="16"/>
              </w:rPr>
              <w:t>հավելումով</w:t>
            </w:r>
            <w:r w:rsidRPr="005F7428">
              <w:rPr>
                <w:rFonts w:ascii="GHEA Grapalat" w:hAnsi="GHEA Grapalat" w:cs="Arial"/>
                <w:sz w:val="16"/>
                <w:szCs w:val="16"/>
              </w:rPr>
              <w:t xml:space="preserve"> </w:t>
            </w:r>
            <w:r w:rsidRPr="005F7428">
              <w:rPr>
                <w:rFonts w:ascii="GHEA Grapalat" w:hAnsi="GHEA Grapalat" w:cs="Sylfaen"/>
                <w:sz w:val="16"/>
                <w:szCs w:val="16"/>
              </w:rPr>
              <w:t>կամ</w:t>
            </w:r>
            <w:r w:rsidRPr="005F7428">
              <w:rPr>
                <w:rFonts w:ascii="GHEA Grapalat" w:hAnsi="GHEA Grapalat" w:cs="Calibri"/>
                <w:sz w:val="16"/>
                <w:szCs w:val="16"/>
              </w:rPr>
              <w:t xml:space="preserve"> </w:t>
            </w:r>
            <w:r w:rsidRPr="005F7428">
              <w:rPr>
                <w:rFonts w:ascii="GHEA Grapalat" w:hAnsi="GHEA Grapalat" w:cs="Sylfaen"/>
                <w:sz w:val="16"/>
                <w:szCs w:val="16"/>
              </w:rPr>
              <w:t>առանց</w:t>
            </w:r>
            <w:r w:rsidRPr="005F7428">
              <w:rPr>
                <w:rFonts w:ascii="GHEA Grapalat" w:hAnsi="GHEA Grapalat" w:cs="Arial"/>
                <w:sz w:val="16"/>
                <w:szCs w:val="16"/>
              </w:rPr>
              <w:t xml:space="preserve"> </w:t>
            </w:r>
            <w:r w:rsidRPr="005F7428">
              <w:rPr>
                <w:rFonts w:ascii="GHEA Grapalat" w:hAnsi="GHEA Grapalat" w:cs="Sylfaen"/>
                <w:sz w:val="16"/>
                <w:szCs w:val="16"/>
              </w:rPr>
              <w:t>դրա</w:t>
            </w:r>
            <w:r w:rsidRPr="005F7428">
              <w:rPr>
                <w:rFonts w:ascii="GHEA Grapalat" w:hAnsi="GHEA Grapalat" w:cs="Arial"/>
                <w:sz w:val="16"/>
                <w:szCs w:val="16"/>
              </w:rPr>
              <w:t xml:space="preserve">, </w:t>
            </w:r>
            <w:r w:rsidRPr="005F7428">
              <w:rPr>
                <w:rFonts w:ascii="GHEA Grapalat" w:hAnsi="GHEA Grapalat" w:cs="Sylfaen"/>
                <w:sz w:val="16"/>
                <w:szCs w:val="16"/>
              </w:rPr>
              <w:t>արտաքին</w:t>
            </w:r>
            <w:r w:rsidRPr="005F7428">
              <w:rPr>
                <w:rFonts w:ascii="GHEA Grapalat" w:hAnsi="GHEA Grapalat" w:cs="Arial"/>
                <w:sz w:val="16"/>
                <w:szCs w:val="16"/>
              </w:rPr>
              <w:t xml:space="preserve"> </w:t>
            </w:r>
            <w:r w:rsidRPr="005F7428">
              <w:rPr>
                <w:rFonts w:ascii="GHEA Grapalat" w:hAnsi="GHEA Grapalat" w:cs="Sylfaen"/>
                <w:sz w:val="16"/>
                <w:szCs w:val="16"/>
              </w:rPr>
              <w:t>տեսքով</w:t>
            </w:r>
            <w:r w:rsidRPr="005F7428">
              <w:rPr>
                <w:rFonts w:ascii="GHEA Grapalat" w:hAnsi="GHEA Grapalat" w:cs="Arial"/>
                <w:sz w:val="16"/>
                <w:szCs w:val="16"/>
              </w:rPr>
              <w:t xml:space="preserve"> </w:t>
            </w:r>
            <w:r w:rsidRPr="005F7428">
              <w:rPr>
                <w:rFonts w:ascii="GHEA Grapalat" w:hAnsi="GHEA Grapalat" w:cs="Sylfaen"/>
                <w:sz w:val="16"/>
                <w:szCs w:val="16"/>
              </w:rPr>
              <w:t>պարզ</w:t>
            </w:r>
            <w:r w:rsidRPr="005F7428">
              <w:rPr>
                <w:rFonts w:ascii="GHEA Grapalat" w:hAnsi="GHEA Grapalat" w:cs="Arial"/>
                <w:sz w:val="16"/>
                <w:szCs w:val="16"/>
              </w:rPr>
              <w:t xml:space="preserve">` </w:t>
            </w:r>
            <w:r w:rsidRPr="005F7428">
              <w:rPr>
                <w:rFonts w:ascii="GHEA Grapalat" w:hAnsi="GHEA Grapalat" w:cs="Sylfaen"/>
                <w:sz w:val="16"/>
                <w:szCs w:val="16"/>
              </w:rPr>
              <w:t>նստվածքի</w:t>
            </w:r>
            <w:r w:rsidRPr="005F7428">
              <w:rPr>
                <w:rFonts w:ascii="GHEA Grapalat" w:hAnsi="GHEA Grapalat" w:cs="Arial"/>
                <w:sz w:val="16"/>
                <w:szCs w:val="16"/>
              </w:rPr>
              <w:t xml:space="preserve"> </w:t>
            </w:r>
            <w:r w:rsidRPr="005F7428">
              <w:rPr>
                <w:rFonts w:ascii="GHEA Grapalat" w:hAnsi="GHEA Grapalat" w:cs="Sylfaen"/>
                <w:sz w:val="16"/>
                <w:szCs w:val="16"/>
              </w:rPr>
              <w:t>զանգվածային</w:t>
            </w:r>
            <w:r w:rsidRPr="005F7428">
              <w:rPr>
                <w:rFonts w:ascii="GHEA Grapalat" w:hAnsi="GHEA Grapalat" w:cs="Arial"/>
                <w:sz w:val="16"/>
                <w:szCs w:val="16"/>
              </w:rPr>
              <w:t xml:space="preserve"> </w:t>
            </w:r>
            <w:r w:rsidRPr="005F7428">
              <w:rPr>
                <w:rFonts w:ascii="GHEA Grapalat" w:hAnsi="GHEA Grapalat" w:cs="Sylfaen"/>
                <w:sz w:val="16"/>
                <w:szCs w:val="16"/>
              </w:rPr>
              <w:t>մասը</w:t>
            </w:r>
            <w:r w:rsidRPr="005F7428">
              <w:rPr>
                <w:rFonts w:ascii="GHEA Grapalat" w:hAnsi="GHEA Grapalat" w:cs="Arial"/>
                <w:sz w:val="16"/>
                <w:szCs w:val="16"/>
              </w:rPr>
              <w:t xml:space="preserve"> 0</w:t>
            </w:r>
            <w:proofErr w:type="gramStart"/>
            <w:r w:rsidRPr="005F7428">
              <w:rPr>
                <w:rFonts w:ascii="GHEA Grapalat" w:hAnsi="GHEA Grapalat" w:cs="Arial"/>
                <w:sz w:val="16"/>
                <w:szCs w:val="16"/>
              </w:rPr>
              <w:t>,2</w:t>
            </w:r>
            <w:proofErr w:type="gramEnd"/>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ավելի</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Calibri"/>
                <w:sz w:val="16"/>
                <w:szCs w:val="16"/>
              </w:rPr>
              <w:t xml:space="preserve"> </w:t>
            </w:r>
            <w:r w:rsidRPr="005F7428">
              <w:rPr>
                <w:rFonts w:ascii="GHEA Grapalat" w:hAnsi="GHEA Grapalat" w:cs="Sylfaen"/>
                <w:sz w:val="16"/>
                <w:szCs w:val="16"/>
              </w:rPr>
              <w:t>ոչ</w:t>
            </w:r>
            <w:r w:rsidRPr="005F7428">
              <w:rPr>
                <w:rFonts w:ascii="GHEA Grapalat" w:hAnsi="GHEA Grapalat" w:cs="Calibri"/>
                <w:sz w:val="16"/>
                <w:szCs w:val="16"/>
              </w:rPr>
              <w:t xml:space="preserve"> </w:t>
            </w:r>
            <w:r w:rsidRPr="005F7428">
              <w:rPr>
                <w:rFonts w:ascii="GHEA Grapalat" w:hAnsi="GHEA Grapalat" w:cs="Sylfaen"/>
                <w:sz w:val="16"/>
                <w:szCs w:val="16"/>
              </w:rPr>
              <w:t>պարզ</w:t>
            </w:r>
            <w:r w:rsidRPr="005F7428">
              <w:rPr>
                <w:rFonts w:ascii="GHEA Grapalat" w:hAnsi="GHEA Grapalat" w:cs="Arial"/>
                <w:sz w:val="16"/>
                <w:szCs w:val="16"/>
              </w:rPr>
              <w:t xml:space="preserve">` 0,8%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ԳՕՍՏ</w:t>
            </w:r>
            <w:r w:rsidRPr="005F7428">
              <w:rPr>
                <w:rFonts w:ascii="GHEA Grapalat" w:hAnsi="GHEA Grapalat" w:cs="Arial"/>
                <w:sz w:val="16"/>
                <w:szCs w:val="16"/>
              </w:rPr>
              <w:t xml:space="preserve"> </w:t>
            </w:r>
            <w:r w:rsidRPr="005F7428">
              <w:rPr>
                <w:rFonts w:ascii="GHEA Grapalat" w:hAnsi="GHEA Grapalat" w:cs="Sylfaen"/>
                <w:sz w:val="16"/>
                <w:szCs w:val="16"/>
              </w:rPr>
              <w:t>Ռ</w:t>
            </w:r>
            <w:r w:rsidRPr="005F7428">
              <w:rPr>
                <w:rFonts w:ascii="GHEA Grapalat" w:hAnsi="GHEA Grapalat" w:cs="Arial"/>
                <w:sz w:val="16"/>
                <w:szCs w:val="16"/>
              </w:rPr>
              <w:t xml:space="preserve"> 52184-2003, </w:t>
            </w:r>
            <w:r w:rsidRPr="005F7428">
              <w:rPr>
                <w:rFonts w:ascii="GHEA Grapalat" w:hAnsi="GHEA Grapalat" w:cs="Sylfaen"/>
                <w:sz w:val="16"/>
                <w:szCs w:val="16"/>
              </w:rPr>
              <w:t>ԳՕՍՏ</w:t>
            </w:r>
            <w:r w:rsidRPr="005F7428">
              <w:rPr>
                <w:rFonts w:ascii="GHEA Grapalat" w:hAnsi="GHEA Grapalat" w:cs="Arial"/>
                <w:sz w:val="16"/>
                <w:szCs w:val="16"/>
              </w:rPr>
              <w:t xml:space="preserve"> </w:t>
            </w:r>
            <w:r w:rsidRPr="005F7428">
              <w:rPr>
                <w:rFonts w:ascii="GHEA Grapalat" w:hAnsi="GHEA Grapalat" w:cs="Sylfaen"/>
                <w:sz w:val="16"/>
                <w:szCs w:val="16"/>
              </w:rPr>
              <w:t>Ռ</w:t>
            </w:r>
            <w:r w:rsidRPr="005F7428">
              <w:rPr>
                <w:rFonts w:ascii="GHEA Grapalat" w:hAnsi="GHEA Grapalat" w:cs="Arial"/>
                <w:sz w:val="16"/>
                <w:szCs w:val="16"/>
              </w:rPr>
              <w:t xml:space="preserve"> 52185-2003 </w:t>
            </w:r>
            <w:r w:rsidRPr="005F7428">
              <w:rPr>
                <w:rFonts w:ascii="GHEA Grapalat" w:hAnsi="GHEA Grapalat" w:cs="Sylfaen"/>
                <w:sz w:val="16"/>
                <w:szCs w:val="16"/>
              </w:rPr>
              <w:t>կամ</w:t>
            </w:r>
            <w:r w:rsidRPr="005F7428">
              <w:rPr>
                <w:rFonts w:ascii="GHEA Grapalat" w:hAnsi="GHEA Grapalat" w:cs="Arial"/>
                <w:sz w:val="16"/>
                <w:szCs w:val="16"/>
              </w:rPr>
              <w:t xml:space="preserve"> </w:t>
            </w:r>
            <w:r w:rsidRPr="005F7428">
              <w:rPr>
                <w:rFonts w:ascii="GHEA Grapalat" w:hAnsi="GHEA Grapalat" w:cs="Sylfaen"/>
                <w:sz w:val="16"/>
                <w:szCs w:val="16"/>
              </w:rPr>
              <w:t>ԳՕՍՏ</w:t>
            </w:r>
            <w:r w:rsidRPr="005F7428">
              <w:rPr>
                <w:rFonts w:ascii="GHEA Grapalat" w:hAnsi="GHEA Grapalat" w:cs="Arial"/>
                <w:sz w:val="16"/>
                <w:szCs w:val="16"/>
              </w:rPr>
              <w:t xml:space="preserve"> </w:t>
            </w:r>
            <w:r w:rsidRPr="005F7428">
              <w:rPr>
                <w:rFonts w:ascii="GHEA Grapalat" w:hAnsi="GHEA Grapalat" w:cs="Sylfaen"/>
                <w:sz w:val="16"/>
                <w:szCs w:val="16"/>
              </w:rPr>
              <w:t>Ռ</w:t>
            </w:r>
            <w:r w:rsidRPr="005F7428">
              <w:rPr>
                <w:rFonts w:ascii="GHEA Grapalat" w:hAnsi="GHEA Grapalat" w:cs="Calibri"/>
                <w:sz w:val="16"/>
                <w:szCs w:val="16"/>
              </w:rPr>
              <w:t xml:space="preserve"> 52186-2003</w:t>
            </w:r>
            <w:r w:rsidRPr="005F7428">
              <w:rPr>
                <w:rFonts w:ascii="GHEA Grapalat" w:hAnsi="GHEA Grapalat" w:cs="Tahoma"/>
                <w:sz w:val="16"/>
                <w:szCs w:val="16"/>
              </w:rPr>
              <w:t>։</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Անվտանգությունը</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մակնշումը</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կառավարության</w:t>
            </w:r>
            <w:r w:rsidRPr="005F7428">
              <w:rPr>
                <w:rFonts w:ascii="GHEA Grapalat" w:hAnsi="GHEA Grapalat" w:cs="Arial"/>
                <w:sz w:val="16"/>
                <w:szCs w:val="16"/>
              </w:rPr>
              <w:t xml:space="preserve"> 2009 </w:t>
            </w:r>
            <w:r w:rsidRPr="005F7428">
              <w:rPr>
                <w:rFonts w:ascii="GHEA Grapalat" w:hAnsi="GHEA Grapalat" w:cs="Sylfaen"/>
                <w:sz w:val="16"/>
                <w:szCs w:val="16"/>
              </w:rPr>
              <w:t>թ</w:t>
            </w:r>
            <w:r w:rsidRPr="005F7428">
              <w:rPr>
                <w:rFonts w:ascii="GHEA Grapalat" w:hAnsi="GHEA Grapalat" w:cs="Arial"/>
                <w:sz w:val="16"/>
                <w:szCs w:val="16"/>
              </w:rPr>
              <w:t xml:space="preserve">. </w:t>
            </w:r>
            <w:r w:rsidRPr="005F7428">
              <w:rPr>
                <w:rFonts w:ascii="GHEA Grapalat" w:hAnsi="GHEA Grapalat" w:cs="Sylfaen"/>
                <w:sz w:val="16"/>
                <w:szCs w:val="16"/>
              </w:rPr>
              <w:t>Հունիսի</w:t>
            </w:r>
            <w:r w:rsidRPr="005F7428">
              <w:rPr>
                <w:rFonts w:ascii="GHEA Grapalat" w:hAnsi="GHEA Grapalat" w:cs="Calibri"/>
                <w:sz w:val="16"/>
                <w:szCs w:val="16"/>
              </w:rPr>
              <w:t xml:space="preserve"> 26-</w:t>
            </w:r>
            <w:r w:rsidRPr="005F7428">
              <w:rPr>
                <w:rFonts w:ascii="GHEA Grapalat" w:hAnsi="GHEA Grapalat" w:cs="Sylfaen"/>
                <w:sz w:val="16"/>
                <w:szCs w:val="16"/>
              </w:rPr>
              <w:t>ի</w:t>
            </w:r>
            <w:r w:rsidRPr="005F7428">
              <w:rPr>
                <w:rFonts w:ascii="GHEA Grapalat" w:hAnsi="GHEA Grapalat" w:cs="Arial"/>
                <w:sz w:val="16"/>
                <w:szCs w:val="16"/>
              </w:rPr>
              <w:t xml:space="preserve"> </w:t>
            </w:r>
            <w:r w:rsidRPr="005F7428">
              <w:rPr>
                <w:rFonts w:ascii="GHEA Grapalat" w:hAnsi="GHEA Grapalat" w:cs="Sylfaen"/>
                <w:sz w:val="16"/>
                <w:szCs w:val="16"/>
              </w:rPr>
              <w:t>թիվ</w:t>
            </w:r>
            <w:r w:rsidRPr="005F7428">
              <w:rPr>
                <w:rFonts w:ascii="GHEA Grapalat" w:hAnsi="GHEA Grapalat" w:cs="Arial"/>
                <w:sz w:val="16"/>
                <w:szCs w:val="16"/>
              </w:rPr>
              <w:t xml:space="preserve"> 744-</w:t>
            </w:r>
            <w:r w:rsidRPr="005F7428">
              <w:rPr>
                <w:rFonts w:ascii="GHEA Grapalat" w:hAnsi="GHEA Grapalat" w:cs="Sylfaen"/>
                <w:sz w:val="16"/>
                <w:szCs w:val="16"/>
              </w:rPr>
              <w:t>Ն</w:t>
            </w:r>
            <w:r w:rsidRPr="005F7428">
              <w:rPr>
                <w:rFonts w:ascii="GHEA Grapalat" w:hAnsi="GHEA Grapalat" w:cs="Arial"/>
                <w:sz w:val="16"/>
                <w:szCs w:val="16"/>
              </w:rPr>
              <w:t xml:space="preserve"> </w:t>
            </w:r>
            <w:r w:rsidRPr="005F7428">
              <w:rPr>
                <w:rFonts w:ascii="GHEA Grapalat" w:hAnsi="GHEA Grapalat" w:cs="Sylfaen"/>
                <w:sz w:val="16"/>
                <w:szCs w:val="16"/>
              </w:rPr>
              <w:t>որոշմամբ</w:t>
            </w:r>
            <w:r w:rsidRPr="005F7428">
              <w:rPr>
                <w:rFonts w:ascii="GHEA Grapalat" w:hAnsi="GHEA Grapalat" w:cs="Arial"/>
                <w:sz w:val="16"/>
                <w:szCs w:val="16"/>
              </w:rPr>
              <w:t xml:space="preserve"> </w:t>
            </w:r>
            <w:r w:rsidRPr="005F7428">
              <w:rPr>
                <w:rFonts w:ascii="GHEA Grapalat" w:hAnsi="GHEA Grapalat" w:cs="Sylfaen"/>
                <w:sz w:val="16"/>
                <w:szCs w:val="16"/>
              </w:rPr>
              <w:t>հաստատված</w:t>
            </w:r>
            <w:r w:rsidRPr="005F7428">
              <w:rPr>
                <w:rFonts w:ascii="GHEA Grapalat" w:hAnsi="GHEA Grapalat" w:cs="Arial"/>
                <w:sz w:val="16"/>
                <w:szCs w:val="16"/>
              </w:rPr>
              <w:t xml:space="preserve"> “</w:t>
            </w:r>
            <w:r w:rsidRPr="005F7428">
              <w:rPr>
                <w:rFonts w:ascii="GHEA Grapalat" w:hAnsi="GHEA Grapalat" w:cs="Sylfaen"/>
                <w:sz w:val="16"/>
                <w:szCs w:val="16"/>
              </w:rPr>
              <w:t>Հյութերին</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հյութամթերքներին</w:t>
            </w:r>
            <w:r w:rsidRPr="005F7428">
              <w:rPr>
                <w:rFonts w:ascii="GHEA Grapalat" w:hAnsi="GHEA Grapalat" w:cs="Arial"/>
                <w:sz w:val="16"/>
                <w:szCs w:val="16"/>
              </w:rPr>
              <w:t xml:space="preserve"> </w:t>
            </w:r>
            <w:r w:rsidRPr="005F7428">
              <w:rPr>
                <w:rFonts w:ascii="GHEA Grapalat" w:hAnsi="GHEA Grapalat" w:cs="Sylfaen"/>
                <w:sz w:val="16"/>
                <w:szCs w:val="16"/>
              </w:rPr>
              <w:t>ներկայացվող</w:t>
            </w:r>
            <w:r w:rsidRPr="005F7428">
              <w:rPr>
                <w:rFonts w:ascii="GHEA Grapalat" w:hAnsi="GHEA Grapalat" w:cs="Calibri"/>
                <w:sz w:val="16"/>
                <w:szCs w:val="16"/>
              </w:rPr>
              <w:t xml:space="preserve"> </w:t>
            </w:r>
            <w:r w:rsidRPr="005F7428">
              <w:rPr>
                <w:rFonts w:ascii="GHEA Grapalat" w:hAnsi="GHEA Grapalat" w:cs="Sylfaen"/>
                <w:sz w:val="16"/>
                <w:szCs w:val="16"/>
              </w:rPr>
              <w:t>պահանջների</w:t>
            </w:r>
            <w:r w:rsidRPr="005F7428">
              <w:rPr>
                <w:rFonts w:ascii="GHEA Grapalat" w:hAnsi="GHEA Grapalat" w:cs="Arial"/>
                <w:sz w:val="16"/>
                <w:szCs w:val="16"/>
              </w:rPr>
              <w:t xml:space="preserve"> </w:t>
            </w:r>
            <w:r w:rsidRPr="005F7428">
              <w:rPr>
                <w:rFonts w:ascii="GHEA Grapalat" w:hAnsi="GHEA Grapalat" w:cs="Sylfaen"/>
                <w:sz w:val="16"/>
                <w:szCs w:val="16"/>
              </w:rPr>
              <w:t>տեխնիկական</w:t>
            </w:r>
            <w:r w:rsidRPr="005F7428">
              <w:rPr>
                <w:rFonts w:ascii="GHEA Grapalat" w:hAnsi="GHEA Grapalat" w:cs="Arial"/>
                <w:sz w:val="16"/>
                <w:szCs w:val="16"/>
              </w:rPr>
              <w:t xml:space="preserve"> </w:t>
            </w:r>
            <w:r w:rsidRPr="005F7428">
              <w:rPr>
                <w:rFonts w:ascii="GHEA Grapalat" w:hAnsi="GHEA Grapalat" w:cs="Sylfaen"/>
                <w:sz w:val="16"/>
                <w:szCs w:val="16"/>
              </w:rPr>
              <w:t>կանոնակարգի</w:t>
            </w:r>
            <w:r w:rsidRPr="005F7428">
              <w:rPr>
                <w:rFonts w:ascii="GHEA Grapalat" w:hAnsi="GHEA Grapalat" w:cs="Arial"/>
                <w:sz w:val="16"/>
                <w:szCs w:val="16"/>
              </w:rPr>
              <w:t xml:space="preserve">”, </w:t>
            </w:r>
            <w:r w:rsidRPr="005F7428">
              <w:rPr>
                <w:rFonts w:ascii="GHEA Grapalat" w:hAnsi="GHEA Grapalat" w:cs="Arial"/>
                <w:sz w:val="16"/>
                <w:szCs w:val="16"/>
              </w:rPr>
              <w:lastRenderedPageBreak/>
              <w:t>“</w:t>
            </w:r>
            <w:r w:rsidRPr="005F7428">
              <w:rPr>
                <w:rFonts w:ascii="GHEA Grapalat" w:hAnsi="GHEA Grapalat" w:cs="Sylfaen"/>
                <w:sz w:val="16"/>
                <w:szCs w:val="16"/>
              </w:rPr>
              <w:t>Սննդամթերքի</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անվտանգության</w:t>
            </w:r>
            <w:r w:rsidRPr="005F7428">
              <w:rPr>
                <w:rFonts w:ascii="GHEA Grapalat" w:hAnsi="GHEA Grapalat" w:cs="Arial"/>
                <w:sz w:val="16"/>
                <w:szCs w:val="16"/>
              </w:rPr>
              <w:t xml:space="preserve"> </w:t>
            </w:r>
            <w:r w:rsidRPr="005F7428">
              <w:rPr>
                <w:rFonts w:ascii="GHEA Grapalat" w:hAnsi="GHEA Grapalat" w:cs="Sylfaen"/>
                <w:sz w:val="16"/>
                <w:szCs w:val="16"/>
              </w:rPr>
              <w:t>մասին</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Calibri"/>
                <w:sz w:val="16"/>
                <w:szCs w:val="16"/>
              </w:rPr>
              <w:t xml:space="preserve"> </w:t>
            </w:r>
            <w:r w:rsidRPr="005F7428">
              <w:rPr>
                <w:rFonts w:ascii="GHEA Grapalat" w:hAnsi="GHEA Grapalat" w:cs="Sylfaen"/>
                <w:sz w:val="16"/>
                <w:szCs w:val="16"/>
              </w:rPr>
              <w:t>օրենքի</w:t>
            </w:r>
            <w:r w:rsidRPr="005F7428">
              <w:rPr>
                <w:rFonts w:ascii="GHEA Grapalat" w:hAnsi="GHEA Grapalat" w:cs="Arial"/>
                <w:sz w:val="16"/>
                <w:szCs w:val="16"/>
              </w:rPr>
              <w:t xml:space="preserve"> 8-</w:t>
            </w:r>
            <w:r w:rsidRPr="005F7428">
              <w:rPr>
                <w:rFonts w:ascii="GHEA Grapalat" w:hAnsi="GHEA Grapalat" w:cs="Sylfaen"/>
                <w:sz w:val="16"/>
                <w:szCs w:val="16"/>
              </w:rPr>
              <w:t>րդ</w:t>
            </w:r>
            <w:r w:rsidRPr="005F7428">
              <w:rPr>
                <w:rFonts w:ascii="GHEA Grapalat" w:hAnsi="GHEA Grapalat" w:cs="Arial"/>
                <w:sz w:val="16"/>
                <w:szCs w:val="16"/>
              </w:rPr>
              <w:t xml:space="preserve"> </w:t>
            </w:r>
            <w:r w:rsidRPr="005F7428">
              <w:rPr>
                <w:rFonts w:ascii="GHEA Grapalat" w:hAnsi="GHEA Grapalat" w:cs="Sylfaen"/>
                <w:sz w:val="16"/>
                <w:szCs w:val="16"/>
              </w:rPr>
              <w:t>հոդվածի</w:t>
            </w:r>
            <w:r w:rsidRPr="005F7428">
              <w:rPr>
                <w:rFonts w:ascii="GHEA Grapalat" w:hAnsi="GHEA Grapalat" w:cs="Tahoma"/>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Sylfaen"/>
                <w:bCs/>
                <w:sz w:val="16"/>
                <w:szCs w:val="16"/>
              </w:rPr>
            </w:pPr>
            <w:r w:rsidRPr="005F7428">
              <w:rPr>
                <w:rFonts w:ascii="GHEA Grapalat" w:hAnsi="GHEA Grapalat" w:cs="Sylfaen"/>
                <w:bCs/>
                <w:sz w:val="16"/>
                <w:szCs w:val="16"/>
              </w:rPr>
              <w:lastRenderedPageBreak/>
              <w:t>լիտր</w:t>
            </w:r>
          </w:p>
        </w:tc>
        <w:tc>
          <w:tcPr>
            <w:tcW w:w="857"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814300">
            <w:pPr>
              <w:jc w:val="center"/>
              <w:rPr>
                <w:rFonts w:ascii="GHEA Grapalat" w:hAnsi="GHEA Grapalat" w:cs="Calibri"/>
                <w:color w:val="000000"/>
                <w:sz w:val="16"/>
                <w:szCs w:val="16"/>
              </w:rPr>
            </w:pPr>
            <w:r>
              <w:rPr>
                <w:rFonts w:ascii="GHEA Grapalat" w:hAnsi="GHEA Grapalat" w:cs="Calibri"/>
                <w:color w:val="000000"/>
                <w:sz w:val="16"/>
                <w:szCs w:val="16"/>
              </w:rPr>
              <w:t>1440.0</w:t>
            </w:r>
          </w:p>
        </w:tc>
        <w:tc>
          <w:tcPr>
            <w:tcW w:w="1134" w:type="dxa"/>
            <w:tcBorders>
              <w:top w:val="single" w:sz="4" w:space="0" w:color="auto"/>
              <w:left w:val="single" w:sz="4" w:space="0" w:color="auto"/>
              <w:bottom w:val="single" w:sz="4" w:space="0" w:color="auto"/>
              <w:right w:val="single" w:sz="4" w:space="0" w:color="auto"/>
            </w:tcBorders>
            <w:vAlign w:val="center"/>
          </w:tcPr>
          <w:p w:rsidR="00B16973" w:rsidRDefault="00B16973" w:rsidP="00B16973">
            <w:pPr>
              <w:jc w:val="center"/>
            </w:pPr>
            <w:r w:rsidRPr="00446076">
              <w:rPr>
                <w:rFonts w:ascii="GHEA Grapalat" w:hAnsi="GHEA Grapalat" w:cs="Sylfaen"/>
                <w:sz w:val="16"/>
                <w:szCs w:val="16"/>
                <w:lang w:val="hy-AM"/>
              </w:rPr>
              <w:t>Գ</w:t>
            </w:r>
            <w:r w:rsidRPr="00446076">
              <w:rPr>
                <w:rFonts w:ascii="MS Mincho" w:eastAsia="MS Mincho" w:hAnsi="MS Mincho" w:cs="MS Mincho" w:hint="eastAsia"/>
                <w:sz w:val="16"/>
                <w:szCs w:val="16"/>
                <w:lang w:val="hy-AM"/>
              </w:rPr>
              <w:t>․</w:t>
            </w:r>
            <w:r w:rsidRPr="00446076">
              <w:rPr>
                <w:rFonts w:ascii="GHEA Grapalat" w:hAnsi="GHEA Grapalat" w:cs="Sylfaen"/>
                <w:sz w:val="16"/>
                <w:szCs w:val="16"/>
                <w:lang w:val="hy-AM"/>
              </w:rPr>
              <w:t>Մխչյան</w:t>
            </w:r>
            <w:r w:rsidRPr="00446076">
              <w:rPr>
                <w:rFonts w:ascii="GHEA Grapalat" w:hAnsi="GHEA Grapalat" w:cs="Arial"/>
                <w:sz w:val="16"/>
                <w:szCs w:val="16"/>
                <w:lang w:val="hy-AM"/>
              </w:rPr>
              <w:t xml:space="preserve">, </w:t>
            </w:r>
            <w:r w:rsidRPr="00446076">
              <w:rPr>
                <w:rFonts w:ascii="GHEA Grapalat" w:hAnsi="GHEA Grapalat" w:cs="Sylfaen"/>
                <w:sz w:val="16"/>
                <w:szCs w:val="16"/>
                <w:lang w:val="hy-AM"/>
              </w:rPr>
              <w:t>Քր</w:t>
            </w:r>
            <w:r w:rsidRPr="00446076">
              <w:rPr>
                <w:rFonts w:ascii="MS Mincho" w:eastAsia="MS Mincho" w:hAnsi="MS Mincho" w:cs="MS Mincho" w:hint="eastAsia"/>
                <w:sz w:val="16"/>
                <w:szCs w:val="16"/>
                <w:lang w:val="hy-AM"/>
              </w:rPr>
              <w:t>․</w:t>
            </w:r>
            <w:r w:rsidRPr="00446076">
              <w:rPr>
                <w:rFonts w:ascii="GHEA Grapalat" w:hAnsi="GHEA Grapalat" w:cs="Sylfaen"/>
                <w:sz w:val="16"/>
                <w:szCs w:val="16"/>
                <w:lang w:val="hy-AM"/>
              </w:rPr>
              <w:t>Ալավեր</w:t>
            </w:r>
            <w:r w:rsidRPr="00446076">
              <w:rPr>
                <w:rFonts w:ascii="GHEA Grapalat" w:hAnsi="GHEA Grapalat" w:cs="Sylfaen"/>
                <w:sz w:val="16"/>
                <w:szCs w:val="16"/>
              </w:rPr>
              <w:t xml:space="preserve"> </w:t>
            </w:r>
            <w:r w:rsidRPr="00446076">
              <w:rPr>
                <w:rFonts w:ascii="GHEA Grapalat" w:hAnsi="GHEA Grapalat" w:cs="Sylfaen"/>
                <w:sz w:val="16"/>
                <w:szCs w:val="16"/>
                <w:lang w:val="hy-AM"/>
              </w:rPr>
              <w:t>դյան</w:t>
            </w:r>
            <w:r w:rsidRPr="00446076">
              <w:rPr>
                <w:rFonts w:ascii="GHEA Grapalat" w:hAnsi="GHEA Grapalat" w:cs="Arial"/>
                <w:sz w:val="16"/>
                <w:szCs w:val="16"/>
                <w:lang w:val="hy-AM"/>
              </w:rPr>
              <w:t xml:space="preserve"> </w:t>
            </w:r>
            <w:r w:rsidRPr="00446076">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B16973" w:rsidRPr="005F7428" w:rsidRDefault="00B16973" w:rsidP="00F4264E">
            <w:pPr>
              <w:jc w:val="center"/>
              <w:rPr>
                <w:rFonts w:ascii="GHEA Grapalat" w:hAnsi="GHEA Grapalat"/>
                <w:sz w:val="16"/>
                <w:szCs w:val="16"/>
                <w:lang w:val="pt-BR"/>
              </w:rPr>
            </w:pPr>
          </w:p>
        </w:tc>
      </w:tr>
      <w:tr w:rsidR="00F4264E" w:rsidRPr="00B16973" w:rsidTr="00F4264E">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lang w:val="ru-RU"/>
              </w:rPr>
            </w:pPr>
            <w:r w:rsidRPr="005F7428">
              <w:rPr>
                <w:rFonts w:ascii="GHEA Grapalat" w:hAnsi="GHEA Grapalat"/>
                <w:sz w:val="16"/>
                <w:szCs w:val="16"/>
                <w:lang w:val="ru-RU"/>
              </w:rPr>
              <w:lastRenderedPageBreak/>
              <w:t>8</w:t>
            </w:r>
          </w:p>
        </w:tc>
        <w:tc>
          <w:tcPr>
            <w:tcW w:w="1405"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rPr>
            </w:pPr>
            <w:r w:rsidRPr="005F7428">
              <w:rPr>
                <w:rFonts w:ascii="GHEA Grapalat" w:hAnsi="GHEA Grapalat"/>
                <w:sz w:val="16"/>
                <w:szCs w:val="16"/>
              </w:rPr>
              <w:t>15112160</w:t>
            </w:r>
          </w:p>
        </w:tc>
        <w:tc>
          <w:tcPr>
            <w:tcW w:w="1499"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pStyle w:val="BodyTextIndent2"/>
              <w:ind w:firstLine="0"/>
              <w:jc w:val="center"/>
              <w:rPr>
                <w:rFonts w:ascii="GHEA Grapalat" w:hAnsi="GHEA Grapalat"/>
                <w:sz w:val="16"/>
                <w:szCs w:val="16"/>
              </w:rPr>
            </w:pPr>
            <w:r w:rsidRPr="005F7428">
              <w:rPr>
                <w:rFonts w:ascii="GHEA Grapalat" w:hAnsi="GHEA Grapalat"/>
                <w:sz w:val="16"/>
                <w:szCs w:val="16"/>
              </w:rPr>
              <w:t>Հավի կրծքամիս</w:t>
            </w:r>
          </w:p>
        </w:tc>
        <w:tc>
          <w:tcPr>
            <w:tcW w:w="1248"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cs="Calibri"/>
                <w:color w:val="000000"/>
                <w:sz w:val="16"/>
                <w:szCs w:val="16"/>
                <w:lang w:val="hy-AM"/>
              </w:rPr>
            </w:pPr>
            <w:r w:rsidRPr="005F7428">
              <w:rPr>
                <w:rFonts w:ascii="GHEA Grapalat" w:hAnsi="GHEA Grapalat" w:cs="Sylfaen"/>
                <w:color w:val="000000"/>
                <w:sz w:val="16"/>
                <w:szCs w:val="16"/>
                <w:lang w:val="hy-AM"/>
              </w:rPr>
              <w:t>Հավի</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կրծքա</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միս</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պաղեցրած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տեղա</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կան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Մաքուր</w:t>
            </w:r>
            <w:r w:rsidRPr="005F7428">
              <w:rPr>
                <w:rFonts w:ascii="GHEA Grapalat" w:hAnsi="GHEA Grapalat" w:cs="Arial"/>
                <w:color w:val="000000"/>
                <w:sz w:val="16"/>
                <w:szCs w:val="16"/>
                <w:lang w:val="hy-AM"/>
              </w:rPr>
              <w:t xml:space="preserve">, </w:t>
            </w:r>
            <w:r w:rsidR="00B16973">
              <w:rPr>
                <w:rFonts w:ascii="GHEA Grapalat" w:hAnsi="GHEA Grapalat" w:cs="Arial"/>
                <w:color w:val="000000"/>
                <w:sz w:val="16"/>
                <w:szCs w:val="16"/>
              </w:rPr>
              <w:t xml:space="preserve">առանց ոսկորի , </w:t>
            </w:r>
            <w:r w:rsidRPr="005F7428">
              <w:rPr>
                <w:rFonts w:ascii="GHEA Grapalat" w:hAnsi="GHEA Grapalat" w:cs="Sylfaen"/>
                <w:color w:val="000000"/>
                <w:sz w:val="16"/>
                <w:szCs w:val="16"/>
                <w:lang w:val="hy-AM"/>
              </w:rPr>
              <w:t>արյունազրկված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առանց</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կողմնակի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հոտերի</w:t>
            </w:r>
            <w:r w:rsidRPr="005F7428">
              <w:rPr>
                <w:rFonts w:ascii="GHEA Grapalat" w:hAnsi="GHEA Grapalat" w:cs="Arial"/>
                <w:color w:val="000000"/>
                <w:sz w:val="16"/>
                <w:szCs w:val="16"/>
                <w:lang w:val="hy-AM"/>
              </w:rPr>
              <w:t>,</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փաթեթավորված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պոլիէթիլենային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թաղանթներով</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ԳՕՍՏ</w:t>
            </w:r>
            <w:r w:rsidRPr="005F7428">
              <w:rPr>
                <w:rFonts w:ascii="GHEA Grapalat" w:hAnsi="GHEA Grapalat" w:cs="Arial"/>
                <w:color w:val="000000"/>
                <w:sz w:val="16"/>
                <w:szCs w:val="16"/>
                <w:lang w:val="hy-AM"/>
              </w:rPr>
              <w:t xml:space="preserve"> 25391-82</w:t>
            </w:r>
            <w:r w:rsidRPr="005F7428">
              <w:rPr>
                <w:rFonts w:ascii="GHEA Grapalat" w:hAnsi="GHEA Grapalat" w:cs="Tahoma"/>
                <w:color w:val="000000"/>
                <w:sz w:val="16"/>
                <w:szCs w:val="16"/>
                <w:lang w:val="hy-AM"/>
              </w:rPr>
              <w:t>։</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Անվտանգությունը</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և</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մակնշումը</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ըստ</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ՀՀ</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կառավարության</w:t>
            </w:r>
            <w:r w:rsidRPr="005F7428">
              <w:rPr>
                <w:rFonts w:ascii="GHEA Grapalat" w:hAnsi="GHEA Grapalat" w:cs="Arial"/>
                <w:color w:val="000000"/>
                <w:sz w:val="16"/>
                <w:szCs w:val="16"/>
                <w:lang w:val="hy-AM"/>
              </w:rPr>
              <w:t xml:space="preserve"> 2006</w:t>
            </w:r>
            <w:r w:rsidRPr="005F7428">
              <w:rPr>
                <w:rFonts w:ascii="GHEA Grapalat" w:hAnsi="GHEA Grapalat" w:cs="Sylfaen"/>
                <w:color w:val="000000"/>
                <w:sz w:val="16"/>
                <w:szCs w:val="16"/>
                <w:lang w:val="hy-AM"/>
              </w:rPr>
              <w:t>թ</w:t>
            </w:r>
            <w:r w:rsidRPr="005F7428">
              <w:rPr>
                <w:rFonts w:ascii="GHEA Grapalat" w:hAnsi="GHEA Grapalat" w:cs="Arial"/>
                <w:color w:val="000000"/>
                <w:sz w:val="16"/>
                <w:szCs w:val="16"/>
                <w:lang w:val="hy-AM"/>
              </w:rPr>
              <w:t xml:space="preserve">. </w:t>
            </w:r>
            <w:r w:rsidR="00EC64BC" w:rsidRPr="005F7428">
              <w:rPr>
                <w:rFonts w:ascii="GHEA Grapalat" w:hAnsi="GHEA Grapalat" w:cs="Sylfaen"/>
                <w:color w:val="000000"/>
                <w:sz w:val="16"/>
                <w:szCs w:val="16"/>
                <w:lang w:val="hy-AM"/>
              </w:rPr>
              <w:t>Հ</w:t>
            </w:r>
            <w:r w:rsidRPr="005F7428">
              <w:rPr>
                <w:rFonts w:ascii="GHEA Grapalat" w:hAnsi="GHEA Grapalat" w:cs="Sylfaen"/>
                <w:color w:val="000000"/>
                <w:sz w:val="16"/>
                <w:szCs w:val="16"/>
                <w:lang w:val="hy-AM"/>
              </w:rPr>
              <w:t>ոկտեմբերի</w:t>
            </w:r>
            <w:r w:rsidRPr="005F7428">
              <w:rPr>
                <w:rFonts w:ascii="GHEA Grapalat" w:hAnsi="GHEA Grapalat" w:cs="Arial"/>
                <w:color w:val="000000"/>
                <w:sz w:val="16"/>
                <w:szCs w:val="16"/>
                <w:lang w:val="hy-AM"/>
              </w:rPr>
              <w:t xml:space="preserve"> 19-</w:t>
            </w:r>
            <w:r w:rsidRPr="005F7428">
              <w:rPr>
                <w:rFonts w:ascii="GHEA Grapalat" w:hAnsi="GHEA Grapalat" w:cs="Sylfaen"/>
                <w:color w:val="000000"/>
                <w:sz w:val="16"/>
                <w:szCs w:val="16"/>
                <w:lang w:val="hy-AM"/>
              </w:rPr>
              <w:t>ի</w:t>
            </w:r>
            <w:r w:rsidRPr="005F7428">
              <w:rPr>
                <w:rFonts w:ascii="GHEA Grapalat" w:hAnsi="GHEA Grapalat" w:cs="Arial"/>
                <w:color w:val="000000"/>
                <w:sz w:val="16"/>
                <w:szCs w:val="16"/>
                <w:lang w:val="hy-AM"/>
              </w:rPr>
              <w:t xml:space="preserve"> N 1560-</w:t>
            </w:r>
            <w:r w:rsidRPr="005F7428">
              <w:rPr>
                <w:rFonts w:ascii="GHEA Grapalat" w:hAnsi="GHEA Grapalat" w:cs="Sylfaen"/>
                <w:color w:val="000000"/>
                <w:sz w:val="16"/>
                <w:szCs w:val="16"/>
                <w:lang w:val="hy-AM"/>
              </w:rPr>
              <w:t>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որոշմամբ</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հաստատված</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Մսի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և</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մսամթերքի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տեխնիկական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կանոնակարգի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և</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Սննդամթերքի</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անվտանգության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մասին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ՀՀ</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օրենքի</w:t>
            </w:r>
            <w:r w:rsidRPr="005F7428">
              <w:rPr>
                <w:rFonts w:ascii="GHEA Grapalat" w:hAnsi="GHEA Grapalat" w:cs="Arial"/>
                <w:color w:val="000000"/>
                <w:sz w:val="16"/>
                <w:szCs w:val="16"/>
                <w:lang w:val="hy-AM"/>
              </w:rPr>
              <w:t xml:space="preserve"> 8-</w:t>
            </w:r>
            <w:r w:rsidRPr="005F7428">
              <w:rPr>
                <w:rFonts w:ascii="GHEA Grapalat" w:hAnsi="GHEA Grapalat" w:cs="Sylfaen"/>
                <w:color w:val="000000"/>
                <w:sz w:val="16"/>
                <w:szCs w:val="16"/>
                <w:lang w:val="hy-AM"/>
              </w:rPr>
              <w:t>րդ</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հոդվածի</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պիտանելիութայն</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մնացորդային</w:t>
            </w:r>
            <w:r w:rsidRPr="005F7428">
              <w:rPr>
                <w:rFonts w:ascii="GHEA Grapalat" w:hAnsi="GHEA Grapalat" w:cs="Calibri"/>
                <w:color w:val="000000"/>
                <w:sz w:val="16"/>
                <w:szCs w:val="16"/>
                <w:lang w:val="hy-AM"/>
              </w:rPr>
              <w:t xml:space="preserve"> </w:t>
            </w:r>
            <w:r w:rsidRPr="005F7428">
              <w:rPr>
                <w:rFonts w:ascii="GHEA Grapalat" w:hAnsi="GHEA Grapalat" w:cs="Sylfaen"/>
                <w:color w:val="000000"/>
                <w:sz w:val="16"/>
                <w:szCs w:val="16"/>
                <w:lang w:val="hy-AM"/>
              </w:rPr>
              <w:t>ժամկետը</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ոչ</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պակաս</w:t>
            </w:r>
            <w:r w:rsidRPr="005F7428">
              <w:rPr>
                <w:rFonts w:ascii="GHEA Grapalat" w:hAnsi="GHEA Grapalat" w:cs="Arial"/>
                <w:color w:val="000000"/>
                <w:sz w:val="16"/>
                <w:szCs w:val="16"/>
                <w:lang w:val="hy-AM"/>
              </w:rPr>
              <w:t xml:space="preserve"> </w:t>
            </w:r>
            <w:r w:rsidRPr="005F7428">
              <w:rPr>
                <w:rFonts w:ascii="GHEA Grapalat" w:hAnsi="GHEA Grapalat" w:cs="Sylfaen"/>
                <w:color w:val="000000"/>
                <w:sz w:val="16"/>
                <w:szCs w:val="16"/>
                <w:lang w:val="hy-AM"/>
              </w:rPr>
              <w:t>քան</w:t>
            </w:r>
            <w:r w:rsidRPr="005F7428">
              <w:rPr>
                <w:rFonts w:ascii="GHEA Grapalat" w:hAnsi="GHEA Grapalat" w:cs="Arial"/>
                <w:color w:val="000000"/>
                <w:sz w:val="16"/>
                <w:szCs w:val="16"/>
                <w:lang w:val="hy-AM"/>
              </w:rPr>
              <w:t xml:space="preserve"> 80 </w:t>
            </w:r>
            <w:r w:rsidRPr="005F7428">
              <w:rPr>
                <w:rFonts w:ascii="GHEA Grapalat" w:hAnsi="GHEA Grapalat" w:cs="Calibri"/>
                <w:color w:val="000000"/>
                <w:sz w:val="16"/>
                <w:szCs w:val="16"/>
                <w:lang w:val="hy-AM"/>
              </w:rPr>
              <w:t>%</w:t>
            </w:r>
          </w:p>
          <w:p w:rsidR="00F4264E" w:rsidRPr="005F7428" w:rsidRDefault="00F4264E" w:rsidP="00814300">
            <w:pPr>
              <w:jc w:val="center"/>
              <w:rPr>
                <w:rFonts w:ascii="GHEA Grapalat" w:hAnsi="GHEA Grapalat"/>
                <w:color w:val="000000"/>
                <w:sz w:val="16"/>
                <w:szCs w:val="16"/>
                <w:lang w:val="hy-AM"/>
              </w:rPr>
            </w:pPr>
          </w:p>
        </w:tc>
        <w:tc>
          <w:tcPr>
            <w:tcW w:w="895"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lang w:val="hy-AM"/>
              </w:rPr>
            </w:pPr>
          </w:p>
        </w:tc>
        <w:tc>
          <w:tcPr>
            <w:tcW w:w="775"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rsidR="00F4264E"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471.0</w:t>
            </w:r>
          </w:p>
        </w:tc>
        <w:tc>
          <w:tcPr>
            <w:tcW w:w="1134" w:type="dxa"/>
            <w:tcBorders>
              <w:top w:val="single" w:sz="4" w:space="0" w:color="auto"/>
              <w:left w:val="single" w:sz="4" w:space="0" w:color="auto"/>
              <w:bottom w:val="single" w:sz="4" w:space="0" w:color="auto"/>
              <w:right w:val="single" w:sz="4" w:space="0" w:color="auto"/>
            </w:tcBorders>
            <w:vAlign w:val="center"/>
          </w:tcPr>
          <w:p w:rsidR="00F4264E" w:rsidRPr="005F7428"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4264E" w:rsidRPr="00F4264E" w:rsidRDefault="00F4264E" w:rsidP="00F4264E">
            <w:pPr>
              <w:jc w:val="center"/>
              <w:rPr>
                <w:lang w:val="pt-BR"/>
              </w:rPr>
            </w:pPr>
          </w:p>
        </w:tc>
      </w:tr>
      <w:tr w:rsidR="00F4264E" w:rsidRPr="00B16973" w:rsidTr="00F4264E">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lang w:val="ru-RU"/>
              </w:rPr>
            </w:pPr>
            <w:r w:rsidRPr="005F7428">
              <w:rPr>
                <w:rFonts w:ascii="GHEA Grapalat" w:hAnsi="GHEA Grapalat"/>
                <w:sz w:val="16"/>
                <w:szCs w:val="16"/>
                <w:lang w:val="ru-RU"/>
              </w:rPr>
              <w:t>9</w:t>
            </w:r>
          </w:p>
        </w:tc>
        <w:tc>
          <w:tcPr>
            <w:tcW w:w="1405"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lang w:val="ru-RU"/>
              </w:rPr>
            </w:pPr>
            <w:r w:rsidRPr="005F7428">
              <w:rPr>
                <w:rFonts w:ascii="GHEA Grapalat" w:hAnsi="GHEA Grapalat"/>
                <w:sz w:val="16"/>
                <w:szCs w:val="16"/>
              </w:rPr>
              <w:t>1533115</w:t>
            </w:r>
            <w:r w:rsidRPr="005F7428">
              <w:rPr>
                <w:rFonts w:ascii="GHEA Grapalat" w:hAnsi="GHEA Grapalat"/>
                <w:sz w:val="16"/>
                <w:szCs w:val="16"/>
                <w:lang w:val="ru-RU"/>
              </w:rPr>
              <w:t>4</w:t>
            </w:r>
          </w:p>
        </w:tc>
        <w:tc>
          <w:tcPr>
            <w:tcW w:w="1499"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cs="Calibri"/>
                <w:sz w:val="16"/>
                <w:szCs w:val="16"/>
              </w:rPr>
            </w:pPr>
            <w:r w:rsidRPr="005F7428">
              <w:rPr>
                <w:rFonts w:ascii="GHEA Grapalat" w:hAnsi="GHEA Grapalat" w:cs="Sylfaen"/>
                <w:sz w:val="16"/>
                <w:szCs w:val="16"/>
              </w:rPr>
              <w:t>ոլոռ</w:t>
            </w:r>
          </w:p>
        </w:tc>
        <w:tc>
          <w:tcPr>
            <w:tcW w:w="1248"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cs="Calibri"/>
                <w:sz w:val="16"/>
                <w:szCs w:val="16"/>
              </w:rPr>
            </w:pPr>
            <w:r w:rsidRPr="005F7428">
              <w:rPr>
                <w:rFonts w:ascii="GHEA Grapalat" w:hAnsi="GHEA Grapalat" w:cs="Sylfaen"/>
                <w:sz w:val="16"/>
                <w:szCs w:val="16"/>
              </w:rPr>
              <w:t>Թարմ</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բարձր</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I </w:t>
            </w:r>
            <w:r w:rsidRPr="005F7428">
              <w:rPr>
                <w:rFonts w:ascii="GHEA Grapalat" w:hAnsi="GHEA Grapalat" w:cs="Sylfaen"/>
                <w:sz w:val="16"/>
                <w:szCs w:val="16"/>
              </w:rPr>
              <w:t>տեսակի</w:t>
            </w:r>
            <w:r w:rsidRPr="005F7428">
              <w:rPr>
                <w:rFonts w:ascii="GHEA Grapalat" w:hAnsi="GHEA Grapalat" w:cs="Arial"/>
                <w:sz w:val="16"/>
                <w:szCs w:val="16"/>
              </w:rPr>
              <w:t xml:space="preserve"> </w:t>
            </w:r>
            <w:r w:rsidRPr="005F7428">
              <w:rPr>
                <w:rFonts w:ascii="GHEA Grapalat" w:hAnsi="GHEA Grapalat" w:cs="Sylfaen"/>
                <w:sz w:val="16"/>
                <w:szCs w:val="16"/>
              </w:rPr>
              <w:t>կանաչ</w:t>
            </w:r>
            <w:r w:rsidRPr="005F7428">
              <w:rPr>
                <w:rFonts w:ascii="GHEA Grapalat" w:hAnsi="GHEA Grapalat" w:cs="Arial"/>
                <w:sz w:val="16"/>
                <w:szCs w:val="16"/>
              </w:rPr>
              <w:t xml:space="preserve">, </w:t>
            </w:r>
            <w:r w:rsidRPr="005F7428">
              <w:rPr>
                <w:rFonts w:ascii="GHEA Grapalat" w:hAnsi="GHEA Grapalat" w:cs="Sylfaen"/>
                <w:sz w:val="16"/>
                <w:szCs w:val="16"/>
              </w:rPr>
              <w:t>առողջ</w:t>
            </w:r>
            <w:r w:rsidRPr="005F7428">
              <w:rPr>
                <w:rFonts w:ascii="GHEA Grapalat" w:hAnsi="GHEA Grapalat" w:cs="Arial"/>
                <w:sz w:val="16"/>
                <w:szCs w:val="16"/>
              </w:rPr>
              <w:t xml:space="preserve"> </w:t>
            </w:r>
            <w:r w:rsidRPr="005F7428">
              <w:rPr>
                <w:rFonts w:ascii="GHEA Grapalat" w:hAnsi="GHEA Grapalat" w:cs="Sylfaen"/>
                <w:sz w:val="16"/>
                <w:szCs w:val="16"/>
              </w:rPr>
              <w:t>կոթուններով</w:t>
            </w:r>
            <w:r w:rsidRPr="005F7428">
              <w:rPr>
                <w:rFonts w:ascii="GHEA Grapalat" w:hAnsi="GHEA Grapalat" w:cs="Arial"/>
                <w:sz w:val="16"/>
                <w:szCs w:val="16"/>
              </w:rPr>
              <w:t xml:space="preserve">, </w:t>
            </w:r>
            <w:r w:rsidRPr="005F7428">
              <w:rPr>
                <w:rFonts w:ascii="GHEA Grapalat" w:hAnsi="GHEA Grapalat" w:cs="Sylfaen"/>
                <w:sz w:val="16"/>
                <w:szCs w:val="16"/>
              </w:rPr>
              <w:t>մինչև</w:t>
            </w:r>
            <w:r w:rsidRPr="005F7428">
              <w:rPr>
                <w:rFonts w:ascii="GHEA Grapalat" w:hAnsi="GHEA Grapalat" w:cs="Arial"/>
                <w:sz w:val="16"/>
                <w:szCs w:val="16"/>
              </w:rPr>
              <w:t xml:space="preserve"> 50 </w:t>
            </w:r>
            <w:r w:rsidRPr="005F7428">
              <w:rPr>
                <w:rFonts w:ascii="GHEA Grapalat" w:hAnsi="GHEA Grapalat" w:cs="Sylfaen"/>
                <w:sz w:val="16"/>
                <w:szCs w:val="16"/>
              </w:rPr>
              <w:t>կգ</w:t>
            </w:r>
            <w:r w:rsidRPr="005F7428">
              <w:rPr>
                <w:rFonts w:ascii="GHEA Grapalat" w:hAnsi="GHEA Grapalat" w:cs="Arial"/>
                <w:sz w:val="16"/>
                <w:szCs w:val="16"/>
              </w:rPr>
              <w:t xml:space="preserve"> </w:t>
            </w:r>
            <w:r w:rsidRPr="005F7428">
              <w:rPr>
                <w:rFonts w:ascii="GHEA Grapalat" w:hAnsi="GHEA Grapalat" w:cs="Sylfaen"/>
                <w:sz w:val="16"/>
                <w:szCs w:val="16"/>
              </w:rPr>
              <w:t>գործարանային</w:t>
            </w:r>
            <w:r w:rsidRPr="005F7428">
              <w:rPr>
                <w:rFonts w:ascii="GHEA Grapalat" w:hAnsi="GHEA Grapalat" w:cs="Arial"/>
                <w:sz w:val="16"/>
                <w:szCs w:val="16"/>
              </w:rPr>
              <w:t xml:space="preserve"> </w:t>
            </w:r>
            <w:r w:rsidRPr="005F7428">
              <w:rPr>
                <w:rFonts w:ascii="GHEA Grapalat" w:hAnsi="GHEA Grapalat" w:cs="Sylfaen"/>
                <w:sz w:val="16"/>
                <w:szCs w:val="16"/>
              </w:rPr>
              <w:t>պարկերով</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պիտանելիության</w:t>
            </w:r>
            <w:r w:rsidRPr="005F7428">
              <w:rPr>
                <w:rFonts w:ascii="GHEA Grapalat" w:hAnsi="GHEA Grapalat" w:cs="Arial"/>
                <w:sz w:val="16"/>
                <w:szCs w:val="16"/>
              </w:rPr>
              <w:t xml:space="preserve"> </w:t>
            </w:r>
            <w:r w:rsidRPr="005F7428">
              <w:rPr>
                <w:rFonts w:ascii="GHEA Grapalat" w:hAnsi="GHEA Grapalat" w:cs="Sylfaen"/>
                <w:sz w:val="16"/>
                <w:szCs w:val="16"/>
              </w:rPr>
              <w:t>մնացորդային</w:t>
            </w:r>
            <w:r w:rsidRPr="005F7428">
              <w:rPr>
                <w:rFonts w:ascii="GHEA Grapalat" w:hAnsi="GHEA Grapalat" w:cs="Arial"/>
                <w:sz w:val="16"/>
                <w:szCs w:val="16"/>
              </w:rPr>
              <w:t xml:space="preserve"> </w:t>
            </w:r>
            <w:r w:rsidRPr="005F7428">
              <w:rPr>
                <w:rFonts w:ascii="GHEA Grapalat" w:hAnsi="GHEA Grapalat" w:cs="Sylfaen"/>
                <w:sz w:val="16"/>
                <w:szCs w:val="16"/>
              </w:rPr>
              <w:t>ժամկետը</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70 %</w:t>
            </w:r>
            <w:r w:rsidRPr="005F7428">
              <w:rPr>
                <w:rFonts w:ascii="GHEA Grapalat" w:hAnsi="GHEA Grapalat" w:cs="Tahoma"/>
                <w:sz w:val="16"/>
                <w:szCs w:val="16"/>
              </w:rPr>
              <w:t>։</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Անվտանգությունը՝</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N</w:t>
            </w:r>
            <w:r w:rsidRPr="005F7428">
              <w:rPr>
                <w:rFonts w:ascii="GHEA Grapalat" w:hAnsi="GHEA Grapalat" w:cs="Calibri"/>
                <w:sz w:val="16"/>
                <w:szCs w:val="16"/>
              </w:rPr>
              <w:t xml:space="preserve"> 2-III-4.9-01-2010  </w:t>
            </w:r>
            <w:r w:rsidRPr="005F7428">
              <w:rPr>
                <w:rFonts w:ascii="GHEA Grapalat" w:hAnsi="GHEA Grapalat" w:cs="Sylfaen"/>
                <w:sz w:val="16"/>
                <w:szCs w:val="16"/>
              </w:rPr>
              <w:t>հիգիենիկ</w:t>
            </w:r>
            <w:r w:rsidRPr="005F7428">
              <w:rPr>
                <w:rFonts w:ascii="GHEA Grapalat" w:hAnsi="GHEA Grapalat" w:cs="Calibri"/>
                <w:sz w:val="16"/>
                <w:szCs w:val="16"/>
              </w:rPr>
              <w:t xml:space="preserve"> </w:t>
            </w:r>
            <w:r w:rsidRPr="005F7428">
              <w:rPr>
                <w:rFonts w:ascii="GHEA Grapalat" w:hAnsi="GHEA Grapalat" w:cs="Sylfaen"/>
                <w:sz w:val="16"/>
                <w:szCs w:val="16"/>
              </w:rPr>
              <w:t>նորմատիվների</w:t>
            </w:r>
            <w:r w:rsidRPr="005F7428">
              <w:rPr>
                <w:rFonts w:ascii="GHEA Grapalat" w:hAnsi="GHEA Grapalat" w:cs="Arial"/>
                <w:sz w:val="16"/>
                <w:szCs w:val="16"/>
              </w:rPr>
              <w:t xml:space="preserve">, </w:t>
            </w:r>
            <w:r w:rsidRPr="005F7428">
              <w:rPr>
                <w:rFonts w:ascii="GHEA Grapalat" w:hAnsi="GHEA Grapalat" w:cs="Sylfaen"/>
                <w:sz w:val="16"/>
                <w:szCs w:val="16"/>
              </w:rPr>
              <w:t>իսկ</w:t>
            </w:r>
            <w:r w:rsidRPr="005F7428">
              <w:rPr>
                <w:rFonts w:ascii="GHEA Grapalat" w:hAnsi="GHEA Grapalat" w:cs="Arial"/>
                <w:sz w:val="16"/>
                <w:szCs w:val="16"/>
              </w:rPr>
              <w:t xml:space="preserve"> </w:t>
            </w:r>
            <w:r w:rsidRPr="005F7428">
              <w:rPr>
                <w:rFonts w:ascii="GHEA Grapalat" w:hAnsi="GHEA Grapalat" w:cs="Sylfaen"/>
                <w:sz w:val="16"/>
                <w:szCs w:val="16"/>
              </w:rPr>
              <w:t>մակնշումը</w:t>
            </w:r>
            <w:r w:rsidRPr="005F7428">
              <w:rPr>
                <w:rFonts w:ascii="GHEA Grapalat" w:hAnsi="GHEA Grapalat" w:cs="Arial"/>
                <w:sz w:val="16"/>
                <w:szCs w:val="16"/>
              </w:rPr>
              <w:t>` «</w:t>
            </w:r>
            <w:r w:rsidRPr="005F7428">
              <w:rPr>
                <w:rFonts w:ascii="GHEA Grapalat" w:hAnsi="GHEA Grapalat" w:cs="Sylfaen"/>
                <w:sz w:val="16"/>
                <w:szCs w:val="16"/>
              </w:rPr>
              <w:t>Սննդամթերքի</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անվտանգության</w:t>
            </w:r>
            <w:r w:rsidRPr="005F7428">
              <w:rPr>
                <w:rFonts w:ascii="GHEA Grapalat" w:hAnsi="GHEA Grapalat" w:cs="Arial"/>
                <w:sz w:val="16"/>
                <w:szCs w:val="16"/>
              </w:rPr>
              <w:t xml:space="preserve"> </w:t>
            </w:r>
            <w:r w:rsidRPr="005F7428">
              <w:rPr>
                <w:rFonts w:ascii="GHEA Grapalat" w:hAnsi="GHEA Grapalat" w:cs="Sylfaen"/>
                <w:sz w:val="16"/>
                <w:szCs w:val="16"/>
              </w:rPr>
              <w:t>մասին</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օրենքի</w:t>
            </w:r>
            <w:r w:rsidRPr="005F7428">
              <w:rPr>
                <w:rFonts w:ascii="GHEA Grapalat" w:hAnsi="GHEA Grapalat" w:cs="Arial"/>
                <w:sz w:val="16"/>
                <w:szCs w:val="16"/>
              </w:rPr>
              <w:t xml:space="preserve"> 8-</w:t>
            </w:r>
            <w:r w:rsidRPr="005F7428">
              <w:rPr>
                <w:rFonts w:ascii="GHEA Grapalat" w:hAnsi="GHEA Grapalat" w:cs="Sylfaen"/>
                <w:sz w:val="16"/>
                <w:szCs w:val="16"/>
              </w:rPr>
              <w:t>րդ</w:t>
            </w:r>
            <w:r w:rsidRPr="005F7428">
              <w:rPr>
                <w:rFonts w:ascii="GHEA Grapalat" w:hAnsi="GHEA Grapalat" w:cs="Calibri"/>
                <w:sz w:val="16"/>
                <w:szCs w:val="16"/>
              </w:rPr>
              <w:t xml:space="preserve"> </w:t>
            </w:r>
            <w:r w:rsidRPr="005F7428">
              <w:rPr>
                <w:rFonts w:ascii="GHEA Grapalat" w:hAnsi="GHEA Grapalat" w:cs="Sylfaen"/>
                <w:sz w:val="16"/>
                <w:szCs w:val="16"/>
              </w:rPr>
              <w:t>հոդվածի</w:t>
            </w:r>
            <w:r w:rsidRPr="005F7428">
              <w:rPr>
                <w:rFonts w:ascii="GHEA Grapalat" w:hAnsi="GHEA Grapalat" w:cs="Calibri"/>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4264E"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204</w:t>
            </w:r>
          </w:p>
        </w:tc>
        <w:tc>
          <w:tcPr>
            <w:tcW w:w="1134" w:type="dxa"/>
            <w:tcBorders>
              <w:top w:val="single" w:sz="4" w:space="0" w:color="auto"/>
              <w:left w:val="single" w:sz="4" w:space="0" w:color="auto"/>
              <w:bottom w:val="single" w:sz="4" w:space="0" w:color="auto"/>
              <w:right w:val="single" w:sz="4" w:space="0" w:color="auto"/>
            </w:tcBorders>
            <w:vAlign w:val="center"/>
          </w:tcPr>
          <w:p w:rsidR="00F4264E" w:rsidRPr="005F7428"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F4264E" w:rsidRPr="005F7428" w:rsidRDefault="00F4264E"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F4264E" w:rsidRPr="00F4264E" w:rsidRDefault="00F4264E" w:rsidP="00F4264E">
            <w:pPr>
              <w:jc w:val="center"/>
              <w:rPr>
                <w:lang w:val="pt-BR"/>
              </w:rPr>
            </w:pPr>
          </w:p>
        </w:tc>
      </w:tr>
      <w:tr w:rsidR="005F7428" w:rsidRPr="00B16973" w:rsidTr="00F4264E">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10</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hy-AM"/>
              </w:rPr>
            </w:pPr>
            <w:r w:rsidRPr="005F7428">
              <w:rPr>
                <w:rFonts w:ascii="GHEA Grapalat" w:hAnsi="GHEA Grapalat"/>
                <w:sz w:val="16"/>
                <w:szCs w:val="16"/>
                <w:lang w:val="hy-AM"/>
              </w:rPr>
              <w:t>15617000</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Ցորենա</w:t>
            </w:r>
            <w:r w:rsidRPr="005F7428">
              <w:rPr>
                <w:rFonts w:ascii="GHEA Grapalat" w:hAnsi="GHEA Grapalat" w:cs="Sylfaen"/>
                <w:sz w:val="16"/>
                <w:szCs w:val="16"/>
              </w:rPr>
              <w:t>ձավար</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olor w:val="000000"/>
                <w:sz w:val="16"/>
                <w:szCs w:val="16"/>
              </w:rPr>
            </w:pPr>
            <w:r w:rsidRPr="005F7428">
              <w:rPr>
                <w:rFonts w:ascii="GHEA Grapalat" w:hAnsi="GHEA Grapalat"/>
                <w:color w:val="000000"/>
                <w:sz w:val="16"/>
                <w:szCs w:val="16"/>
              </w:rPr>
              <w:t xml:space="preserve">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w:t>
            </w:r>
            <w:r w:rsidRPr="005F7428">
              <w:rPr>
                <w:rFonts w:ascii="GHEA Grapalat" w:hAnsi="GHEA Grapalat"/>
                <w:color w:val="000000"/>
                <w:sz w:val="16"/>
                <w:szCs w:val="16"/>
              </w:rPr>
              <w:lastRenderedPageBreak/>
              <w:t xml:space="preserve">ցորենից, անվտանգությունը և մակնշումը՝ ըստ ՀՀ կառավարության 2007թ. </w:t>
            </w:r>
            <w:r w:rsidR="00EC64BC" w:rsidRPr="005F7428">
              <w:rPr>
                <w:rFonts w:ascii="GHEA Grapalat" w:hAnsi="GHEA Grapalat"/>
                <w:color w:val="000000"/>
                <w:sz w:val="16"/>
                <w:szCs w:val="16"/>
              </w:rPr>
              <w:t>Հ</w:t>
            </w:r>
            <w:r w:rsidRPr="005F7428">
              <w:rPr>
                <w:rFonts w:ascii="GHEA Grapalat" w:hAnsi="GHEA Grapalat"/>
                <w:color w:val="000000"/>
                <w:sz w:val="16"/>
                <w:szCs w:val="16"/>
              </w:rPr>
              <w:t>ունվարի 11-ի N 22-Ն որոշմամբ հաստատված</w:t>
            </w:r>
            <w:r w:rsidR="00EC64BC">
              <w:rPr>
                <w:rFonts w:ascii="GHEA Grapalat" w:hAnsi="GHEA Grapalat"/>
                <w:color w:val="000000"/>
                <w:sz w:val="16"/>
                <w:szCs w:val="16"/>
              </w:rPr>
              <w:t>’</w:t>
            </w:r>
            <w:r w:rsidRPr="005F7428">
              <w:rPr>
                <w:rFonts w:ascii="GHEA Grapalat" w:hAnsi="GHEA Grapalat"/>
                <w:color w:val="000000"/>
                <w:sz w:val="16"/>
                <w:szCs w:val="16"/>
              </w:rPr>
              <w:t>“Հացահատիկին, դրա արտադրմանը, պահմանը, վերամշակմանը և օգտահանմանը ներկայացվող պահանջների տեխնիկական կանոնակարգի” և “Սննդամթերքի անվտանգության մասին</w:t>
            </w:r>
            <w:proofErr w:type="gramStart"/>
            <w:r w:rsidRPr="005F7428">
              <w:rPr>
                <w:rFonts w:ascii="GHEA Grapalat" w:hAnsi="GHEA Grapalat"/>
                <w:color w:val="000000"/>
                <w:sz w:val="16"/>
                <w:szCs w:val="16"/>
              </w:rPr>
              <w:t>”  ՀՀ</w:t>
            </w:r>
            <w:proofErr w:type="gramEnd"/>
            <w:r w:rsidRPr="005F7428">
              <w:rPr>
                <w:rFonts w:ascii="GHEA Grapalat" w:hAnsi="GHEA Grapalat"/>
                <w:color w:val="000000"/>
                <w:sz w:val="16"/>
                <w:szCs w:val="16"/>
              </w:rPr>
              <w:t xml:space="preserve"> օրենքի 9-րդ հոդվածի։:</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cs="Sylfaen"/>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129</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5F7428"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F4264E">
            <w:pPr>
              <w:jc w:val="center"/>
              <w:rPr>
                <w:rFonts w:ascii="GHEA Grapalat" w:hAnsi="GHEA Grapalat"/>
                <w:sz w:val="16"/>
                <w:szCs w:val="16"/>
                <w:lang w:val="pt-BR"/>
              </w:rPr>
            </w:pPr>
          </w:p>
        </w:tc>
      </w:tr>
      <w:tr w:rsidR="005F7428" w:rsidRPr="00B16973" w:rsidTr="00F4264E">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lastRenderedPageBreak/>
              <w:t>11</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15530000</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B16973">
            <w:pPr>
              <w:jc w:val="center"/>
              <w:rPr>
                <w:rFonts w:ascii="GHEA Grapalat" w:hAnsi="GHEA Grapalat"/>
                <w:sz w:val="16"/>
                <w:szCs w:val="16"/>
              </w:rPr>
            </w:pPr>
            <w:r w:rsidRPr="005F7428">
              <w:rPr>
                <w:rFonts w:ascii="GHEA Grapalat" w:hAnsi="GHEA Grapalat"/>
                <w:sz w:val="16"/>
                <w:szCs w:val="16"/>
              </w:rPr>
              <w:t xml:space="preserve">Կարագ </w:t>
            </w:r>
            <w:r w:rsidR="00B16973">
              <w:rPr>
                <w:rFonts w:ascii="GHEA Grapalat" w:hAnsi="GHEA Grapalat"/>
                <w:sz w:val="16"/>
                <w:szCs w:val="16"/>
              </w:rPr>
              <w:t xml:space="preserve"> </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olor w:val="000000"/>
                <w:sz w:val="16"/>
                <w:szCs w:val="16"/>
              </w:rPr>
            </w:pPr>
            <w:r w:rsidRPr="005F7428">
              <w:rPr>
                <w:rFonts w:ascii="GHEA Grapalat" w:hAnsi="GHEA Grapalat"/>
                <w:color w:val="000000"/>
                <w:sz w:val="16"/>
                <w:szCs w:val="16"/>
                <w:shd w:val="clear" w:color="auto" w:fill="FFFFFF"/>
              </w:rPr>
              <w:t xml:space="preserve">Սերուցքային, յուղայնությունը՝82,5-90,5%,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w:t>
            </w:r>
            <w:r w:rsidR="00EC64BC" w:rsidRPr="005F7428">
              <w:rPr>
                <w:rFonts w:ascii="GHEA Grapalat" w:hAnsi="GHEA Grapalat"/>
                <w:color w:val="000000"/>
                <w:sz w:val="16"/>
                <w:szCs w:val="16"/>
                <w:shd w:val="clear" w:color="auto" w:fill="FFFFFF"/>
              </w:rPr>
              <w:t>Դ</w:t>
            </w:r>
            <w:r w:rsidRPr="005F7428">
              <w:rPr>
                <w:rFonts w:ascii="GHEA Grapalat" w:hAnsi="GHEA Grapalat"/>
                <w:color w:val="000000"/>
                <w:sz w:val="16"/>
                <w:szCs w:val="16"/>
                <w:shd w:val="clear" w:color="auto" w:fill="FFFFFF"/>
              </w:rPr>
              <w:t>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bCs/>
                <w:sz w:val="16"/>
                <w:szCs w:val="16"/>
              </w:rPr>
            </w:pPr>
          </w:p>
          <w:p w:rsidR="005F7428" w:rsidRPr="005F7428" w:rsidRDefault="005F7428" w:rsidP="00814300">
            <w:pPr>
              <w:jc w:val="center"/>
              <w:rPr>
                <w:rFonts w:ascii="GHEA Grapalat" w:hAnsi="GHEA Grapalat"/>
                <w:bCs/>
                <w:sz w:val="16"/>
                <w:szCs w:val="16"/>
              </w:rPr>
            </w:pPr>
          </w:p>
          <w:p w:rsidR="005F7428" w:rsidRPr="005F7428" w:rsidRDefault="005F7428" w:rsidP="00814300">
            <w:pPr>
              <w:jc w:val="center"/>
              <w:rPr>
                <w:rFonts w:ascii="GHEA Grapalat" w:hAnsi="GHEA Grapalat"/>
                <w:bCs/>
                <w:sz w:val="16"/>
                <w:szCs w:val="16"/>
              </w:rPr>
            </w:pPr>
            <w:r w:rsidRPr="005F7428">
              <w:rPr>
                <w:rFonts w:ascii="GHEA Grapalat" w:hAnsi="GHEA Grapalat" w:cs="Sylfaen"/>
                <w:bCs/>
                <w:sz w:val="16"/>
                <w:szCs w:val="16"/>
              </w:rPr>
              <w:t>կգ</w:t>
            </w:r>
          </w:p>
          <w:p w:rsidR="005F7428" w:rsidRPr="005F7428" w:rsidRDefault="005F7428" w:rsidP="00814300">
            <w:pPr>
              <w:jc w:val="center"/>
              <w:rPr>
                <w:rFonts w:ascii="GHEA Grapalat" w:hAnsi="GHEA Grapalat"/>
                <w:bCs/>
                <w:sz w:val="16"/>
                <w:szCs w:val="16"/>
              </w:rPr>
            </w:pP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EC64BC" w:rsidRDefault="00EC64BC" w:rsidP="00814300">
            <w:pPr>
              <w:jc w:val="center"/>
              <w:rPr>
                <w:rFonts w:ascii="GHEA Grapalat" w:hAnsi="GHEA Grapalat" w:cs="Calibri"/>
                <w:color w:val="000000"/>
                <w:sz w:val="16"/>
                <w:szCs w:val="16"/>
              </w:rPr>
            </w:pPr>
            <w:r>
              <w:rPr>
                <w:rFonts w:ascii="GHEA Grapalat" w:hAnsi="GHEA Grapalat" w:cs="Calibri"/>
                <w:color w:val="000000"/>
                <w:sz w:val="16"/>
                <w:szCs w:val="16"/>
              </w:rPr>
              <w:t>306</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5F7428"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F4264E">
            <w:pPr>
              <w:jc w:val="center"/>
              <w:rPr>
                <w:rFonts w:ascii="GHEA Grapalat" w:hAnsi="GHEA Grapalat"/>
                <w:sz w:val="16"/>
                <w:szCs w:val="16"/>
                <w:lang w:val="pt-BR"/>
              </w:rPr>
            </w:pPr>
          </w:p>
        </w:tc>
      </w:tr>
      <w:tr w:rsidR="005F7428" w:rsidRPr="00B16973" w:rsidTr="00F4264E">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lang w:val="ru-RU"/>
              </w:rPr>
              <w:t>12</w:t>
            </w:r>
          </w:p>
        </w:tc>
        <w:tc>
          <w:tcPr>
            <w:tcW w:w="140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r w:rsidRPr="005F7428">
              <w:rPr>
                <w:rFonts w:ascii="GHEA Grapalat" w:hAnsi="GHEA Grapalat"/>
                <w:sz w:val="16"/>
                <w:szCs w:val="16"/>
              </w:rPr>
              <w:t>15821500</w:t>
            </w:r>
          </w:p>
        </w:tc>
        <w:tc>
          <w:tcPr>
            <w:tcW w:w="1499"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lang w:val="ru-RU"/>
              </w:rPr>
            </w:pPr>
            <w:r w:rsidRPr="005F7428">
              <w:rPr>
                <w:rFonts w:ascii="GHEA Grapalat" w:hAnsi="GHEA Grapalat" w:cs="Sylfaen"/>
                <w:sz w:val="16"/>
                <w:szCs w:val="16"/>
              </w:rPr>
              <w:t>Թխվացքա բլիթ</w:t>
            </w:r>
            <w:r w:rsidRPr="005F7428">
              <w:rPr>
                <w:rFonts w:ascii="GHEA Grapalat" w:hAnsi="GHEA Grapalat" w:cs="Sylfaen"/>
                <w:sz w:val="16"/>
                <w:szCs w:val="16"/>
                <w:lang w:val="ru-RU"/>
              </w:rPr>
              <w:t xml:space="preserve"> </w:t>
            </w:r>
            <w:r w:rsidRPr="005F7428">
              <w:rPr>
                <w:rFonts w:ascii="GHEA Grapalat" w:hAnsi="GHEA Grapalat" w:cs="Sylfaen"/>
                <w:sz w:val="16"/>
                <w:szCs w:val="16"/>
              </w:rPr>
              <w:t xml:space="preserve">           </w:t>
            </w:r>
            <w:r w:rsidRPr="005F7428">
              <w:rPr>
                <w:rFonts w:ascii="GHEA Grapalat" w:hAnsi="GHEA Grapalat" w:cs="Sylfaen"/>
                <w:sz w:val="16"/>
                <w:szCs w:val="16"/>
                <w:lang w:val="ru-RU"/>
              </w:rPr>
              <w:t>/Գրանդ Քենդի/</w:t>
            </w:r>
          </w:p>
        </w:tc>
        <w:tc>
          <w:tcPr>
            <w:tcW w:w="1248"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color w:val="000000"/>
                <w:sz w:val="16"/>
                <w:szCs w:val="16"/>
              </w:rPr>
            </w:pPr>
            <w:r w:rsidRPr="005F7428">
              <w:rPr>
                <w:rFonts w:ascii="GHEA Grapalat" w:hAnsi="GHEA Grapalat" w:cs="Sylfaen"/>
                <w:sz w:val="16"/>
                <w:szCs w:val="16"/>
              </w:rPr>
              <w:t>Կաթնահունց</w:t>
            </w:r>
            <w:r w:rsidRPr="005F7428">
              <w:rPr>
                <w:rFonts w:ascii="GHEA Grapalat" w:hAnsi="GHEA Grapalat"/>
                <w:sz w:val="16"/>
                <w:szCs w:val="16"/>
              </w:rPr>
              <w:t xml:space="preserve">, </w:t>
            </w:r>
            <w:r w:rsidRPr="005F7428">
              <w:rPr>
                <w:rFonts w:ascii="GHEA Grapalat" w:hAnsi="GHEA Grapalat" w:cs="Sylfaen"/>
                <w:sz w:val="16"/>
                <w:szCs w:val="16"/>
              </w:rPr>
              <w:t>շաքարահունց</w:t>
            </w:r>
            <w:r w:rsidRPr="005F7428">
              <w:rPr>
                <w:rFonts w:ascii="GHEA Grapalat" w:hAnsi="GHEA Grapalat"/>
                <w:sz w:val="16"/>
                <w:szCs w:val="16"/>
              </w:rPr>
              <w:t xml:space="preserve"> </w:t>
            </w:r>
            <w:r w:rsidRPr="005F7428">
              <w:rPr>
                <w:rFonts w:ascii="GHEA Grapalat" w:hAnsi="GHEA Grapalat" w:cs="Sylfaen"/>
                <w:sz w:val="16"/>
                <w:szCs w:val="16"/>
              </w:rPr>
              <w:t>և</w:t>
            </w:r>
            <w:r w:rsidRPr="005F7428">
              <w:rPr>
                <w:rFonts w:ascii="GHEA Grapalat" w:hAnsi="GHEA Grapalat"/>
                <w:sz w:val="16"/>
                <w:szCs w:val="16"/>
              </w:rPr>
              <w:t xml:space="preserve"> </w:t>
            </w:r>
            <w:r w:rsidRPr="005F7428">
              <w:rPr>
                <w:rFonts w:ascii="GHEA Grapalat" w:hAnsi="GHEA Grapalat" w:cs="Sylfaen"/>
                <w:sz w:val="16"/>
                <w:szCs w:val="16"/>
              </w:rPr>
              <w:t>երկարատև</w:t>
            </w:r>
            <w:r w:rsidRPr="005F7428">
              <w:rPr>
                <w:rFonts w:ascii="GHEA Grapalat" w:hAnsi="GHEA Grapalat"/>
                <w:sz w:val="16"/>
                <w:szCs w:val="16"/>
              </w:rPr>
              <w:t xml:space="preserve"> </w:t>
            </w:r>
            <w:r w:rsidRPr="005F7428">
              <w:rPr>
                <w:rFonts w:ascii="GHEA Grapalat" w:hAnsi="GHEA Grapalat" w:cs="Sylfaen"/>
                <w:sz w:val="16"/>
                <w:szCs w:val="16"/>
              </w:rPr>
              <w:t>պատրաստված</w:t>
            </w:r>
            <w:r w:rsidRPr="005F7428">
              <w:rPr>
                <w:rFonts w:ascii="GHEA Grapalat" w:hAnsi="GHEA Grapalat"/>
                <w:sz w:val="16"/>
                <w:szCs w:val="16"/>
              </w:rPr>
              <w:t xml:space="preserve">, </w:t>
            </w:r>
            <w:r w:rsidRPr="005F7428">
              <w:rPr>
                <w:rFonts w:ascii="GHEA Grapalat" w:hAnsi="GHEA Grapalat" w:cs="Sylfaen"/>
                <w:sz w:val="16"/>
                <w:szCs w:val="16"/>
              </w:rPr>
              <w:t>խոնավությունը՝</w:t>
            </w:r>
            <w:r w:rsidRPr="005F7428">
              <w:rPr>
                <w:rFonts w:ascii="GHEA Grapalat" w:hAnsi="GHEA Grapalat"/>
                <w:sz w:val="16"/>
                <w:szCs w:val="16"/>
              </w:rPr>
              <w:t xml:space="preserve"> 3%-</w:t>
            </w:r>
            <w:r w:rsidRPr="005F7428">
              <w:rPr>
                <w:rFonts w:ascii="GHEA Grapalat" w:hAnsi="GHEA Grapalat" w:cs="Sylfaen"/>
                <w:sz w:val="16"/>
                <w:szCs w:val="16"/>
              </w:rPr>
              <w:t>ից</w:t>
            </w:r>
            <w:r w:rsidRPr="005F7428">
              <w:rPr>
                <w:rFonts w:ascii="GHEA Grapalat" w:hAnsi="GHEA Grapalat"/>
                <w:sz w:val="16"/>
                <w:szCs w:val="16"/>
              </w:rPr>
              <w:t xml:space="preserve"> </w:t>
            </w:r>
            <w:r w:rsidRPr="005F7428">
              <w:rPr>
                <w:rFonts w:ascii="GHEA Grapalat" w:hAnsi="GHEA Grapalat" w:cs="Sylfaen"/>
                <w:sz w:val="16"/>
                <w:szCs w:val="16"/>
              </w:rPr>
              <w:t>մինչև</w:t>
            </w:r>
            <w:r w:rsidRPr="005F7428">
              <w:rPr>
                <w:rFonts w:ascii="GHEA Grapalat" w:hAnsi="GHEA Grapalat"/>
                <w:sz w:val="16"/>
                <w:szCs w:val="16"/>
              </w:rPr>
              <w:t xml:space="preserve"> 10%, </w:t>
            </w:r>
            <w:r w:rsidRPr="005F7428">
              <w:rPr>
                <w:rFonts w:ascii="GHEA Grapalat" w:hAnsi="GHEA Grapalat" w:cs="Sylfaen"/>
                <w:sz w:val="16"/>
                <w:szCs w:val="16"/>
              </w:rPr>
              <w:t>շաքարի</w:t>
            </w:r>
            <w:r w:rsidRPr="005F7428">
              <w:rPr>
                <w:rFonts w:ascii="GHEA Grapalat" w:hAnsi="GHEA Grapalat"/>
                <w:sz w:val="16"/>
                <w:szCs w:val="16"/>
              </w:rPr>
              <w:t xml:space="preserve"> </w:t>
            </w:r>
            <w:r w:rsidRPr="005F7428">
              <w:rPr>
                <w:rFonts w:ascii="GHEA Grapalat" w:hAnsi="GHEA Grapalat" w:cs="Sylfaen"/>
                <w:sz w:val="16"/>
                <w:szCs w:val="16"/>
              </w:rPr>
              <w:t>զանգվածային</w:t>
            </w:r>
            <w:r w:rsidRPr="005F7428">
              <w:rPr>
                <w:rFonts w:ascii="GHEA Grapalat" w:hAnsi="GHEA Grapalat"/>
                <w:sz w:val="16"/>
                <w:szCs w:val="16"/>
              </w:rPr>
              <w:t xml:space="preserve"> </w:t>
            </w:r>
            <w:r w:rsidRPr="005F7428">
              <w:rPr>
                <w:rFonts w:ascii="GHEA Grapalat" w:hAnsi="GHEA Grapalat" w:cs="Sylfaen"/>
                <w:sz w:val="16"/>
                <w:szCs w:val="16"/>
              </w:rPr>
              <w:t>պարունակությունը՝</w:t>
            </w:r>
            <w:r w:rsidRPr="005F7428">
              <w:rPr>
                <w:rFonts w:ascii="GHEA Grapalat" w:hAnsi="GHEA Grapalat"/>
                <w:sz w:val="16"/>
                <w:szCs w:val="16"/>
              </w:rPr>
              <w:t xml:space="preserve"> 20%-</w:t>
            </w:r>
            <w:r w:rsidRPr="005F7428">
              <w:rPr>
                <w:rFonts w:ascii="GHEA Grapalat" w:hAnsi="GHEA Grapalat" w:cs="Sylfaen"/>
                <w:sz w:val="16"/>
                <w:szCs w:val="16"/>
              </w:rPr>
              <w:t>ից</w:t>
            </w:r>
            <w:r w:rsidRPr="005F7428">
              <w:rPr>
                <w:rFonts w:ascii="GHEA Grapalat" w:hAnsi="GHEA Grapalat"/>
                <w:sz w:val="16"/>
                <w:szCs w:val="16"/>
              </w:rPr>
              <w:t xml:space="preserve"> </w:t>
            </w:r>
            <w:r w:rsidRPr="005F7428">
              <w:rPr>
                <w:rFonts w:ascii="GHEA Grapalat" w:hAnsi="GHEA Grapalat" w:cs="Sylfaen"/>
                <w:sz w:val="16"/>
                <w:szCs w:val="16"/>
              </w:rPr>
              <w:t>մինչե</w:t>
            </w:r>
            <w:r w:rsidRPr="005F7428">
              <w:rPr>
                <w:rFonts w:ascii="GHEA Grapalat" w:hAnsi="GHEA Grapalat"/>
                <w:sz w:val="16"/>
                <w:szCs w:val="16"/>
              </w:rPr>
              <w:t xml:space="preserve"> 27%, </w:t>
            </w:r>
            <w:r w:rsidRPr="005F7428">
              <w:rPr>
                <w:rFonts w:ascii="GHEA Grapalat" w:hAnsi="GHEA Grapalat" w:cs="Sylfaen"/>
                <w:sz w:val="16"/>
                <w:szCs w:val="16"/>
              </w:rPr>
              <w:t>յուղայնությունը՝</w:t>
            </w:r>
            <w:r w:rsidRPr="005F7428">
              <w:rPr>
                <w:rFonts w:ascii="GHEA Grapalat" w:hAnsi="GHEA Grapalat"/>
                <w:sz w:val="16"/>
                <w:szCs w:val="16"/>
              </w:rPr>
              <w:t xml:space="preserve"> 3%-</w:t>
            </w:r>
            <w:r w:rsidRPr="005F7428">
              <w:rPr>
                <w:rFonts w:ascii="GHEA Grapalat" w:hAnsi="GHEA Grapalat" w:cs="Sylfaen"/>
                <w:sz w:val="16"/>
                <w:szCs w:val="16"/>
              </w:rPr>
              <w:t>ից</w:t>
            </w:r>
            <w:r w:rsidRPr="005F7428">
              <w:rPr>
                <w:rFonts w:ascii="GHEA Grapalat" w:hAnsi="GHEA Grapalat"/>
                <w:sz w:val="16"/>
                <w:szCs w:val="16"/>
              </w:rPr>
              <w:t xml:space="preserve"> </w:t>
            </w:r>
            <w:r w:rsidRPr="005F7428">
              <w:rPr>
                <w:rFonts w:ascii="GHEA Grapalat" w:hAnsi="GHEA Grapalat" w:cs="Sylfaen"/>
                <w:sz w:val="16"/>
                <w:szCs w:val="16"/>
              </w:rPr>
              <w:t>մինչև</w:t>
            </w:r>
            <w:r w:rsidRPr="005F7428">
              <w:rPr>
                <w:rFonts w:ascii="GHEA Grapalat" w:hAnsi="GHEA Grapalat"/>
                <w:sz w:val="16"/>
                <w:szCs w:val="16"/>
              </w:rPr>
              <w:t xml:space="preserve"> 30%, </w:t>
            </w:r>
            <w:r w:rsidRPr="005F7428">
              <w:rPr>
                <w:rFonts w:ascii="GHEA Grapalat" w:hAnsi="GHEA Grapalat" w:cs="Sylfaen"/>
                <w:sz w:val="16"/>
                <w:szCs w:val="16"/>
              </w:rPr>
              <w:t>ԳՕՍՏ</w:t>
            </w:r>
            <w:r w:rsidRPr="005F7428">
              <w:rPr>
                <w:rFonts w:ascii="GHEA Grapalat" w:hAnsi="GHEA Grapalat"/>
                <w:sz w:val="16"/>
                <w:szCs w:val="16"/>
              </w:rPr>
              <w:t xml:space="preserve"> 24901-89: </w:t>
            </w:r>
            <w:r w:rsidRPr="005F7428">
              <w:rPr>
                <w:rFonts w:ascii="GHEA Grapalat" w:hAnsi="GHEA Grapalat" w:cs="Sylfaen"/>
                <w:sz w:val="16"/>
                <w:szCs w:val="16"/>
              </w:rPr>
              <w:t>Անվտանգությունը</w:t>
            </w:r>
            <w:r w:rsidRPr="005F7428">
              <w:rPr>
                <w:rFonts w:ascii="GHEA Grapalat" w:hAnsi="GHEA Grapalat"/>
                <w:sz w:val="16"/>
                <w:szCs w:val="16"/>
              </w:rPr>
              <w:t xml:space="preserve"> </w:t>
            </w:r>
            <w:r w:rsidRPr="005F7428">
              <w:rPr>
                <w:rFonts w:ascii="GHEA Grapalat" w:hAnsi="GHEA Grapalat" w:cs="Sylfaen"/>
                <w:sz w:val="16"/>
                <w:szCs w:val="16"/>
              </w:rPr>
              <w:t>և</w:t>
            </w:r>
            <w:r w:rsidRPr="005F7428">
              <w:rPr>
                <w:rFonts w:ascii="GHEA Grapalat" w:hAnsi="GHEA Grapalat"/>
                <w:sz w:val="16"/>
                <w:szCs w:val="16"/>
              </w:rPr>
              <w:t xml:space="preserve"> </w:t>
            </w:r>
            <w:r w:rsidRPr="005F7428">
              <w:rPr>
                <w:rFonts w:ascii="GHEA Grapalat" w:hAnsi="GHEA Grapalat" w:cs="Sylfaen"/>
                <w:sz w:val="16"/>
                <w:szCs w:val="16"/>
              </w:rPr>
              <w:t>մակնշումը՝</w:t>
            </w:r>
            <w:r w:rsidRPr="005F7428">
              <w:rPr>
                <w:rFonts w:ascii="GHEA Grapalat" w:hAnsi="GHEA Grapalat"/>
                <w:sz w:val="16"/>
                <w:szCs w:val="16"/>
              </w:rPr>
              <w:t xml:space="preserve"> N 2-III-4.9-01-2003 (</w:t>
            </w:r>
            <w:r w:rsidRPr="005F7428">
              <w:rPr>
                <w:rFonts w:ascii="GHEA Grapalat" w:hAnsi="GHEA Grapalat" w:cs="Sylfaen"/>
                <w:sz w:val="16"/>
                <w:szCs w:val="16"/>
              </w:rPr>
              <w:t>ՌԴ</w:t>
            </w:r>
            <w:r w:rsidRPr="005F7428">
              <w:rPr>
                <w:rFonts w:ascii="GHEA Grapalat" w:hAnsi="GHEA Grapalat"/>
                <w:sz w:val="16"/>
                <w:szCs w:val="16"/>
              </w:rPr>
              <w:t xml:space="preserve"> </w:t>
            </w:r>
            <w:r w:rsidRPr="005F7428">
              <w:rPr>
                <w:rFonts w:ascii="GHEA Grapalat" w:hAnsi="GHEA Grapalat" w:cs="Sylfaen"/>
                <w:sz w:val="16"/>
                <w:szCs w:val="16"/>
              </w:rPr>
              <w:t>Սան</w:t>
            </w:r>
            <w:r w:rsidRPr="005F7428">
              <w:rPr>
                <w:rFonts w:ascii="GHEA Grapalat" w:hAnsi="GHEA Grapalat"/>
                <w:sz w:val="16"/>
                <w:szCs w:val="16"/>
              </w:rPr>
              <w:t xml:space="preserve"> </w:t>
            </w:r>
            <w:r w:rsidRPr="005F7428">
              <w:rPr>
                <w:rFonts w:ascii="GHEA Grapalat" w:hAnsi="GHEA Grapalat" w:cs="Sylfaen"/>
                <w:sz w:val="16"/>
                <w:szCs w:val="16"/>
              </w:rPr>
              <w:t>Պին</w:t>
            </w:r>
            <w:r w:rsidRPr="005F7428">
              <w:rPr>
                <w:rFonts w:ascii="GHEA Grapalat" w:hAnsi="GHEA Grapalat"/>
                <w:sz w:val="16"/>
                <w:szCs w:val="16"/>
              </w:rPr>
              <w:t xml:space="preserve"> 2.3.2-1078-01) </w:t>
            </w:r>
            <w:r w:rsidRPr="005F7428">
              <w:rPr>
                <w:rFonts w:ascii="GHEA Grapalat" w:hAnsi="GHEA Grapalat" w:cs="Sylfaen"/>
                <w:sz w:val="16"/>
                <w:szCs w:val="16"/>
              </w:rPr>
              <w:t>սանիտարահամաճարակայի</w:t>
            </w:r>
            <w:r w:rsidRPr="005F7428">
              <w:rPr>
                <w:rFonts w:ascii="GHEA Grapalat" w:hAnsi="GHEA Grapalat" w:cs="Sylfaen"/>
                <w:sz w:val="16"/>
                <w:szCs w:val="16"/>
              </w:rPr>
              <w:lastRenderedPageBreak/>
              <w:t>ն</w:t>
            </w:r>
            <w:r w:rsidRPr="005F7428">
              <w:rPr>
                <w:rFonts w:ascii="GHEA Grapalat" w:hAnsi="GHEA Grapalat"/>
                <w:sz w:val="16"/>
                <w:szCs w:val="16"/>
              </w:rPr>
              <w:t xml:space="preserve"> </w:t>
            </w:r>
            <w:r w:rsidRPr="005F7428">
              <w:rPr>
                <w:rFonts w:ascii="GHEA Grapalat" w:hAnsi="GHEA Grapalat" w:cs="Sylfaen"/>
                <w:sz w:val="16"/>
                <w:szCs w:val="16"/>
              </w:rPr>
              <w:t>կանոնների</w:t>
            </w:r>
            <w:r w:rsidRPr="005F7428">
              <w:rPr>
                <w:rFonts w:ascii="GHEA Grapalat" w:hAnsi="GHEA Grapalat"/>
                <w:sz w:val="16"/>
                <w:szCs w:val="16"/>
              </w:rPr>
              <w:t xml:space="preserve"> </w:t>
            </w:r>
            <w:r w:rsidRPr="005F7428">
              <w:rPr>
                <w:rFonts w:ascii="GHEA Grapalat" w:hAnsi="GHEA Grapalat" w:cs="Sylfaen"/>
                <w:sz w:val="16"/>
                <w:szCs w:val="16"/>
              </w:rPr>
              <w:t>և</w:t>
            </w:r>
            <w:r w:rsidRPr="005F7428">
              <w:rPr>
                <w:rFonts w:ascii="GHEA Grapalat" w:hAnsi="GHEA Grapalat"/>
                <w:sz w:val="16"/>
                <w:szCs w:val="16"/>
              </w:rPr>
              <w:t xml:space="preserve"> </w:t>
            </w:r>
            <w:r w:rsidRPr="005F7428">
              <w:rPr>
                <w:rFonts w:ascii="GHEA Grapalat" w:hAnsi="GHEA Grapalat" w:cs="Sylfaen"/>
                <w:sz w:val="16"/>
                <w:szCs w:val="16"/>
              </w:rPr>
              <w:t>նորմերի</w:t>
            </w:r>
            <w:r w:rsidRPr="005F7428">
              <w:rPr>
                <w:rFonts w:ascii="GHEA Grapalat" w:hAnsi="GHEA Grapalat"/>
                <w:sz w:val="16"/>
                <w:szCs w:val="16"/>
              </w:rPr>
              <w:t xml:space="preserve">, </w:t>
            </w:r>
            <w:r w:rsidRPr="005F7428">
              <w:rPr>
                <w:rFonts w:ascii="GHEA Grapalat" w:hAnsi="GHEA Grapalat" w:cs="Sylfaen"/>
                <w:sz w:val="16"/>
                <w:szCs w:val="16"/>
              </w:rPr>
              <w:t>Սննդամթերքի</w:t>
            </w:r>
            <w:r w:rsidRPr="005F7428">
              <w:rPr>
                <w:rFonts w:ascii="GHEA Grapalat" w:hAnsi="GHEA Grapalat"/>
                <w:sz w:val="16"/>
                <w:szCs w:val="16"/>
              </w:rPr>
              <w:t xml:space="preserve"> </w:t>
            </w:r>
            <w:r w:rsidRPr="005F7428">
              <w:rPr>
                <w:rFonts w:ascii="GHEA Grapalat" w:hAnsi="GHEA Grapalat" w:cs="Sylfaen"/>
                <w:sz w:val="16"/>
                <w:szCs w:val="16"/>
              </w:rPr>
              <w:t>անվտանգության</w:t>
            </w:r>
            <w:r w:rsidRPr="005F7428">
              <w:rPr>
                <w:rFonts w:ascii="GHEA Grapalat" w:hAnsi="GHEA Grapalat"/>
                <w:sz w:val="16"/>
                <w:szCs w:val="16"/>
              </w:rPr>
              <w:t xml:space="preserve"> </w:t>
            </w:r>
            <w:r w:rsidRPr="005F7428">
              <w:rPr>
                <w:rFonts w:ascii="GHEA Grapalat" w:hAnsi="GHEA Grapalat" w:cs="Sylfaen"/>
                <w:sz w:val="16"/>
                <w:szCs w:val="16"/>
              </w:rPr>
              <w:t>մասին</w:t>
            </w:r>
            <w:r w:rsidRPr="005F7428">
              <w:rPr>
                <w:rFonts w:ascii="GHEA Grapalat" w:hAnsi="GHEA Grapalat"/>
                <w:sz w:val="16"/>
                <w:szCs w:val="16"/>
              </w:rPr>
              <w:t xml:space="preserve"> </w:t>
            </w:r>
            <w:r w:rsidRPr="005F7428">
              <w:rPr>
                <w:rFonts w:ascii="GHEA Grapalat" w:hAnsi="GHEA Grapalat" w:cs="Sylfaen"/>
                <w:sz w:val="16"/>
                <w:szCs w:val="16"/>
              </w:rPr>
              <w:t>ՀՀ</w:t>
            </w:r>
            <w:r w:rsidRPr="005F7428">
              <w:rPr>
                <w:rFonts w:ascii="GHEA Grapalat" w:hAnsi="GHEA Grapalat"/>
                <w:sz w:val="16"/>
                <w:szCs w:val="16"/>
              </w:rPr>
              <w:t xml:space="preserve"> </w:t>
            </w:r>
            <w:r w:rsidRPr="005F7428">
              <w:rPr>
                <w:rFonts w:ascii="GHEA Grapalat" w:hAnsi="GHEA Grapalat" w:cs="Sylfaen"/>
                <w:sz w:val="16"/>
                <w:szCs w:val="16"/>
              </w:rPr>
              <w:t>օրենքի</w:t>
            </w:r>
            <w:r w:rsidRPr="005F7428">
              <w:rPr>
                <w:rFonts w:ascii="GHEA Grapalat" w:hAnsi="GHEA Grapalat"/>
                <w:sz w:val="16"/>
                <w:szCs w:val="16"/>
              </w:rPr>
              <w:t xml:space="preserve"> 9-</w:t>
            </w:r>
            <w:r w:rsidRPr="005F7428">
              <w:rPr>
                <w:rFonts w:ascii="GHEA Grapalat" w:hAnsi="GHEA Grapalat" w:cs="Sylfaen"/>
                <w:sz w:val="16"/>
                <w:szCs w:val="16"/>
              </w:rPr>
              <w:t>րդ</w:t>
            </w:r>
            <w:r w:rsidRPr="005F7428">
              <w:rPr>
                <w:rFonts w:ascii="GHEA Grapalat" w:hAnsi="GHEA Grapalat"/>
                <w:sz w:val="16"/>
                <w:szCs w:val="16"/>
              </w:rPr>
              <w:t xml:space="preserve"> </w:t>
            </w:r>
            <w:r w:rsidRPr="005F7428">
              <w:rPr>
                <w:rFonts w:ascii="GHEA Grapalat" w:hAnsi="GHEA Grapalat" w:cs="Sylfaen"/>
                <w:sz w:val="16"/>
                <w:szCs w:val="16"/>
              </w:rPr>
              <w:t>հոդվածի</w:t>
            </w:r>
            <w:r w:rsidRPr="005F7428">
              <w:rPr>
                <w:rFonts w:ascii="GHEA Grapalat" w:hAnsi="GHEA Grapalat"/>
                <w:sz w:val="16"/>
                <w:szCs w:val="16"/>
              </w:rPr>
              <w:t xml:space="preserve"> 12 </w:t>
            </w:r>
            <w:r w:rsidRPr="005F7428">
              <w:rPr>
                <w:rFonts w:ascii="GHEA Grapalat" w:hAnsi="GHEA Grapalat" w:cs="Sylfaen"/>
                <w:sz w:val="16"/>
                <w:szCs w:val="16"/>
              </w:rPr>
              <w:t>Վաֆլի</w:t>
            </w:r>
            <w:r w:rsidRPr="005F7428">
              <w:rPr>
                <w:rFonts w:ascii="GHEA Grapalat" w:hAnsi="GHEA Grapalat"/>
                <w:sz w:val="16"/>
                <w:szCs w:val="16"/>
              </w:rPr>
              <w:t xml:space="preserve"> (</w:t>
            </w:r>
            <w:r w:rsidRPr="005F7428">
              <w:rPr>
                <w:rFonts w:ascii="GHEA Grapalat" w:hAnsi="GHEA Grapalat" w:cs="Sylfaen"/>
                <w:sz w:val="16"/>
                <w:szCs w:val="16"/>
              </w:rPr>
              <w:t>Գրանդ</w:t>
            </w:r>
            <w:r w:rsidRPr="005F7428">
              <w:rPr>
                <w:rFonts w:ascii="GHEA Grapalat" w:hAnsi="GHEA Grapalat"/>
                <w:sz w:val="16"/>
                <w:szCs w:val="16"/>
              </w:rPr>
              <w:t xml:space="preserve"> </w:t>
            </w:r>
            <w:r w:rsidRPr="005F7428">
              <w:rPr>
                <w:rFonts w:ascii="GHEA Grapalat" w:hAnsi="GHEA Grapalat" w:cs="Sylfaen"/>
                <w:sz w:val="16"/>
                <w:szCs w:val="16"/>
              </w:rPr>
              <w:t>Քենդի</w:t>
            </w:r>
            <w:r w:rsidRPr="005F7428">
              <w:rPr>
                <w:rFonts w:ascii="GHEA Grapalat" w:hAnsi="GHEA Grapalat"/>
                <w:sz w:val="16"/>
                <w:szCs w:val="16"/>
              </w:rPr>
              <w:t xml:space="preserve">) </w:t>
            </w:r>
            <w:r w:rsidRPr="005F7428">
              <w:rPr>
                <w:rFonts w:ascii="GHEA Grapalat" w:hAnsi="GHEA Grapalat" w:cs="Sylfaen"/>
                <w:sz w:val="16"/>
                <w:szCs w:val="16"/>
              </w:rPr>
              <w:t>կամ</w:t>
            </w:r>
            <w:r w:rsidRPr="005F7428">
              <w:rPr>
                <w:rFonts w:ascii="GHEA Grapalat" w:hAnsi="GHEA Grapalat"/>
                <w:sz w:val="16"/>
                <w:szCs w:val="16"/>
              </w:rPr>
              <w:t xml:space="preserve"> </w:t>
            </w:r>
            <w:r w:rsidRPr="005F7428">
              <w:rPr>
                <w:rFonts w:ascii="GHEA Grapalat" w:hAnsi="GHEA Grapalat" w:cs="Sylfaen"/>
                <w:sz w:val="16"/>
                <w:szCs w:val="16"/>
              </w:rPr>
              <w:t>համարժեք</w:t>
            </w:r>
            <w:r w:rsidRPr="005F7428">
              <w:rPr>
                <w:rFonts w:ascii="GHEA Grapalat" w:hAnsi="GHEA Grapalat"/>
                <w:sz w:val="16"/>
                <w:szCs w:val="16"/>
              </w:rPr>
              <w:t xml:space="preserve"> </w:t>
            </w:r>
            <w:r w:rsidRPr="005F7428">
              <w:rPr>
                <w:rFonts w:ascii="GHEA Grapalat" w:hAnsi="GHEA Grapalat" w:cs="Sylfaen"/>
                <w:sz w:val="16"/>
                <w:szCs w:val="16"/>
              </w:rPr>
              <w:t>կգ</w:t>
            </w:r>
            <w:r w:rsidRPr="005F7428">
              <w:rPr>
                <w:rFonts w:ascii="GHEA Grapalat" w:hAnsi="GHEA Grapalat"/>
                <w:sz w:val="16"/>
                <w:szCs w:val="16"/>
              </w:rPr>
              <w:t xml:space="preserve">. </w:t>
            </w:r>
            <w:r w:rsidRPr="005F7428">
              <w:rPr>
                <w:rFonts w:ascii="GHEA Grapalat" w:hAnsi="GHEA Grapalat" w:cs="Sylfaen"/>
                <w:sz w:val="16"/>
                <w:szCs w:val="16"/>
              </w:rPr>
              <w:t>Սիջակով</w:t>
            </w:r>
            <w:r w:rsidRPr="005F7428">
              <w:rPr>
                <w:rFonts w:ascii="GHEA Grapalat" w:hAnsi="GHEA Grapalat"/>
                <w:sz w:val="16"/>
                <w:szCs w:val="16"/>
              </w:rPr>
              <w:t xml:space="preserve"> </w:t>
            </w:r>
            <w:r w:rsidRPr="005F7428">
              <w:rPr>
                <w:rFonts w:ascii="GHEA Grapalat" w:hAnsi="GHEA Grapalat" w:cs="Sylfaen"/>
                <w:sz w:val="16"/>
                <w:szCs w:val="16"/>
              </w:rPr>
              <w:t>և</w:t>
            </w:r>
            <w:r w:rsidRPr="005F7428">
              <w:rPr>
                <w:rFonts w:ascii="GHEA Grapalat" w:hAnsi="GHEA Grapalat"/>
                <w:sz w:val="16"/>
                <w:szCs w:val="16"/>
              </w:rPr>
              <w:t xml:space="preserve"> </w:t>
            </w:r>
            <w:r w:rsidRPr="005F7428">
              <w:rPr>
                <w:rFonts w:ascii="GHEA Grapalat" w:hAnsi="GHEA Grapalat" w:cs="Sylfaen"/>
                <w:sz w:val="16"/>
                <w:szCs w:val="16"/>
              </w:rPr>
              <w:t>առանց</w:t>
            </w:r>
            <w:r w:rsidRPr="005F7428">
              <w:rPr>
                <w:rFonts w:ascii="GHEA Grapalat" w:hAnsi="GHEA Grapalat"/>
                <w:sz w:val="16"/>
                <w:szCs w:val="16"/>
              </w:rPr>
              <w:t xml:space="preserve"> </w:t>
            </w:r>
            <w:r w:rsidRPr="005F7428">
              <w:rPr>
                <w:rFonts w:ascii="GHEA Grapalat" w:hAnsi="GHEA Grapalat" w:cs="Sylfaen"/>
                <w:sz w:val="16"/>
                <w:szCs w:val="16"/>
              </w:rPr>
              <w:t>միջուկի</w:t>
            </w:r>
            <w:r w:rsidRPr="005F7428">
              <w:rPr>
                <w:rFonts w:ascii="GHEA Grapalat" w:hAnsi="GHEA Grapalat"/>
                <w:sz w:val="16"/>
                <w:szCs w:val="16"/>
              </w:rPr>
              <w:t xml:space="preserve"> </w:t>
            </w:r>
            <w:r w:rsidRPr="005F7428">
              <w:rPr>
                <w:rFonts w:ascii="GHEA Grapalat" w:hAnsi="GHEA Grapalat" w:cs="Sylfaen"/>
                <w:sz w:val="16"/>
                <w:szCs w:val="16"/>
              </w:rPr>
              <w:t>չափածրարված</w:t>
            </w:r>
            <w:r w:rsidRPr="005F7428">
              <w:rPr>
                <w:rFonts w:ascii="GHEA Grapalat" w:hAnsi="GHEA Grapalat"/>
                <w:sz w:val="16"/>
                <w:szCs w:val="16"/>
              </w:rPr>
              <w:t xml:space="preserve"> </w:t>
            </w:r>
            <w:r w:rsidRPr="005F7428">
              <w:rPr>
                <w:rFonts w:ascii="GHEA Grapalat" w:hAnsi="GHEA Grapalat" w:cs="Sylfaen"/>
                <w:sz w:val="16"/>
                <w:szCs w:val="16"/>
              </w:rPr>
              <w:t>և</w:t>
            </w:r>
            <w:r w:rsidRPr="005F7428">
              <w:rPr>
                <w:rFonts w:ascii="GHEA Grapalat" w:hAnsi="GHEA Grapalat"/>
                <w:sz w:val="16"/>
                <w:szCs w:val="16"/>
              </w:rPr>
              <w:t xml:space="preserve"> </w:t>
            </w:r>
            <w:r w:rsidRPr="005F7428">
              <w:rPr>
                <w:rFonts w:ascii="GHEA Grapalat" w:hAnsi="GHEA Grapalat" w:cs="Sylfaen"/>
                <w:sz w:val="16"/>
                <w:szCs w:val="16"/>
              </w:rPr>
              <w:t>առանց</w:t>
            </w:r>
            <w:r w:rsidRPr="005F7428">
              <w:rPr>
                <w:rFonts w:ascii="GHEA Grapalat" w:hAnsi="GHEA Grapalat"/>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bCs/>
                <w:sz w:val="16"/>
                <w:szCs w:val="16"/>
              </w:rPr>
            </w:pPr>
            <w:r w:rsidRPr="005F7428">
              <w:rPr>
                <w:rFonts w:ascii="GHEA Grapalat" w:hAnsi="GHEA Grapalat" w:cs="Sylfaen"/>
                <w:bCs/>
                <w:sz w:val="16"/>
                <w:szCs w:val="16"/>
              </w:rPr>
              <w:lastRenderedPageBreak/>
              <w:t>կգ</w:t>
            </w:r>
          </w:p>
        </w:tc>
        <w:tc>
          <w:tcPr>
            <w:tcW w:w="857"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2B02DB" w:rsidRDefault="002B02DB" w:rsidP="00814300">
            <w:pPr>
              <w:jc w:val="center"/>
              <w:rPr>
                <w:rFonts w:ascii="GHEA Grapalat" w:hAnsi="GHEA Grapalat" w:cs="Calibri"/>
                <w:color w:val="000000"/>
                <w:sz w:val="16"/>
                <w:szCs w:val="16"/>
              </w:rPr>
            </w:pPr>
            <w:r>
              <w:rPr>
                <w:rFonts w:ascii="GHEA Grapalat" w:hAnsi="GHEA Grapalat" w:cs="Calibri"/>
                <w:color w:val="000000"/>
                <w:sz w:val="16"/>
                <w:szCs w:val="16"/>
              </w:rPr>
              <w:t>144</w:t>
            </w:r>
          </w:p>
        </w:tc>
        <w:tc>
          <w:tcPr>
            <w:tcW w:w="1134" w:type="dxa"/>
            <w:tcBorders>
              <w:top w:val="single" w:sz="4" w:space="0" w:color="auto"/>
              <w:left w:val="single" w:sz="4" w:space="0" w:color="auto"/>
              <w:bottom w:val="single" w:sz="4" w:space="0" w:color="auto"/>
              <w:right w:val="single" w:sz="4" w:space="0" w:color="auto"/>
            </w:tcBorders>
            <w:vAlign w:val="center"/>
          </w:tcPr>
          <w:p w:rsidR="005F7428" w:rsidRPr="005F7428" w:rsidRDefault="00B16973" w:rsidP="00814300">
            <w:pPr>
              <w:jc w:val="center"/>
              <w:rPr>
                <w:rFonts w:ascii="GHEA Grapalat" w:hAnsi="GHEA Grapalat"/>
                <w:sz w:val="16"/>
                <w:szCs w:val="16"/>
              </w:rPr>
            </w:pPr>
            <w:r w:rsidRPr="005F7428">
              <w:rPr>
                <w:rFonts w:ascii="GHEA Grapalat" w:hAnsi="GHEA Grapalat" w:cs="Sylfaen"/>
                <w:sz w:val="16"/>
                <w:szCs w:val="16"/>
                <w:lang w:val="hy-AM"/>
              </w:rPr>
              <w:t>Գ</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Մխչյան</w:t>
            </w:r>
            <w:r w:rsidRPr="005F7428">
              <w:rPr>
                <w:rFonts w:ascii="GHEA Grapalat" w:hAnsi="GHEA Grapalat" w:cs="Arial"/>
                <w:sz w:val="16"/>
                <w:szCs w:val="16"/>
                <w:lang w:val="hy-AM"/>
              </w:rPr>
              <w:t xml:space="preserve">, </w:t>
            </w:r>
            <w:r w:rsidRPr="005F7428">
              <w:rPr>
                <w:rFonts w:ascii="GHEA Grapalat" w:hAnsi="GHEA Grapalat" w:cs="Sylfaen"/>
                <w:sz w:val="16"/>
                <w:szCs w:val="16"/>
                <w:lang w:val="hy-AM"/>
              </w:rPr>
              <w:t>Քր</w:t>
            </w:r>
            <w:r w:rsidRPr="005F7428">
              <w:rPr>
                <w:rFonts w:ascii="MS Mincho" w:eastAsia="MS Mincho" w:hAnsi="MS Mincho" w:cs="MS Mincho" w:hint="eastAsia"/>
                <w:sz w:val="16"/>
                <w:szCs w:val="16"/>
                <w:lang w:val="hy-AM"/>
              </w:rPr>
              <w:t>․</w:t>
            </w:r>
            <w:r w:rsidRPr="005F7428">
              <w:rPr>
                <w:rFonts w:ascii="GHEA Grapalat" w:hAnsi="GHEA Grapalat" w:cs="Sylfaen"/>
                <w:sz w:val="16"/>
                <w:szCs w:val="16"/>
                <w:lang w:val="hy-AM"/>
              </w:rPr>
              <w:t>Ալավեր</w:t>
            </w:r>
            <w:r w:rsidRPr="001713C1">
              <w:rPr>
                <w:rFonts w:ascii="GHEA Grapalat" w:hAnsi="GHEA Grapalat" w:cs="Sylfaen"/>
                <w:sz w:val="16"/>
                <w:szCs w:val="16"/>
              </w:rPr>
              <w:t xml:space="preserve"> </w:t>
            </w:r>
            <w:r w:rsidRPr="005F7428">
              <w:rPr>
                <w:rFonts w:ascii="GHEA Grapalat" w:hAnsi="GHEA Grapalat" w:cs="Sylfaen"/>
                <w:sz w:val="16"/>
                <w:szCs w:val="16"/>
                <w:lang w:val="hy-AM"/>
              </w:rPr>
              <w:t>դյան</w:t>
            </w:r>
            <w:r w:rsidRPr="005F7428">
              <w:rPr>
                <w:rFonts w:ascii="GHEA Grapalat" w:hAnsi="GHEA Grapalat" w:cs="Arial"/>
                <w:sz w:val="16"/>
                <w:szCs w:val="16"/>
                <w:lang w:val="hy-AM"/>
              </w:rPr>
              <w:t xml:space="preserve"> </w:t>
            </w:r>
            <w:r>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5F7428" w:rsidRPr="005F7428" w:rsidRDefault="005F7428"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vAlign w:val="center"/>
          </w:tcPr>
          <w:p w:rsidR="002B02DB" w:rsidRPr="005F7428" w:rsidRDefault="002B02DB"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5F7428" w:rsidRPr="005F7428" w:rsidRDefault="005F7428" w:rsidP="00F4264E">
            <w:pPr>
              <w:jc w:val="center"/>
              <w:rPr>
                <w:rFonts w:ascii="GHEA Grapalat" w:hAnsi="GHEA Grapalat"/>
                <w:sz w:val="16"/>
                <w:szCs w:val="16"/>
                <w:lang w:val="pt-BR"/>
              </w:rPr>
            </w:pPr>
          </w:p>
        </w:tc>
      </w:tr>
      <w:tr w:rsidR="00B16973" w:rsidRPr="00B16973" w:rsidTr="00B16973">
        <w:trPr>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814300">
            <w:pPr>
              <w:jc w:val="center"/>
              <w:rPr>
                <w:rFonts w:ascii="GHEA Grapalat" w:hAnsi="GHEA Grapalat"/>
                <w:sz w:val="16"/>
                <w:szCs w:val="16"/>
              </w:rPr>
            </w:pPr>
            <w:r>
              <w:rPr>
                <w:rFonts w:ascii="GHEA Grapalat" w:hAnsi="GHEA Grapalat"/>
                <w:sz w:val="16"/>
                <w:szCs w:val="16"/>
              </w:rPr>
              <w:lastRenderedPageBreak/>
              <w:t>13</w:t>
            </w:r>
          </w:p>
        </w:tc>
        <w:tc>
          <w:tcPr>
            <w:tcW w:w="140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r w:rsidRPr="005F7428">
              <w:rPr>
                <w:rFonts w:ascii="GHEA Grapalat" w:hAnsi="GHEA Grapalat"/>
                <w:sz w:val="16"/>
                <w:szCs w:val="16"/>
              </w:rPr>
              <w:t>15821500</w:t>
            </w:r>
          </w:p>
        </w:tc>
        <w:tc>
          <w:tcPr>
            <w:tcW w:w="1499"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Sylfaen"/>
                <w:sz w:val="16"/>
                <w:szCs w:val="16"/>
              </w:rPr>
            </w:pPr>
            <w:r>
              <w:rPr>
                <w:rFonts w:ascii="GHEA Grapalat" w:hAnsi="GHEA Grapalat" w:cs="Sylfaen"/>
                <w:sz w:val="16"/>
                <w:szCs w:val="16"/>
              </w:rPr>
              <w:t xml:space="preserve">Վաֆլի կաթնային </w:t>
            </w:r>
            <w:r>
              <w:rPr>
                <w:rFonts w:ascii="GHEA Grapalat" w:hAnsi="GHEA Grapalat"/>
                <w:i/>
                <w:sz w:val="16"/>
                <w:szCs w:val="16"/>
              </w:rPr>
              <w:t>/Գրանդ Քենդի/</w:t>
            </w:r>
          </w:p>
        </w:tc>
        <w:tc>
          <w:tcPr>
            <w:tcW w:w="1248"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814300">
            <w:pPr>
              <w:jc w:val="center"/>
              <w:rPr>
                <w:rFonts w:ascii="GHEA Grapalat" w:hAnsi="GHEA Grapalat" w:cs="Sylfaen"/>
                <w:sz w:val="16"/>
                <w:szCs w:val="16"/>
              </w:rPr>
            </w:pPr>
            <w:r w:rsidRPr="00814300">
              <w:rPr>
                <w:rFonts w:ascii="GHEA Grapalat" w:hAnsi="GHEA Grapalat" w:cs="Calibri"/>
                <w:sz w:val="16"/>
                <w:szCs w:val="16"/>
                <w:lang w:val="ru-RU" w:eastAsia="ru-RU"/>
              </w:rPr>
              <w:t>Միջուկով</w:t>
            </w:r>
            <w:r w:rsidRPr="00EC64BC">
              <w:rPr>
                <w:rFonts w:ascii="GHEA Grapalat" w:hAnsi="GHEA Grapalat" w:cs="Calibri"/>
                <w:sz w:val="16"/>
                <w:szCs w:val="16"/>
                <w:lang w:eastAsia="ru-RU"/>
              </w:rPr>
              <w:t xml:space="preserve">  </w:t>
            </w:r>
            <w:r w:rsidRPr="00814300">
              <w:rPr>
                <w:rFonts w:ascii="GHEA Grapalat" w:hAnsi="GHEA Grapalat" w:cs="Calibri"/>
                <w:sz w:val="16"/>
                <w:szCs w:val="16"/>
                <w:lang w:val="ru-RU" w:eastAsia="ru-RU"/>
              </w:rPr>
              <w:t>և</w:t>
            </w:r>
            <w:r w:rsidRPr="00EC64BC">
              <w:rPr>
                <w:rFonts w:ascii="GHEA Grapalat" w:hAnsi="GHEA Grapalat" w:cs="Calibri"/>
                <w:sz w:val="16"/>
                <w:szCs w:val="16"/>
                <w:lang w:eastAsia="ru-RU"/>
              </w:rPr>
              <w:t xml:space="preserve"> </w:t>
            </w:r>
            <w:r w:rsidRPr="00814300">
              <w:rPr>
                <w:rFonts w:ascii="GHEA Grapalat" w:hAnsi="GHEA Grapalat" w:cs="Calibri"/>
                <w:sz w:val="16"/>
                <w:szCs w:val="16"/>
                <w:lang w:val="ru-RU" w:eastAsia="ru-RU"/>
              </w:rPr>
              <w:t>առանց</w:t>
            </w:r>
            <w:r w:rsidRPr="00EC64BC">
              <w:rPr>
                <w:rFonts w:ascii="GHEA Grapalat" w:hAnsi="GHEA Grapalat" w:cs="Calibri"/>
                <w:sz w:val="16"/>
                <w:szCs w:val="16"/>
                <w:lang w:eastAsia="ru-RU"/>
              </w:rPr>
              <w:t xml:space="preserve"> </w:t>
            </w:r>
            <w:r w:rsidRPr="00814300">
              <w:rPr>
                <w:rFonts w:ascii="GHEA Grapalat" w:hAnsi="GHEA Grapalat" w:cs="Calibri"/>
                <w:sz w:val="16"/>
                <w:szCs w:val="16"/>
                <w:lang w:val="ru-RU" w:eastAsia="ru-RU"/>
              </w:rPr>
              <w:t>միջուկի</w:t>
            </w:r>
            <w:r w:rsidRPr="00EC64BC">
              <w:rPr>
                <w:rFonts w:ascii="GHEA Grapalat" w:hAnsi="GHEA Grapalat" w:cs="Calibri"/>
                <w:sz w:val="16"/>
                <w:szCs w:val="16"/>
                <w:lang w:eastAsia="ru-RU"/>
              </w:rPr>
              <w:t xml:space="preserve"> </w:t>
            </w:r>
            <w:r w:rsidRPr="00814300">
              <w:rPr>
                <w:rFonts w:ascii="GHEA Grapalat" w:hAnsi="GHEA Grapalat" w:cs="Calibri"/>
                <w:sz w:val="16"/>
                <w:szCs w:val="16"/>
                <w:lang w:val="ru-RU" w:eastAsia="ru-RU"/>
              </w:rPr>
              <w:t>չափածրարված</w:t>
            </w:r>
            <w:r w:rsidRPr="00EC64BC">
              <w:rPr>
                <w:rFonts w:ascii="GHEA Grapalat" w:hAnsi="GHEA Grapalat" w:cs="Calibri"/>
                <w:sz w:val="16"/>
                <w:szCs w:val="16"/>
                <w:lang w:eastAsia="ru-RU"/>
              </w:rPr>
              <w:t xml:space="preserve"> </w:t>
            </w:r>
            <w:r w:rsidRPr="00814300">
              <w:rPr>
                <w:rFonts w:ascii="GHEA Grapalat" w:hAnsi="GHEA Grapalat" w:cs="Calibri"/>
                <w:sz w:val="16"/>
                <w:szCs w:val="16"/>
                <w:lang w:val="ru-RU" w:eastAsia="ru-RU"/>
              </w:rPr>
              <w:t>և</w:t>
            </w:r>
            <w:r w:rsidRPr="00EC64BC">
              <w:rPr>
                <w:rFonts w:ascii="GHEA Grapalat" w:hAnsi="GHEA Grapalat" w:cs="Calibri"/>
                <w:sz w:val="16"/>
                <w:szCs w:val="16"/>
                <w:lang w:eastAsia="ru-RU"/>
              </w:rPr>
              <w:t xml:space="preserve"> </w:t>
            </w:r>
            <w:r w:rsidRPr="00814300">
              <w:rPr>
                <w:rFonts w:ascii="GHEA Grapalat" w:hAnsi="GHEA Grapalat" w:cs="Calibri"/>
                <w:sz w:val="16"/>
                <w:szCs w:val="16"/>
                <w:lang w:val="ru-RU" w:eastAsia="ru-RU"/>
              </w:rPr>
              <w:t>առանց</w:t>
            </w:r>
            <w:r w:rsidRPr="00EC64BC">
              <w:rPr>
                <w:rFonts w:ascii="GHEA Grapalat" w:hAnsi="GHEA Grapalat" w:cs="Calibri"/>
                <w:sz w:val="16"/>
                <w:szCs w:val="16"/>
                <w:lang w:eastAsia="ru-RU"/>
              </w:rPr>
              <w:t xml:space="preserve"> </w:t>
            </w:r>
            <w:r w:rsidRPr="00814300">
              <w:rPr>
                <w:rFonts w:ascii="GHEA Grapalat" w:hAnsi="GHEA Grapalat" w:cs="Calibri"/>
                <w:sz w:val="16"/>
                <w:szCs w:val="16"/>
                <w:lang w:val="ru-RU" w:eastAsia="ru-RU"/>
              </w:rPr>
              <w:t>անվտանգությունը</w:t>
            </w:r>
            <w:r w:rsidRPr="00EC64BC">
              <w:rPr>
                <w:rFonts w:ascii="GHEA Grapalat" w:hAnsi="GHEA Grapalat" w:cs="Calibri"/>
                <w:sz w:val="16"/>
                <w:szCs w:val="16"/>
                <w:lang w:eastAsia="ru-RU"/>
              </w:rPr>
              <w:t xml:space="preserve">     </w:t>
            </w:r>
            <w:r w:rsidRPr="006850DE">
              <w:rPr>
                <w:rFonts w:ascii="GHEA Grapalat" w:hAnsi="GHEA Grapalat" w:cs="Calibri"/>
                <w:sz w:val="16"/>
                <w:szCs w:val="16"/>
                <w:lang w:eastAsia="ru-RU"/>
              </w:rPr>
              <w:t>N</w:t>
            </w:r>
            <w:r w:rsidRPr="00EC64BC">
              <w:rPr>
                <w:rFonts w:ascii="GHEA Grapalat" w:hAnsi="GHEA Grapalat" w:cs="Calibri"/>
                <w:sz w:val="16"/>
                <w:szCs w:val="16"/>
                <w:lang w:eastAsia="ru-RU"/>
              </w:rPr>
              <w:t xml:space="preserve"> 2-</w:t>
            </w:r>
            <w:r w:rsidRPr="006850DE">
              <w:rPr>
                <w:rFonts w:ascii="GHEA Grapalat" w:hAnsi="GHEA Grapalat" w:cs="Calibri"/>
                <w:sz w:val="16"/>
                <w:szCs w:val="16"/>
                <w:lang w:eastAsia="ru-RU"/>
              </w:rPr>
              <w:t>III</w:t>
            </w:r>
            <w:r w:rsidRPr="00EC64BC">
              <w:rPr>
                <w:rFonts w:ascii="GHEA Grapalat" w:hAnsi="GHEA Grapalat" w:cs="Calibri"/>
                <w:sz w:val="16"/>
                <w:szCs w:val="16"/>
                <w:lang w:eastAsia="ru-RU"/>
              </w:rPr>
              <w:t xml:space="preserve">-4.9-01-2010 </w:t>
            </w:r>
            <w:r w:rsidRPr="006850DE">
              <w:rPr>
                <w:rFonts w:ascii="GHEA Grapalat" w:hAnsi="GHEA Grapalat" w:cs="Sylfaen"/>
                <w:sz w:val="16"/>
                <w:szCs w:val="16"/>
                <w:lang w:eastAsia="ru-RU"/>
              </w:rPr>
              <w:t>հիգենիկ</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նորմատիվների</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և</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val="ru-RU" w:eastAsia="ru-RU"/>
              </w:rPr>
              <w:t>Սննդամթերքի</w:t>
            </w:r>
            <w:r w:rsidRPr="00EC64BC">
              <w:rPr>
                <w:rFonts w:ascii="GHEA Grapalat" w:hAnsi="GHEA Grapalat"/>
                <w:sz w:val="16"/>
                <w:szCs w:val="16"/>
                <w:lang w:eastAsia="ru-RU"/>
              </w:rPr>
              <w:t xml:space="preserve"> </w:t>
            </w:r>
            <w:r w:rsidRPr="006850DE">
              <w:rPr>
                <w:rFonts w:ascii="GHEA Grapalat" w:hAnsi="GHEA Grapalat" w:cs="Sylfaen"/>
                <w:sz w:val="16"/>
                <w:szCs w:val="16"/>
                <w:lang w:val="ru-RU" w:eastAsia="ru-RU"/>
              </w:rPr>
              <w:t>անվտանգության</w:t>
            </w:r>
            <w:r w:rsidRPr="00EC64BC">
              <w:rPr>
                <w:rFonts w:ascii="GHEA Grapalat" w:hAnsi="GHEA Grapalat"/>
                <w:sz w:val="16"/>
                <w:szCs w:val="16"/>
                <w:lang w:eastAsia="ru-RU"/>
              </w:rPr>
              <w:t xml:space="preserve"> </w:t>
            </w:r>
            <w:r w:rsidRPr="006850DE">
              <w:rPr>
                <w:rFonts w:ascii="GHEA Grapalat" w:hAnsi="GHEA Grapalat" w:cs="Sylfaen"/>
                <w:sz w:val="16"/>
                <w:szCs w:val="16"/>
                <w:lang w:val="ru-RU" w:eastAsia="ru-RU"/>
              </w:rPr>
              <w:t>մասին</w:t>
            </w:r>
            <w:r w:rsidRPr="00EC64BC">
              <w:rPr>
                <w:rFonts w:ascii="GHEA Grapalat" w:hAnsi="GHEA Grapalat"/>
                <w:sz w:val="16"/>
                <w:szCs w:val="16"/>
                <w:lang w:eastAsia="ru-RU"/>
              </w:rPr>
              <w:t xml:space="preserve">” </w:t>
            </w:r>
            <w:r w:rsidRPr="006850DE">
              <w:rPr>
                <w:rFonts w:ascii="GHEA Grapalat" w:hAnsi="GHEA Grapalat" w:cs="Sylfaen"/>
                <w:sz w:val="16"/>
                <w:szCs w:val="16"/>
                <w:lang w:val="ru-RU" w:eastAsia="ru-RU"/>
              </w:rPr>
              <w:t>ՀՀ</w:t>
            </w:r>
            <w:r w:rsidRPr="00EC64BC">
              <w:rPr>
                <w:rFonts w:ascii="GHEA Grapalat" w:hAnsi="GHEA Grapalat"/>
                <w:sz w:val="16"/>
                <w:szCs w:val="16"/>
                <w:lang w:eastAsia="ru-RU"/>
              </w:rPr>
              <w:t xml:space="preserve"> </w:t>
            </w:r>
            <w:r w:rsidRPr="006850DE">
              <w:rPr>
                <w:rFonts w:ascii="GHEA Grapalat" w:hAnsi="GHEA Grapalat" w:cs="Sylfaen"/>
                <w:sz w:val="16"/>
                <w:szCs w:val="16"/>
                <w:lang w:val="ru-RU" w:eastAsia="ru-RU"/>
              </w:rPr>
              <w:t>օրենքի</w:t>
            </w:r>
            <w:r w:rsidRPr="00EC64BC">
              <w:rPr>
                <w:rFonts w:ascii="GHEA Grapalat" w:hAnsi="GHEA Grapalat"/>
                <w:sz w:val="16"/>
                <w:szCs w:val="16"/>
                <w:lang w:eastAsia="ru-RU"/>
              </w:rPr>
              <w:t xml:space="preserve">  9-</w:t>
            </w:r>
            <w:r w:rsidRPr="006850DE">
              <w:rPr>
                <w:rFonts w:ascii="GHEA Grapalat" w:hAnsi="GHEA Grapalat" w:cs="Sylfaen"/>
                <w:sz w:val="16"/>
                <w:szCs w:val="16"/>
                <w:lang w:val="ru-RU" w:eastAsia="ru-RU"/>
              </w:rPr>
              <w:t>րդ</w:t>
            </w:r>
            <w:r w:rsidRPr="00EC64BC">
              <w:rPr>
                <w:rFonts w:ascii="GHEA Grapalat" w:hAnsi="GHEA Grapalat"/>
                <w:sz w:val="16"/>
                <w:szCs w:val="16"/>
                <w:lang w:eastAsia="ru-RU"/>
              </w:rPr>
              <w:t xml:space="preserve"> </w:t>
            </w:r>
            <w:r w:rsidRPr="006850DE">
              <w:rPr>
                <w:rFonts w:ascii="GHEA Grapalat" w:hAnsi="GHEA Grapalat" w:cs="Sylfaen"/>
                <w:sz w:val="16"/>
                <w:szCs w:val="16"/>
                <w:lang w:val="ru-RU" w:eastAsia="ru-RU"/>
              </w:rPr>
              <w:t>հոդվածի</w:t>
            </w:r>
            <w:r w:rsidRPr="00EC64BC">
              <w:rPr>
                <w:rFonts w:ascii="GHEA Grapalat" w:hAnsi="GHEA Grapalat"/>
                <w:sz w:val="16"/>
                <w:szCs w:val="16"/>
                <w:lang w:eastAsia="ru-RU"/>
              </w:rPr>
              <w:t>:</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Պիտանելիության</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մնացորդային</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ժամկետը</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ոչ</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պակաս</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քան</w:t>
            </w:r>
            <w:r w:rsidRPr="00EC64BC">
              <w:rPr>
                <w:rFonts w:ascii="GHEA Grapalat" w:hAnsi="GHEA Grapalat" w:cs="Calibri"/>
                <w:sz w:val="16"/>
                <w:szCs w:val="16"/>
                <w:lang w:eastAsia="ru-RU"/>
              </w:rPr>
              <w:t xml:space="preserve"> 90%:</w:t>
            </w:r>
            <w:r w:rsidRPr="006850DE">
              <w:rPr>
                <w:rFonts w:ascii="GHEA Grapalat" w:hAnsi="GHEA Grapalat" w:cs="Sylfaen"/>
                <w:sz w:val="16"/>
                <w:szCs w:val="16"/>
                <w:lang w:eastAsia="ru-RU"/>
              </w:rPr>
              <w:t>Տեղական</w:t>
            </w:r>
            <w:r w:rsidRPr="00EC64BC">
              <w:rPr>
                <w:rFonts w:ascii="GHEA Grapalat" w:hAnsi="GHEA Grapalat" w:cs="Calibri"/>
                <w:sz w:val="16"/>
                <w:szCs w:val="16"/>
                <w:lang w:eastAsia="ru-RU"/>
              </w:rPr>
              <w:t xml:space="preserve"> </w:t>
            </w:r>
            <w:r w:rsidRPr="006850DE">
              <w:rPr>
                <w:rFonts w:ascii="GHEA Grapalat" w:hAnsi="GHEA Grapalat" w:cs="Sylfaen"/>
                <w:sz w:val="16"/>
                <w:szCs w:val="16"/>
                <w:lang w:eastAsia="ru-RU"/>
              </w:rPr>
              <w:t>արտադրության</w:t>
            </w:r>
            <w:r w:rsidRPr="00EC64BC">
              <w:rPr>
                <w:rFonts w:ascii="GHEA Grapalat" w:hAnsi="GHEA Grapalat" w:cs="Calibri"/>
                <w:sz w:val="16"/>
                <w:szCs w:val="16"/>
                <w:lang w:eastAsia="ru-RU"/>
              </w:rPr>
              <w:t>:</w:t>
            </w:r>
          </w:p>
        </w:tc>
        <w:tc>
          <w:tcPr>
            <w:tcW w:w="89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Sylfaen"/>
                <w:bCs/>
                <w:sz w:val="16"/>
                <w:szCs w:val="16"/>
              </w:rPr>
            </w:pPr>
          </w:p>
        </w:tc>
        <w:tc>
          <w:tcPr>
            <w:tcW w:w="857"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814300">
            <w:pPr>
              <w:jc w:val="center"/>
              <w:rPr>
                <w:rFonts w:ascii="GHEA Grapalat" w:hAnsi="GHEA Grapalat" w:cs="Calibri"/>
                <w:color w:val="000000"/>
                <w:sz w:val="16"/>
                <w:szCs w:val="16"/>
              </w:rPr>
            </w:pPr>
            <w:r>
              <w:rPr>
                <w:rFonts w:ascii="GHEA Grapalat" w:hAnsi="GHEA Grapalat" w:cs="Calibri"/>
                <w:color w:val="000000"/>
                <w:sz w:val="16"/>
                <w:szCs w:val="16"/>
              </w:rPr>
              <w:t>158</w:t>
            </w:r>
          </w:p>
        </w:tc>
        <w:tc>
          <w:tcPr>
            <w:tcW w:w="1134" w:type="dxa"/>
            <w:tcBorders>
              <w:top w:val="single" w:sz="4" w:space="0" w:color="auto"/>
              <w:left w:val="single" w:sz="4" w:space="0" w:color="auto"/>
              <w:bottom w:val="single" w:sz="4" w:space="0" w:color="auto"/>
              <w:right w:val="single" w:sz="4" w:space="0" w:color="auto"/>
            </w:tcBorders>
            <w:vAlign w:val="center"/>
          </w:tcPr>
          <w:p w:rsidR="00B16973" w:rsidRDefault="00B16973" w:rsidP="00B16973">
            <w:pPr>
              <w:jc w:val="center"/>
            </w:pPr>
            <w:r w:rsidRPr="00144FB6">
              <w:rPr>
                <w:rFonts w:ascii="GHEA Grapalat" w:hAnsi="GHEA Grapalat" w:cs="Sylfaen"/>
                <w:sz w:val="16"/>
                <w:szCs w:val="16"/>
                <w:lang w:val="hy-AM"/>
              </w:rPr>
              <w:t>Գ</w:t>
            </w:r>
            <w:r w:rsidRPr="00144FB6">
              <w:rPr>
                <w:rFonts w:ascii="MS Mincho" w:eastAsia="MS Mincho" w:hAnsi="MS Mincho" w:cs="MS Mincho" w:hint="eastAsia"/>
                <w:sz w:val="16"/>
                <w:szCs w:val="16"/>
                <w:lang w:val="hy-AM"/>
              </w:rPr>
              <w:t>․</w:t>
            </w:r>
            <w:r w:rsidRPr="00144FB6">
              <w:rPr>
                <w:rFonts w:ascii="GHEA Grapalat" w:hAnsi="GHEA Grapalat" w:cs="Sylfaen"/>
                <w:sz w:val="16"/>
                <w:szCs w:val="16"/>
                <w:lang w:val="hy-AM"/>
              </w:rPr>
              <w:t>Մխչյան</w:t>
            </w:r>
            <w:r w:rsidRPr="00144FB6">
              <w:rPr>
                <w:rFonts w:ascii="GHEA Grapalat" w:hAnsi="GHEA Grapalat" w:cs="Arial"/>
                <w:sz w:val="16"/>
                <w:szCs w:val="16"/>
                <w:lang w:val="hy-AM"/>
              </w:rPr>
              <w:t xml:space="preserve">, </w:t>
            </w:r>
            <w:r w:rsidRPr="00144FB6">
              <w:rPr>
                <w:rFonts w:ascii="GHEA Grapalat" w:hAnsi="GHEA Grapalat" w:cs="Sylfaen"/>
                <w:sz w:val="16"/>
                <w:szCs w:val="16"/>
                <w:lang w:val="hy-AM"/>
              </w:rPr>
              <w:t>Քր</w:t>
            </w:r>
            <w:r w:rsidRPr="00144FB6">
              <w:rPr>
                <w:rFonts w:ascii="MS Mincho" w:eastAsia="MS Mincho" w:hAnsi="MS Mincho" w:cs="MS Mincho" w:hint="eastAsia"/>
                <w:sz w:val="16"/>
                <w:szCs w:val="16"/>
                <w:lang w:val="hy-AM"/>
              </w:rPr>
              <w:t>․</w:t>
            </w:r>
            <w:r w:rsidRPr="00144FB6">
              <w:rPr>
                <w:rFonts w:ascii="GHEA Grapalat" w:hAnsi="GHEA Grapalat" w:cs="Sylfaen"/>
                <w:sz w:val="16"/>
                <w:szCs w:val="16"/>
                <w:lang w:val="hy-AM"/>
              </w:rPr>
              <w:t>Ալավեր</w:t>
            </w:r>
            <w:r w:rsidRPr="00144FB6">
              <w:rPr>
                <w:rFonts w:ascii="GHEA Grapalat" w:hAnsi="GHEA Grapalat" w:cs="Sylfaen"/>
                <w:sz w:val="16"/>
                <w:szCs w:val="16"/>
              </w:rPr>
              <w:t xml:space="preserve"> </w:t>
            </w:r>
            <w:r w:rsidRPr="00144FB6">
              <w:rPr>
                <w:rFonts w:ascii="GHEA Grapalat" w:hAnsi="GHEA Grapalat" w:cs="Sylfaen"/>
                <w:sz w:val="16"/>
                <w:szCs w:val="16"/>
                <w:lang w:val="hy-AM"/>
              </w:rPr>
              <w:t>դյան</w:t>
            </w:r>
            <w:r w:rsidRPr="00144FB6">
              <w:rPr>
                <w:rFonts w:ascii="GHEA Grapalat" w:hAnsi="GHEA Grapalat" w:cs="Arial"/>
                <w:sz w:val="16"/>
                <w:szCs w:val="16"/>
                <w:lang w:val="hy-AM"/>
              </w:rPr>
              <w:t xml:space="preserve"> </w:t>
            </w:r>
            <w:r w:rsidRPr="00144FB6">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EC64BC">
              <w:rPr>
                <w:rFonts w:ascii="GHEA Grapalat" w:hAnsi="GHEA Grapalat" w:cs="Calibri"/>
                <w:sz w:val="16"/>
                <w:szCs w:val="16"/>
                <w:lang w:val="hy-AM"/>
              </w:rPr>
              <w:t>րդ</w:t>
            </w:r>
            <w:r w:rsidRPr="005F7428">
              <w:rPr>
                <w:rFonts w:ascii="GHEA Grapalat" w:hAnsi="GHEA Grapalat" w:cs="Calibri"/>
                <w:sz w:val="16"/>
                <w:szCs w:val="16"/>
                <w:lang w:val="pt-BR"/>
              </w:rPr>
              <w:t xml:space="preserve"> </w:t>
            </w:r>
            <w:r w:rsidRPr="00EC64BC">
              <w:rPr>
                <w:rFonts w:ascii="GHEA Grapalat" w:hAnsi="GHEA Grapalat" w:cs="Calibri"/>
                <w:sz w:val="16"/>
                <w:szCs w:val="16"/>
                <w:lang w:val="hy-AM"/>
              </w:rPr>
              <w:t>մատակարարումը</w:t>
            </w:r>
            <w:r w:rsidRPr="005F7428">
              <w:rPr>
                <w:rFonts w:ascii="GHEA Grapalat" w:hAnsi="GHEA Grapalat" w:cs="Calibri"/>
                <w:sz w:val="16"/>
                <w:szCs w:val="16"/>
                <w:lang w:val="pt-BR"/>
              </w:rPr>
              <w:t xml:space="preserve"> </w:t>
            </w:r>
            <w:r w:rsidRPr="00EC64BC">
              <w:rPr>
                <w:rFonts w:ascii="GHEA Grapalat" w:hAnsi="GHEA Grapalat" w:cs="Calibri"/>
                <w:sz w:val="16"/>
                <w:szCs w:val="16"/>
                <w:lang w:val="hy-AM"/>
              </w:rPr>
              <w:t>Համաձայն</w:t>
            </w:r>
            <w:r w:rsidRPr="005F7428">
              <w:rPr>
                <w:rFonts w:ascii="GHEA Grapalat" w:hAnsi="GHEA Grapalat" w:cs="Calibri"/>
                <w:sz w:val="16"/>
                <w:szCs w:val="16"/>
                <w:lang w:val="pt-BR"/>
              </w:rPr>
              <w:t xml:space="preserve"> </w:t>
            </w:r>
            <w:r w:rsidRPr="00EC64BC">
              <w:rPr>
                <w:rFonts w:ascii="GHEA Grapalat" w:hAnsi="GHEA Grapalat" w:cs="Calibri"/>
                <w:sz w:val="16"/>
                <w:szCs w:val="16"/>
                <w:lang w:val="hy-AM"/>
              </w:rPr>
              <w:t>նախապես</w:t>
            </w:r>
            <w:r w:rsidRPr="005F7428">
              <w:rPr>
                <w:rFonts w:ascii="GHEA Grapalat" w:hAnsi="GHEA Grapalat" w:cs="Calibri"/>
                <w:sz w:val="16"/>
                <w:szCs w:val="16"/>
                <w:lang w:val="pt-BR"/>
              </w:rPr>
              <w:t xml:space="preserve">  </w:t>
            </w:r>
            <w:r w:rsidRPr="00EC64BC">
              <w:rPr>
                <w:rFonts w:ascii="GHEA Grapalat" w:hAnsi="GHEA Grapalat" w:cs="Calibri"/>
                <w:sz w:val="16"/>
                <w:szCs w:val="16"/>
                <w:lang w:val="hy-AM"/>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B16973" w:rsidRDefault="00B16973" w:rsidP="002B02DB">
            <w:pPr>
              <w:jc w:val="center"/>
              <w:rPr>
                <w:rFonts w:ascii="GHEA Grapalat" w:hAnsi="GHEA Grapalat"/>
                <w:sz w:val="16"/>
                <w:szCs w:val="16"/>
                <w:lang w:val="pt-BR"/>
              </w:rPr>
            </w:pPr>
          </w:p>
          <w:p w:rsidR="00B16973" w:rsidRDefault="00B16973" w:rsidP="002B02DB">
            <w:pPr>
              <w:jc w:val="center"/>
              <w:rPr>
                <w:rFonts w:ascii="GHEA Grapalat" w:hAnsi="GHEA Grapalat"/>
                <w:sz w:val="16"/>
                <w:szCs w:val="16"/>
                <w:lang w:val="pt-BR"/>
              </w:rPr>
            </w:pPr>
          </w:p>
          <w:p w:rsidR="00B16973" w:rsidRDefault="00B16973" w:rsidP="002B02DB">
            <w:pPr>
              <w:jc w:val="center"/>
              <w:rPr>
                <w:rFonts w:ascii="GHEA Grapalat" w:hAnsi="GHEA Grapalat"/>
                <w:sz w:val="16"/>
                <w:szCs w:val="16"/>
                <w:lang w:val="pt-BR"/>
              </w:rPr>
            </w:pPr>
          </w:p>
          <w:p w:rsidR="00B16973" w:rsidRDefault="00B16973" w:rsidP="002B02DB">
            <w:pPr>
              <w:jc w:val="center"/>
              <w:rPr>
                <w:rFonts w:ascii="GHEA Grapalat" w:hAnsi="GHEA Grapalat"/>
                <w:sz w:val="16"/>
                <w:szCs w:val="16"/>
                <w:lang w:val="pt-BR"/>
              </w:rPr>
            </w:pPr>
          </w:p>
          <w:p w:rsidR="00B16973" w:rsidRDefault="00B16973" w:rsidP="002B02DB">
            <w:pPr>
              <w:jc w:val="center"/>
              <w:rPr>
                <w:rFonts w:ascii="GHEA Grapalat" w:hAnsi="GHEA Grapalat"/>
                <w:sz w:val="16"/>
                <w:szCs w:val="16"/>
                <w:lang w:val="pt-BR"/>
              </w:rPr>
            </w:pPr>
          </w:p>
          <w:p w:rsidR="00B16973" w:rsidRDefault="00B16973" w:rsidP="002B02DB">
            <w:pPr>
              <w:jc w:val="center"/>
              <w:rPr>
                <w:rFonts w:ascii="GHEA Grapalat" w:hAnsi="GHEA Grapalat"/>
                <w:sz w:val="16"/>
                <w:szCs w:val="16"/>
                <w:lang w:val="pt-BR"/>
              </w:rPr>
            </w:pPr>
          </w:p>
          <w:p w:rsidR="00B16973" w:rsidRPr="005F7428" w:rsidRDefault="00B16973"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B16973" w:rsidRPr="005F7428" w:rsidRDefault="00B16973" w:rsidP="002B02DB">
            <w:pPr>
              <w:jc w:val="center"/>
              <w:rPr>
                <w:rFonts w:ascii="GHEA Grapalat" w:hAnsi="GHEA Grapalat"/>
                <w:sz w:val="16"/>
                <w:szCs w:val="16"/>
                <w:lang w:val="pt-BR"/>
              </w:rPr>
            </w:pPr>
          </w:p>
        </w:tc>
      </w:tr>
      <w:tr w:rsidR="00B16973" w:rsidRPr="00B16973" w:rsidTr="00B16973">
        <w:tc>
          <w:tcPr>
            <w:tcW w:w="1333"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EC64BC">
            <w:pPr>
              <w:jc w:val="center"/>
              <w:rPr>
                <w:rFonts w:ascii="GHEA Grapalat" w:hAnsi="GHEA Grapalat"/>
                <w:sz w:val="16"/>
                <w:szCs w:val="16"/>
              </w:rPr>
            </w:pPr>
            <w:r w:rsidRPr="005F7428">
              <w:rPr>
                <w:rFonts w:ascii="GHEA Grapalat" w:hAnsi="GHEA Grapalat"/>
                <w:sz w:val="16"/>
                <w:szCs w:val="16"/>
                <w:lang w:val="ru-RU"/>
              </w:rPr>
              <w:t>1</w:t>
            </w:r>
            <w:r>
              <w:rPr>
                <w:rFonts w:ascii="GHEA Grapalat" w:hAnsi="GHEA Grapalat"/>
                <w:sz w:val="16"/>
                <w:szCs w:val="16"/>
              </w:rPr>
              <w:t>4</w:t>
            </w:r>
          </w:p>
        </w:tc>
        <w:tc>
          <w:tcPr>
            <w:tcW w:w="140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r w:rsidRPr="005F7428">
              <w:rPr>
                <w:rFonts w:ascii="GHEA Grapalat" w:hAnsi="GHEA Grapalat"/>
                <w:sz w:val="16"/>
                <w:szCs w:val="16"/>
              </w:rPr>
              <w:t>15313000</w:t>
            </w:r>
          </w:p>
        </w:tc>
        <w:tc>
          <w:tcPr>
            <w:tcW w:w="1499"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կարտոֆիլ</w:t>
            </w:r>
          </w:p>
        </w:tc>
        <w:tc>
          <w:tcPr>
            <w:tcW w:w="1248"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spacing w:after="240"/>
              <w:jc w:val="center"/>
              <w:rPr>
                <w:rFonts w:ascii="GHEA Grapalat" w:hAnsi="GHEA Grapalat" w:cs="Arial"/>
                <w:color w:val="000000"/>
                <w:sz w:val="16"/>
                <w:szCs w:val="16"/>
              </w:rPr>
            </w:pPr>
            <w:r w:rsidRPr="005F7428">
              <w:rPr>
                <w:rFonts w:ascii="GHEA Grapalat" w:hAnsi="GHEA Grapalat" w:cs="Sylfaen"/>
                <w:sz w:val="16"/>
                <w:szCs w:val="16"/>
              </w:rPr>
              <w:t>Վաղահաս</w:t>
            </w:r>
            <w:r w:rsidRPr="005F7428">
              <w:rPr>
                <w:rFonts w:ascii="GHEA Grapalat" w:hAnsi="GHEA Grapalat" w:cs="Calibri"/>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ուշահաս</w:t>
            </w:r>
            <w:r w:rsidRPr="005F7428">
              <w:rPr>
                <w:rFonts w:ascii="GHEA Grapalat" w:hAnsi="GHEA Grapalat" w:cs="Arial"/>
                <w:sz w:val="16"/>
                <w:szCs w:val="16"/>
              </w:rPr>
              <w:t xml:space="preserve">, I </w:t>
            </w:r>
            <w:r w:rsidRPr="005F7428">
              <w:rPr>
                <w:rFonts w:ascii="GHEA Grapalat" w:hAnsi="GHEA Grapalat" w:cs="Sylfaen"/>
                <w:sz w:val="16"/>
                <w:szCs w:val="16"/>
              </w:rPr>
              <w:t>տեսակի</w:t>
            </w:r>
            <w:r w:rsidRPr="005F7428">
              <w:rPr>
                <w:rFonts w:ascii="GHEA Grapalat" w:hAnsi="GHEA Grapalat" w:cs="Arial"/>
                <w:sz w:val="16"/>
                <w:szCs w:val="16"/>
              </w:rPr>
              <w:t xml:space="preserve">, </w:t>
            </w:r>
            <w:r w:rsidRPr="005F7428">
              <w:rPr>
                <w:rFonts w:ascii="GHEA Grapalat" w:hAnsi="GHEA Grapalat" w:cs="Sylfaen"/>
                <w:sz w:val="16"/>
                <w:szCs w:val="16"/>
              </w:rPr>
              <w:t>չցրտահարված</w:t>
            </w:r>
            <w:r w:rsidRPr="005F7428">
              <w:rPr>
                <w:rFonts w:ascii="GHEA Grapalat" w:hAnsi="GHEA Grapalat" w:cs="Arial"/>
                <w:sz w:val="16"/>
                <w:szCs w:val="16"/>
              </w:rPr>
              <w:t xml:space="preserve">, </w:t>
            </w:r>
            <w:r w:rsidRPr="005F7428">
              <w:rPr>
                <w:rFonts w:ascii="GHEA Grapalat" w:hAnsi="GHEA Grapalat" w:cs="Sylfaen"/>
                <w:sz w:val="16"/>
                <w:szCs w:val="16"/>
              </w:rPr>
              <w:t>առանց</w:t>
            </w:r>
            <w:r w:rsidRPr="005F7428">
              <w:rPr>
                <w:rFonts w:ascii="GHEA Grapalat" w:hAnsi="GHEA Grapalat" w:cs="Arial"/>
                <w:sz w:val="16"/>
                <w:szCs w:val="16"/>
              </w:rPr>
              <w:t xml:space="preserve"> </w:t>
            </w:r>
            <w:r w:rsidRPr="005F7428">
              <w:rPr>
                <w:rFonts w:ascii="GHEA Grapalat" w:hAnsi="GHEA Grapalat" w:cs="Sylfaen"/>
                <w:sz w:val="16"/>
                <w:szCs w:val="16"/>
              </w:rPr>
              <w:t>վնասվածքների</w:t>
            </w:r>
            <w:r w:rsidRPr="005F7428">
              <w:rPr>
                <w:rFonts w:ascii="GHEA Grapalat" w:hAnsi="GHEA Grapalat" w:cs="Arial"/>
                <w:sz w:val="16"/>
                <w:szCs w:val="16"/>
              </w:rPr>
              <w:t xml:space="preserve">, </w:t>
            </w:r>
            <w:r w:rsidRPr="005F7428">
              <w:rPr>
                <w:rFonts w:ascii="GHEA Grapalat" w:hAnsi="GHEA Grapalat" w:cs="Sylfaen"/>
                <w:sz w:val="16"/>
                <w:szCs w:val="16"/>
              </w:rPr>
              <w:t>նեղ</w:t>
            </w:r>
            <w:r w:rsidRPr="005F7428">
              <w:rPr>
                <w:rFonts w:ascii="GHEA Grapalat" w:hAnsi="GHEA Grapalat" w:cs="Arial"/>
                <w:sz w:val="16"/>
                <w:szCs w:val="16"/>
              </w:rPr>
              <w:t xml:space="preserve"> </w:t>
            </w:r>
            <w:r w:rsidRPr="005F7428">
              <w:rPr>
                <w:rFonts w:ascii="GHEA Grapalat" w:hAnsi="GHEA Grapalat" w:cs="Sylfaen"/>
                <w:sz w:val="16"/>
                <w:szCs w:val="16"/>
              </w:rPr>
              <w:t>մասի</w:t>
            </w:r>
            <w:r w:rsidRPr="005F7428">
              <w:rPr>
                <w:rFonts w:ascii="GHEA Grapalat" w:hAnsi="GHEA Grapalat" w:cs="Arial"/>
                <w:sz w:val="16"/>
                <w:szCs w:val="16"/>
              </w:rPr>
              <w:t xml:space="preserve"> </w:t>
            </w:r>
            <w:proofErr w:type="gramStart"/>
            <w:r w:rsidRPr="005F7428">
              <w:rPr>
                <w:rFonts w:ascii="GHEA Grapalat" w:hAnsi="GHEA Grapalat" w:cs="Sylfaen"/>
                <w:sz w:val="16"/>
                <w:szCs w:val="16"/>
              </w:rPr>
              <w:t>տրամագիծը</w:t>
            </w:r>
            <w:r w:rsidRPr="005F7428">
              <w:rPr>
                <w:rFonts w:ascii="GHEA Grapalat" w:hAnsi="GHEA Grapalat" w:cs="Calibri"/>
                <w:sz w:val="16"/>
                <w:szCs w:val="16"/>
              </w:rPr>
              <w:t xml:space="preserve">  4</w:t>
            </w:r>
            <w:proofErr w:type="gramEnd"/>
            <w:r w:rsidRPr="005F7428">
              <w:rPr>
                <w:rFonts w:ascii="GHEA Grapalat" w:hAnsi="GHEA Grapalat" w:cs="Calibri"/>
                <w:sz w:val="16"/>
                <w:szCs w:val="16"/>
              </w:rPr>
              <w:t xml:space="preserve"> </w:t>
            </w:r>
            <w:r w:rsidRPr="005F7428">
              <w:rPr>
                <w:rFonts w:ascii="GHEA Grapalat" w:hAnsi="GHEA Grapalat" w:cs="Sylfaen"/>
                <w:sz w:val="16"/>
                <w:szCs w:val="16"/>
              </w:rPr>
              <w:t>սմ</w:t>
            </w:r>
            <w:r w:rsidRPr="005F7428">
              <w:rPr>
                <w:rFonts w:ascii="GHEA Grapalat" w:hAnsi="GHEA Grapalat" w:cs="Arial"/>
                <w:sz w:val="16"/>
                <w:szCs w:val="16"/>
              </w:rPr>
              <w:t>-</w:t>
            </w:r>
            <w:r w:rsidRPr="005F7428">
              <w:rPr>
                <w:rFonts w:ascii="GHEA Grapalat" w:hAnsi="GHEA Grapalat" w:cs="Sylfaen"/>
                <w:sz w:val="16"/>
                <w:szCs w:val="16"/>
              </w:rPr>
              <w:t>ից</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 xml:space="preserve">, </w:t>
            </w:r>
            <w:r w:rsidRPr="005F7428">
              <w:rPr>
                <w:rFonts w:ascii="GHEA Grapalat" w:hAnsi="GHEA Grapalat" w:cs="Sylfaen"/>
                <w:sz w:val="16"/>
                <w:szCs w:val="16"/>
              </w:rPr>
              <w:t>տեսականու</w:t>
            </w:r>
            <w:r w:rsidRPr="005F7428">
              <w:rPr>
                <w:rFonts w:ascii="GHEA Grapalat" w:hAnsi="GHEA Grapalat" w:cs="Calibri"/>
                <w:sz w:val="16"/>
                <w:szCs w:val="16"/>
              </w:rPr>
              <w:t xml:space="preserve"> </w:t>
            </w:r>
            <w:r w:rsidRPr="005F7428">
              <w:rPr>
                <w:rFonts w:ascii="GHEA Grapalat" w:hAnsi="GHEA Grapalat" w:cs="Sylfaen"/>
                <w:sz w:val="16"/>
                <w:szCs w:val="16"/>
              </w:rPr>
              <w:t>մաքրությունը</w:t>
            </w:r>
            <w:r w:rsidRPr="005F7428">
              <w:rPr>
                <w:rFonts w:ascii="GHEA Grapalat" w:hAnsi="GHEA Grapalat" w:cs="Arial"/>
                <w:sz w:val="16"/>
                <w:szCs w:val="16"/>
              </w:rPr>
              <w:t>`</w:t>
            </w:r>
            <w:r w:rsidRPr="005F7428">
              <w:rPr>
                <w:rFonts w:ascii="GHEA Grapalat" w:hAnsi="GHEA Grapalat" w:cs="Calibri"/>
                <w:sz w:val="16"/>
                <w:szCs w:val="16"/>
              </w:rPr>
              <w:t xml:space="preserve">  90 %-</w:t>
            </w:r>
            <w:r w:rsidRPr="005F7428">
              <w:rPr>
                <w:rFonts w:ascii="GHEA Grapalat" w:hAnsi="GHEA Grapalat" w:cs="Sylfaen"/>
                <w:sz w:val="16"/>
                <w:szCs w:val="16"/>
              </w:rPr>
              <w:t>ից</w:t>
            </w:r>
            <w:r w:rsidRPr="005F7428">
              <w:rPr>
                <w:rFonts w:ascii="GHEA Grapalat" w:hAnsi="GHEA Grapalat" w:cs="Arial"/>
                <w:sz w:val="16"/>
                <w:szCs w:val="16"/>
              </w:rPr>
              <w:t xml:space="preserve"> </w:t>
            </w:r>
            <w:r w:rsidRPr="005F7428">
              <w:rPr>
                <w:rFonts w:ascii="GHEA Grapalat" w:hAnsi="GHEA Grapalat" w:cs="Sylfaen"/>
                <w:sz w:val="16"/>
                <w:szCs w:val="16"/>
              </w:rPr>
              <w:t>ոչ</w:t>
            </w:r>
            <w:r w:rsidRPr="005F7428">
              <w:rPr>
                <w:rFonts w:ascii="GHEA Grapalat" w:hAnsi="GHEA Grapalat" w:cs="Arial"/>
                <w:sz w:val="16"/>
                <w:szCs w:val="16"/>
              </w:rPr>
              <w:t xml:space="preserve"> </w:t>
            </w:r>
            <w:r w:rsidRPr="005F7428">
              <w:rPr>
                <w:rFonts w:ascii="GHEA Grapalat" w:hAnsi="GHEA Grapalat" w:cs="Sylfaen"/>
                <w:sz w:val="16"/>
                <w:szCs w:val="16"/>
              </w:rPr>
              <w:t>պակաս</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փաթեթավորումը</w:t>
            </w:r>
            <w:r w:rsidRPr="005F7428">
              <w:rPr>
                <w:rFonts w:ascii="GHEA Grapalat" w:hAnsi="GHEA Grapalat" w:cs="Arial"/>
                <w:sz w:val="16"/>
                <w:szCs w:val="16"/>
              </w:rPr>
              <w:t xml:space="preserve">` </w:t>
            </w:r>
            <w:r w:rsidRPr="005F7428">
              <w:rPr>
                <w:rFonts w:ascii="GHEA Grapalat" w:hAnsi="GHEA Grapalat" w:cs="Sylfaen"/>
                <w:sz w:val="16"/>
                <w:szCs w:val="16"/>
              </w:rPr>
              <w:t>առանց</w:t>
            </w:r>
            <w:r w:rsidRPr="005F7428">
              <w:rPr>
                <w:rFonts w:ascii="GHEA Grapalat" w:hAnsi="GHEA Grapalat" w:cs="Arial"/>
                <w:sz w:val="16"/>
                <w:szCs w:val="16"/>
              </w:rPr>
              <w:t xml:space="preserve"> </w:t>
            </w:r>
            <w:r w:rsidRPr="005F7428">
              <w:rPr>
                <w:rFonts w:ascii="GHEA Grapalat" w:hAnsi="GHEA Grapalat" w:cs="Sylfaen"/>
                <w:sz w:val="16"/>
                <w:szCs w:val="16"/>
              </w:rPr>
              <w:t>չափածրարման։</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Անվտանգությունը</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մակնշումը՝</w:t>
            </w:r>
            <w:r w:rsidRPr="005F7428">
              <w:rPr>
                <w:rFonts w:ascii="GHEA Grapalat" w:hAnsi="GHEA Grapalat" w:cs="Arial"/>
                <w:sz w:val="16"/>
                <w:szCs w:val="16"/>
              </w:rPr>
              <w:t xml:space="preserve"> </w:t>
            </w:r>
            <w:r w:rsidRPr="005F7428">
              <w:rPr>
                <w:rFonts w:ascii="GHEA Grapalat" w:hAnsi="GHEA Grapalat" w:cs="Sylfaen"/>
                <w:sz w:val="16"/>
                <w:szCs w:val="16"/>
              </w:rPr>
              <w:t>ըստ</w:t>
            </w:r>
            <w:r w:rsidRPr="005F7428">
              <w:rPr>
                <w:rFonts w:ascii="GHEA Grapalat" w:hAnsi="GHEA Grapalat" w:cs="Arial"/>
                <w:sz w:val="16"/>
                <w:szCs w:val="16"/>
              </w:rPr>
              <w:t xml:space="preserve"> </w:t>
            </w:r>
            <w:r w:rsidRPr="005F7428">
              <w:rPr>
                <w:rFonts w:ascii="GHEA Grapalat" w:hAnsi="GHEA Grapalat" w:cs="Sylfaen"/>
                <w:sz w:val="16"/>
                <w:szCs w:val="16"/>
              </w:rPr>
              <w:t>ՀՀ</w:t>
            </w:r>
            <w:r w:rsidRPr="005F7428">
              <w:rPr>
                <w:rFonts w:ascii="GHEA Grapalat" w:hAnsi="GHEA Grapalat" w:cs="Calibri"/>
                <w:sz w:val="16"/>
                <w:szCs w:val="16"/>
              </w:rPr>
              <w:t xml:space="preserve"> </w:t>
            </w:r>
            <w:r w:rsidRPr="005F7428">
              <w:rPr>
                <w:rFonts w:ascii="GHEA Grapalat" w:hAnsi="GHEA Grapalat" w:cs="Sylfaen"/>
                <w:sz w:val="16"/>
                <w:szCs w:val="16"/>
              </w:rPr>
              <w:t>կառավարության</w:t>
            </w:r>
            <w:r w:rsidRPr="005F7428">
              <w:rPr>
                <w:rFonts w:ascii="GHEA Grapalat" w:hAnsi="GHEA Grapalat" w:cs="Arial"/>
                <w:sz w:val="16"/>
                <w:szCs w:val="16"/>
              </w:rPr>
              <w:t xml:space="preserve"> 2006</w:t>
            </w:r>
            <w:r w:rsidRPr="005F7428">
              <w:rPr>
                <w:rFonts w:ascii="GHEA Grapalat" w:hAnsi="GHEA Grapalat" w:cs="Sylfaen"/>
                <w:sz w:val="16"/>
                <w:szCs w:val="16"/>
              </w:rPr>
              <w:t>թ</w:t>
            </w:r>
            <w:r w:rsidRPr="005F7428">
              <w:rPr>
                <w:rFonts w:ascii="GHEA Grapalat" w:hAnsi="GHEA Grapalat" w:cs="Arial"/>
                <w:sz w:val="16"/>
                <w:szCs w:val="16"/>
              </w:rPr>
              <w:t xml:space="preserve">. </w:t>
            </w:r>
            <w:r w:rsidRPr="005F7428">
              <w:rPr>
                <w:rFonts w:ascii="GHEA Grapalat" w:hAnsi="GHEA Grapalat" w:cs="Sylfaen"/>
                <w:sz w:val="16"/>
                <w:szCs w:val="16"/>
              </w:rPr>
              <w:t>Դեկտեմբերի</w:t>
            </w:r>
            <w:r w:rsidRPr="005F7428">
              <w:rPr>
                <w:rFonts w:ascii="GHEA Grapalat" w:hAnsi="GHEA Grapalat" w:cs="Arial"/>
                <w:sz w:val="16"/>
                <w:szCs w:val="16"/>
              </w:rPr>
              <w:t xml:space="preserve"> 21-</w:t>
            </w:r>
            <w:r w:rsidRPr="005F7428">
              <w:rPr>
                <w:rFonts w:ascii="GHEA Grapalat" w:hAnsi="GHEA Grapalat" w:cs="Sylfaen"/>
                <w:sz w:val="16"/>
                <w:szCs w:val="16"/>
              </w:rPr>
              <w:t>ի</w:t>
            </w:r>
            <w:r w:rsidRPr="005F7428">
              <w:rPr>
                <w:rFonts w:ascii="GHEA Grapalat" w:hAnsi="GHEA Grapalat" w:cs="Arial"/>
                <w:sz w:val="16"/>
                <w:szCs w:val="16"/>
              </w:rPr>
              <w:t xml:space="preserve"> N 1913-</w:t>
            </w:r>
            <w:r w:rsidRPr="005F7428">
              <w:rPr>
                <w:rFonts w:ascii="GHEA Grapalat" w:hAnsi="GHEA Grapalat" w:cs="Sylfaen"/>
                <w:sz w:val="16"/>
                <w:szCs w:val="16"/>
              </w:rPr>
              <w:t>Ն</w:t>
            </w:r>
            <w:r w:rsidRPr="005F7428">
              <w:rPr>
                <w:rFonts w:ascii="GHEA Grapalat" w:hAnsi="GHEA Grapalat" w:cs="Arial"/>
                <w:sz w:val="16"/>
                <w:szCs w:val="16"/>
              </w:rPr>
              <w:t xml:space="preserve"> </w:t>
            </w:r>
            <w:r w:rsidRPr="005F7428">
              <w:rPr>
                <w:rFonts w:ascii="GHEA Grapalat" w:hAnsi="GHEA Grapalat" w:cs="Sylfaen"/>
                <w:sz w:val="16"/>
                <w:szCs w:val="16"/>
              </w:rPr>
              <w:t>որոշմամբ</w:t>
            </w:r>
            <w:r w:rsidRPr="005F7428">
              <w:rPr>
                <w:rFonts w:ascii="GHEA Grapalat" w:hAnsi="GHEA Grapalat" w:cs="Arial"/>
                <w:sz w:val="16"/>
                <w:szCs w:val="16"/>
              </w:rPr>
              <w:t xml:space="preserve"> </w:t>
            </w:r>
            <w:r w:rsidRPr="005F7428">
              <w:rPr>
                <w:rFonts w:ascii="GHEA Grapalat" w:hAnsi="GHEA Grapalat" w:cs="Sylfaen"/>
                <w:sz w:val="16"/>
                <w:szCs w:val="16"/>
              </w:rPr>
              <w:t>հաստատված</w:t>
            </w:r>
            <w:r w:rsidRPr="005F7428">
              <w:rPr>
                <w:rFonts w:ascii="GHEA Grapalat" w:hAnsi="GHEA Grapalat" w:cs="Arial"/>
                <w:sz w:val="16"/>
                <w:szCs w:val="16"/>
              </w:rPr>
              <w:t xml:space="preserve"> «</w:t>
            </w:r>
            <w:r w:rsidRPr="005F7428">
              <w:rPr>
                <w:rFonts w:ascii="GHEA Grapalat" w:hAnsi="GHEA Grapalat" w:cs="Sylfaen"/>
                <w:sz w:val="16"/>
                <w:szCs w:val="16"/>
              </w:rPr>
              <w:t>Թարմ</w:t>
            </w:r>
            <w:r w:rsidRPr="005F7428">
              <w:rPr>
                <w:rFonts w:ascii="GHEA Grapalat" w:hAnsi="GHEA Grapalat" w:cs="Calibri"/>
                <w:sz w:val="16"/>
                <w:szCs w:val="16"/>
              </w:rPr>
              <w:t xml:space="preserve"> </w:t>
            </w:r>
            <w:r w:rsidRPr="005F7428">
              <w:rPr>
                <w:rFonts w:ascii="GHEA Grapalat" w:hAnsi="GHEA Grapalat" w:cs="Sylfaen"/>
                <w:sz w:val="16"/>
                <w:szCs w:val="16"/>
              </w:rPr>
              <w:t>պտուղ</w:t>
            </w:r>
            <w:r w:rsidRPr="005F7428">
              <w:rPr>
                <w:rFonts w:ascii="GHEA Grapalat" w:hAnsi="GHEA Grapalat" w:cs="Arial"/>
                <w:sz w:val="16"/>
                <w:szCs w:val="16"/>
              </w:rPr>
              <w:t>-</w:t>
            </w:r>
            <w:r w:rsidRPr="005F7428">
              <w:rPr>
                <w:rFonts w:ascii="GHEA Grapalat" w:hAnsi="GHEA Grapalat" w:cs="Sylfaen"/>
                <w:sz w:val="16"/>
                <w:szCs w:val="16"/>
              </w:rPr>
              <w:t>բանջարեղենի</w:t>
            </w:r>
            <w:r w:rsidRPr="005F7428">
              <w:rPr>
                <w:rFonts w:ascii="GHEA Grapalat" w:hAnsi="GHEA Grapalat" w:cs="Arial"/>
                <w:sz w:val="16"/>
                <w:szCs w:val="16"/>
              </w:rPr>
              <w:t xml:space="preserve"> </w:t>
            </w:r>
            <w:r w:rsidRPr="005F7428">
              <w:rPr>
                <w:rFonts w:ascii="GHEA Grapalat" w:hAnsi="GHEA Grapalat" w:cs="Sylfaen"/>
                <w:sz w:val="16"/>
                <w:szCs w:val="16"/>
              </w:rPr>
              <w:t>տեխնիկական</w:t>
            </w:r>
            <w:r w:rsidRPr="005F7428">
              <w:rPr>
                <w:rFonts w:ascii="GHEA Grapalat" w:hAnsi="GHEA Grapalat" w:cs="Arial"/>
                <w:sz w:val="16"/>
                <w:szCs w:val="16"/>
              </w:rPr>
              <w:t xml:space="preserve"> </w:t>
            </w:r>
            <w:r w:rsidRPr="005F7428">
              <w:rPr>
                <w:rFonts w:ascii="GHEA Grapalat" w:hAnsi="GHEA Grapalat" w:cs="Sylfaen"/>
                <w:sz w:val="16"/>
                <w:szCs w:val="16"/>
              </w:rPr>
              <w:t>կանոնակարգի</w:t>
            </w:r>
            <w:r w:rsidRPr="005F7428">
              <w:rPr>
                <w:rFonts w:ascii="GHEA Grapalat" w:hAnsi="GHEA Grapalat" w:cs="Arial"/>
                <w:sz w:val="16"/>
                <w:szCs w:val="16"/>
              </w:rPr>
              <w:t xml:space="preserve">» </w:t>
            </w:r>
            <w:r w:rsidRPr="005F7428">
              <w:rPr>
                <w:rFonts w:ascii="GHEA Grapalat" w:hAnsi="GHEA Grapalat" w:cs="Sylfaen"/>
                <w:sz w:val="16"/>
                <w:szCs w:val="16"/>
              </w:rPr>
              <w:t>և</w:t>
            </w:r>
            <w:r w:rsidRPr="005F7428">
              <w:rPr>
                <w:rFonts w:ascii="GHEA Grapalat" w:hAnsi="GHEA Grapalat" w:cs="Arial"/>
                <w:sz w:val="16"/>
                <w:szCs w:val="16"/>
              </w:rPr>
              <w:t xml:space="preserve"> «</w:t>
            </w:r>
            <w:r w:rsidRPr="005F7428">
              <w:rPr>
                <w:rFonts w:ascii="GHEA Grapalat" w:hAnsi="GHEA Grapalat" w:cs="Sylfaen"/>
                <w:sz w:val="16"/>
                <w:szCs w:val="16"/>
              </w:rPr>
              <w:t>Սննդամթերքի</w:t>
            </w:r>
            <w:r w:rsidRPr="005F7428">
              <w:rPr>
                <w:rFonts w:ascii="GHEA Grapalat" w:hAnsi="GHEA Grapalat" w:cs="Arial"/>
                <w:sz w:val="16"/>
                <w:szCs w:val="16"/>
              </w:rPr>
              <w:t xml:space="preserve"> </w:t>
            </w:r>
            <w:r w:rsidRPr="005F7428">
              <w:rPr>
                <w:rFonts w:ascii="GHEA Grapalat" w:hAnsi="GHEA Grapalat" w:cs="Sylfaen"/>
                <w:sz w:val="16"/>
                <w:szCs w:val="16"/>
              </w:rPr>
              <w:t>անվտանգության</w:t>
            </w:r>
            <w:r w:rsidRPr="005F7428">
              <w:rPr>
                <w:rFonts w:ascii="GHEA Grapalat" w:hAnsi="GHEA Grapalat" w:cs="Arial"/>
                <w:sz w:val="16"/>
                <w:szCs w:val="16"/>
              </w:rPr>
              <w:t xml:space="preserve"> </w:t>
            </w:r>
            <w:r w:rsidRPr="005F7428">
              <w:rPr>
                <w:rFonts w:ascii="GHEA Grapalat" w:hAnsi="GHEA Grapalat" w:cs="Sylfaen"/>
                <w:sz w:val="16"/>
                <w:szCs w:val="16"/>
              </w:rPr>
              <w:t>մասին</w:t>
            </w:r>
            <w:r w:rsidRPr="005F7428">
              <w:rPr>
                <w:rFonts w:ascii="GHEA Grapalat" w:hAnsi="GHEA Grapalat" w:cs="Arial"/>
                <w:sz w:val="16"/>
                <w:szCs w:val="16"/>
              </w:rPr>
              <w:t>»</w:t>
            </w:r>
            <w:r w:rsidRPr="005F7428">
              <w:rPr>
                <w:rFonts w:ascii="GHEA Grapalat" w:hAnsi="GHEA Grapalat" w:cs="Calibri"/>
                <w:sz w:val="16"/>
                <w:szCs w:val="16"/>
              </w:rPr>
              <w:t xml:space="preserve"> </w:t>
            </w:r>
            <w:r w:rsidRPr="005F7428">
              <w:rPr>
                <w:rFonts w:ascii="GHEA Grapalat" w:hAnsi="GHEA Grapalat" w:cs="Sylfaen"/>
                <w:sz w:val="16"/>
                <w:szCs w:val="16"/>
              </w:rPr>
              <w:t>ՀՀ</w:t>
            </w:r>
            <w:r w:rsidRPr="005F7428">
              <w:rPr>
                <w:rFonts w:ascii="GHEA Grapalat" w:hAnsi="GHEA Grapalat" w:cs="Arial"/>
                <w:sz w:val="16"/>
                <w:szCs w:val="16"/>
              </w:rPr>
              <w:t xml:space="preserve"> </w:t>
            </w:r>
            <w:r w:rsidRPr="005F7428">
              <w:rPr>
                <w:rFonts w:ascii="GHEA Grapalat" w:hAnsi="GHEA Grapalat" w:cs="Sylfaen"/>
                <w:sz w:val="16"/>
                <w:szCs w:val="16"/>
              </w:rPr>
              <w:t>օրենքի</w:t>
            </w:r>
            <w:r w:rsidRPr="005F7428">
              <w:rPr>
                <w:rFonts w:ascii="GHEA Grapalat" w:hAnsi="GHEA Grapalat" w:cs="Arial"/>
                <w:sz w:val="16"/>
                <w:szCs w:val="16"/>
              </w:rPr>
              <w:t xml:space="preserve"> 8-</w:t>
            </w:r>
            <w:r w:rsidRPr="005F7428">
              <w:rPr>
                <w:rFonts w:ascii="GHEA Grapalat" w:hAnsi="GHEA Grapalat" w:cs="Sylfaen"/>
                <w:sz w:val="16"/>
                <w:szCs w:val="16"/>
              </w:rPr>
              <w:t>րդ</w:t>
            </w:r>
            <w:r w:rsidRPr="005F7428">
              <w:rPr>
                <w:rFonts w:ascii="GHEA Grapalat" w:hAnsi="GHEA Grapalat" w:cs="Arial"/>
                <w:sz w:val="16"/>
                <w:szCs w:val="16"/>
              </w:rPr>
              <w:t xml:space="preserve"> </w:t>
            </w:r>
            <w:r w:rsidRPr="005F7428">
              <w:rPr>
                <w:rFonts w:ascii="GHEA Grapalat" w:hAnsi="GHEA Grapalat" w:cs="Sylfaen"/>
                <w:sz w:val="16"/>
                <w:szCs w:val="16"/>
              </w:rPr>
              <w:t>հոդվածի</w:t>
            </w:r>
            <w:r w:rsidRPr="005F7428">
              <w:rPr>
                <w:rFonts w:ascii="GHEA Grapalat" w:hAnsi="GHEA Grapalat" w:cs="Arial"/>
                <w:sz w:val="16"/>
                <w:szCs w:val="16"/>
              </w:rPr>
              <w:t>:</w:t>
            </w:r>
          </w:p>
        </w:tc>
        <w:tc>
          <w:tcPr>
            <w:tcW w:w="89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r w:rsidRPr="005F7428">
              <w:rPr>
                <w:rFonts w:ascii="GHEA Grapalat" w:hAnsi="GHEA Grapalat"/>
                <w:bCs/>
                <w:sz w:val="16"/>
                <w:szCs w:val="16"/>
              </w:rPr>
              <w:t>Կգ</w:t>
            </w:r>
          </w:p>
        </w:tc>
        <w:tc>
          <w:tcPr>
            <w:tcW w:w="857"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16973" w:rsidRPr="002B02DB" w:rsidRDefault="00B16973" w:rsidP="00814300">
            <w:pPr>
              <w:jc w:val="center"/>
              <w:rPr>
                <w:rFonts w:ascii="GHEA Grapalat" w:hAnsi="GHEA Grapalat" w:cs="Calibri"/>
                <w:color w:val="000000"/>
                <w:sz w:val="16"/>
                <w:szCs w:val="16"/>
              </w:rPr>
            </w:pPr>
            <w:r>
              <w:rPr>
                <w:rFonts w:ascii="GHEA Grapalat" w:hAnsi="GHEA Grapalat" w:cs="Calibri"/>
                <w:color w:val="000000"/>
                <w:sz w:val="16"/>
                <w:szCs w:val="16"/>
              </w:rPr>
              <w:t>1246.0</w:t>
            </w:r>
          </w:p>
        </w:tc>
        <w:tc>
          <w:tcPr>
            <w:tcW w:w="1134" w:type="dxa"/>
            <w:tcBorders>
              <w:top w:val="single" w:sz="4" w:space="0" w:color="auto"/>
              <w:left w:val="single" w:sz="4" w:space="0" w:color="auto"/>
              <w:bottom w:val="single" w:sz="4" w:space="0" w:color="auto"/>
              <w:right w:val="single" w:sz="4" w:space="0" w:color="auto"/>
            </w:tcBorders>
            <w:vAlign w:val="center"/>
          </w:tcPr>
          <w:p w:rsidR="00B16973" w:rsidRDefault="00B16973" w:rsidP="00B16973">
            <w:pPr>
              <w:jc w:val="center"/>
            </w:pPr>
            <w:r w:rsidRPr="00144FB6">
              <w:rPr>
                <w:rFonts w:ascii="GHEA Grapalat" w:hAnsi="GHEA Grapalat" w:cs="Sylfaen"/>
                <w:sz w:val="16"/>
                <w:szCs w:val="16"/>
                <w:lang w:val="hy-AM"/>
              </w:rPr>
              <w:t>Գ</w:t>
            </w:r>
            <w:r w:rsidRPr="00144FB6">
              <w:rPr>
                <w:rFonts w:ascii="MS Mincho" w:eastAsia="MS Mincho" w:hAnsi="MS Mincho" w:cs="MS Mincho" w:hint="eastAsia"/>
                <w:sz w:val="16"/>
                <w:szCs w:val="16"/>
                <w:lang w:val="hy-AM"/>
              </w:rPr>
              <w:t>․</w:t>
            </w:r>
            <w:r w:rsidRPr="00144FB6">
              <w:rPr>
                <w:rFonts w:ascii="GHEA Grapalat" w:hAnsi="GHEA Grapalat" w:cs="Sylfaen"/>
                <w:sz w:val="16"/>
                <w:szCs w:val="16"/>
                <w:lang w:val="hy-AM"/>
              </w:rPr>
              <w:t>Մխչյան</w:t>
            </w:r>
            <w:r w:rsidRPr="00144FB6">
              <w:rPr>
                <w:rFonts w:ascii="GHEA Grapalat" w:hAnsi="GHEA Grapalat" w:cs="Arial"/>
                <w:sz w:val="16"/>
                <w:szCs w:val="16"/>
                <w:lang w:val="hy-AM"/>
              </w:rPr>
              <w:t xml:space="preserve">, </w:t>
            </w:r>
            <w:r w:rsidRPr="00144FB6">
              <w:rPr>
                <w:rFonts w:ascii="GHEA Grapalat" w:hAnsi="GHEA Grapalat" w:cs="Sylfaen"/>
                <w:sz w:val="16"/>
                <w:szCs w:val="16"/>
                <w:lang w:val="hy-AM"/>
              </w:rPr>
              <w:t>Քր</w:t>
            </w:r>
            <w:r w:rsidRPr="00144FB6">
              <w:rPr>
                <w:rFonts w:ascii="MS Mincho" w:eastAsia="MS Mincho" w:hAnsi="MS Mincho" w:cs="MS Mincho" w:hint="eastAsia"/>
                <w:sz w:val="16"/>
                <w:szCs w:val="16"/>
                <w:lang w:val="hy-AM"/>
              </w:rPr>
              <w:t>․</w:t>
            </w:r>
            <w:r w:rsidRPr="00144FB6">
              <w:rPr>
                <w:rFonts w:ascii="GHEA Grapalat" w:hAnsi="GHEA Grapalat" w:cs="Sylfaen"/>
                <w:sz w:val="16"/>
                <w:szCs w:val="16"/>
                <w:lang w:val="hy-AM"/>
              </w:rPr>
              <w:t>Ալավեր</w:t>
            </w:r>
            <w:r w:rsidRPr="00144FB6">
              <w:rPr>
                <w:rFonts w:ascii="GHEA Grapalat" w:hAnsi="GHEA Grapalat" w:cs="Sylfaen"/>
                <w:sz w:val="16"/>
                <w:szCs w:val="16"/>
              </w:rPr>
              <w:t xml:space="preserve"> </w:t>
            </w:r>
            <w:r w:rsidRPr="00144FB6">
              <w:rPr>
                <w:rFonts w:ascii="GHEA Grapalat" w:hAnsi="GHEA Grapalat" w:cs="Sylfaen"/>
                <w:sz w:val="16"/>
                <w:szCs w:val="16"/>
                <w:lang w:val="hy-AM"/>
              </w:rPr>
              <w:t>դյան</w:t>
            </w:r>
            <w:r w:rsidRPr="00144FB6">
              <w:rPr>
                <w:rFonts w:ascii="GHEA Grapalat" w:hAnsi="GHEA Grapalat" w:cs="Arial"/>
                <w:sz w:val="16"/>
                <w:szCs w:val="16"/>
                <w:lang w:val="hy-AM"/>
              </w:rPr>
              <w:t xml:space="preserve"> </w:t>
            </w:r>
            <w:r w:rsidRPr="00144FB6">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2B02DB">
            <w:pPr>
              <w:jc w:val="center"/>
              <w:rPr>
                <w:rFonts w:ascii="GHEA Grapalat" w:hAnsi="GHEA Grapalat"/>
                <w:sz w:val="16"/>
                <w:szCs w:val="16"/>
                <w:lang w:val="pt-BR"/>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p>
        </w:tc>
        <w:tc>
          <w:tcPr>
            <w:tcW w:w="1190" w:type="dxa"/>
            <w:tcBorders>
              <w:top w:val="single" w:sz="4" w:space="0" w:color="auto"/>
              <w:left w:val="single" w:sz="4" w:space="0" w:color="auto"/>
              <w:bottom w:val="single" w:sz="4" w:space="0" w:color="auto"/>
              <w:right w:val="single" w:sz="4" w:space="0" w:color="auto"/>
            </w:tcBorders>
          </w:tcPr>
          <w:p w:rsidR="00B16973" w:rsidRDefault="00B16973" w:rsidP="00F4264E">
            <w:pPr>
              <w:jc w:val="center"/>
              <w:rPr>
                <w:rFonts w:ascii="GHEA Grapalat" w:hAnsi="GHEA Grapalat"/>
                <w:sz w:val="16"/>
                <w:szCs w:val="16"/>
                <w:lang w:val="pt-BR"/>
              </w:rPr>
            </w:pPr>
          </w:p>
          <w:p w:rsidR="00B16973" w:rsidRDefault="00B16973" w:rsidP="00F4264E">
            <w:pPr>
              <w:jc w:val="center"/>
              <w:rPr>
                <w:rFonts w:ascii="GHEA Grapalat" w:hAnsi="GHEA Grapalat"/>
                <w:sz w:val="16"/>
                <w:szCs w:val="16"/>
                <w:lang w:val="pt-BR"/>
              </w:rPr>
            </w:pPr>
          </w:p>
          <w:p w:rsidR="00B16973" w:rsidRDefault="00B16973" w:rsidP="00F4264E">
            <w:pPr>
              <w:jc w:val="center"/>
              <w:rPr>
                <w:rFonts w:ascii="GHEA Grapalat" w:hAnsi="GHEA Grapalat"/>
                <w:sz w:val="16"/>
                <w:szCs w:val="16"/>
                <w:lang w:val="pt-BR"/>
              </w:rPr>
            </w:pPr>
          </w:p>
          <w:p w:rsidR="00B16973" w:rsidRDefault="00B16973" w:rsidP="00F4264E">
            <w:pPr>
              <w:jc w:val="center"/>
              <w:rPr>
                <w:rFonts w:ascii="GHEA Grapalat" w:hAnsi="GHEA Grapalat"/>
                <w:sz w:val="16"/>
                <w:szCs w:val="16"/>
                <w:lang w:val="pt-BR"/>
              </w:rPr>
            </w:pPr>
          </w:p>
          <w:p w:rsidR="00B16973" w:rsidRDefault="00B16973" w:rsidP="00F4264E">
            <w:pPr>
              <w:jc w:val="center"/>
              <w:rPr>
                <w:rFonts w:ascii="GHEA Grapalat" w:hAnsi="GHEA Grapalat"/>
                <w:sz w:val="16"/>
                <w:szCs w:val="16"/>
                <w:lang w:val="pt-BR"/>
              </w:rPr>
            </w:pPr>
          </w:p>
          <w:p w:rsidR="00B16973" w:rsidRDefault="00B16973" w:rsidP="00F4264E">
            <w:pPr>
              <w:jc w:val="center"/>
              <w:rPr>
                <w:rFonts w:ascii="GHEA Grapalat" w:hAnsi="GHEA Grapalat"/>
                <w:sz w:val="16"/>
                <w:szCs w:val="16"/>
                <w:lang w:val="pt-BR"/>
              </w:rPr>
            </w:pPr>
          </w:p>
          <w:p w:rsidR="00B16973" w:rsidRPr="005F7428" w:rsidRDefault="00B16973" w:rsidP="002B02DB">
            <w:pPr>
              <w:jc w:val="center"/>
              <w:rPr>
                <w:rFonts w:ascii="GHEA Grapalat" w:hAnsi="GHEA Grapalat"/>
                <w:sz w:val="16"/>
                <w:szCs w:val="16"/>
                <w:lang w:val="pt-BR"/>
              </w:rPr>
            </w:pPr>
            <w:r w:rsidRPr="005F7428">
              <w:rPr>
                <w:rFonts w:ascii="GHEA Grapalat" w:hAnsi="GHEA Grapalat"/>
                <w:sz w:val="16"/>
                <w:szCs w:val="16"/>
                <w:lang w:val="pt-BR"/>
              </w:rPr>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B16973" w:rsidRPr="005F7428" w:rsidRDefault="00B16973" w:rsidP="00814300">
            <w:pPr>
              <w:jc w:val="center"/>
              <w:rPr>
                <w:rFonts w:ascii="GHEA Grapalat" w:hAnsi="GHEA Grapalat"/>
                <w:sz w:val="16"/>
                <w:szCs w:val="16"/>
                <w:lang w:val="pt-BR"/>
              </w:rPr>
            </w:pPr>
          </w:p>
        </w:tc>
      </w:tr>
      <w:tr w:rsidR="00B16973" w:rsidTr="00B16973">
        <w:tc>
          <w:tcPr>
            <w:tcW w:w="1333"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EC64BC">
            <w:pPr>
              <w:jc w:val="center"/>
              <w:rPr>
                <w:rFonts w:ascii="GHEA Grapalat" w:hAnsi="GHEA Grapalat"/>
                <w:sz w:val="16"/>
                <w:szCs w:val="16"/>
              </w:rPr>
            </w:pPr>
            <w:r w:rsidRPr="005F7428">
              <w:rPr>
                <w:rFonts w:ascii="GHEA Grapalat" w:hAnsi="GHEA Grapalat"/>
                <w:sz w:val="16"/>
                <w:szCs w:val="16"/>
                <w:lang w:val="ru-RU"/>
              </w:rPr>
              <w:t>1</w:t>
            </w:r>
            <w:r>
              <w:rPr>
                <w:rFonts w:ascii="GHEA Grapalat" w:hAnsi="GHEA Grapalat"/>
                <w:sz w:val="16"/>
                <w:szCs w:val="16"/>
              </w:rPr>
              <w:t>5</w:t>
            </w:r>
          </w:p>
        </w:tc>
        <w:tc>
          <w:tcPr>
            <w:tcW w:w="140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1499"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Calibri"/>
                <w:color w:val="000000"/>
                <w:sz w:val="16"/>
                <w:szCs w:val="16"/>
              </w:rPr>
            </w:pPr>
            <w:r w:rsidRPr="005F7428">
              <w:rPr>
                <w:rFonts w:ascii="GHEA Grapalat" w:hAnsi="GHEA Grapalat" w:cs="Sylfaen"/>
                <w:color w:val="000000"/>
                <w:sz w:val="16"/>
                <w:szCs w:val="16"/>
              </w:rPr>
              <w:t>սննդի</w:t>
            </w:r>
            <w:r w:rsidRPr="005F7428">
              <w:rPr>
                <w:rFonts w:ascii="GHEA Grapalat" w:hAnsi="GHEA Grapalat" w:cs="Arial AM"/>
                <w:color w:val="000000"/>
                <w:sz w:val="16"/>
                <w:szCs w:val="16"/>
              </w:rPr>
              <w:t xml:space="preserve"> </w:t>
            </w:r>
            <w:r w:rsidRPr="005F7428">
              <w:rPr>
                <w:rFonts w:ascii="GHEA Grapalat" w:hAnsi="GHEA Grapalat" w:cs="Sylfaen"/>
                <w:color w:val="000000"/>
                <w:sz w:val="16"/>
                <w:szCs w:val="16"/>
              </w:rPr>
              <w:t>Ծանրոց</w:t>
            </w:r>
          </w:p>
        </w:tc>
        <w:tc>
          <w:tcPr>
            <w:tcW w:w="1248"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2350"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lang w:val="hy-AM"/>
              </w:rPr>
            </w:pPr>
            <w:r w:rsidRPr="005F7428">
              <w:rPr>
                <w:rFonts w:ascii="GHEA Grapalat" w:hAnsi="GHEA Grapalat" w:cs="Sylfaen"/>
                <w:sz w:val="16"/>
                <w:szCs w:val="16"/>
                <w:lang w:eastAsia="ru-RU"/>
              </w:rPr>
              <w:t>Բուտերբրոդի</w:t>
            </w:r>
            <w:r w:rsidRPr="005F7428">
              <w:rPr>
                <w:rFonts w:ascii="GHEA Grapalat" w:hAnsi="GHEA Grapalat" w:cs="Calibri"/>
                <w:sz w:val="16"/>
                <w:szCs w:val="16"/>
                <w:lang w:eastAsia="ru-RU"/>
              </w:rPr>
              <w:t xml:space="preserve"> </w:t>
            </w:r>
            <w:r w:rsidRPr="005F7428">
              <w:rPr>
                <w:rFonts w:ascii="GHEA Grapalat" w:hAnsi="GHEA Grapalat" w:cs="Sylfaen"/>
                <w:sz w:val="16"/>
                <w:szCs w:val="16"/>
                <w:lang w:eastAsia="ru-RU"/>
              </w:rPr>
              <w:t>հաց, Խաչապուրի, Պանիր, , Պանրիկ, Թթվասեր, ,Յոգուրտ,  Հյութ, Խնձոր, Մանդարին Կեքս, Թխվածքաբլիթ</w:t>
            </w:r>
            <w:r w:rsidRPr="005F7428">
              <w:rPr>
                <w:rFonts w:ascii="GHEA Grapalat" w:hAnsi="GHEA Grapalat" w:cs="Calibri"/>
                <w:sz w:val="16"/>
                <w:szCs w:val="16"/>
                <w:lang w:eastAsia="ru-RU"/>
              </w:rPr>
              <w:t xml:space="preserve"> /</w:t>
            </w:r>
            <w:r w:rsidRPr="005F7428">
              <w:rPr>
                <w:rFonts w:ascii="GHEA Grapalat" w:hAnsi="GHEA Grapalat" w:cs="Sylfaen"/>
                <w:sz w:val="16"/>
                <w:szCs w:val="16"/>
                <w:lang w:eastAsia="ru-RU"/>
              </w:rPr>
              <w:t>պրյանիկ</w:t>
            </w:r>
            <w:r w:rsidRPr="005F7428">
              <w:rPr>
                <w:rFonts w:ascii="GHEA Grapalat" w:hAnsi="GHEA Grapalat" w:cs="Calibri"/>
                <w:sz w:val="16"/>
                <w:szCs w:val="16"/>
                <w:lang w:eastAsia="ru-RU"/>
              </w:rPr>
              <w:t xml:space="preserve">/, </w:t>
            </w:r>
            <w:r w:rsidRPr="005F7428">
              <w:rPr>
                <w:rFonts w:ascii="GHEA Grapalat" w:hAnsi="GHEA Grapalat" w:cs="Sylfaen"/>
                <w:sz w:val="16"/>
                <w:szCs w:val="16"/>
                <w:lang w:eastAsia="ru-RU"/>
              </w:rPr>
              <w:lastRenderedPageBreak/>
              <w:t>Թխվածքաբլիթ</w:t>
            </w:r>
            <w:r w:rsidRPr="005F7428">
              <w:rPr>
                <w:rFonts w:ascii="GHEA Grapalat" w:hAnsi="GHEA Grapalat" w:cs="Calibri"/>
                <w:sz w:val="16"/>
                <w:szCs w:val="16"/>
                <w:lang w:eastAsia="ru-RU"/>
              </w:rPr>
              <w:t xml:space="preserve"> /</w:t>
            </w:r>
            <w:r w:rsidRPr="005F7428">
              <w:rPr>
                <w:rFonts w:ascii="GHEA Grapalat" w:hAnsi="GHEA Grapalat" w:cs="Sylfaen"/>
                <w:sz w:val="16"/>
                <w:szCs w:val="16"/>
                <w:lang w:eastAsia="ru-RU"/>
              </w:rPr>
              <w:t>պեչենի</w:t>
            </w:r>
            <w:r w:rsidRPr="005F7428">
              <w:rPr>
                <w:rFonts w:ascii="GHEA Grapalat" w:hAnsi="GHEA Grapalat" w:cs="Calibri"/>
                <w:sz w:val="16"/>
                <w:szCs w:val="16"/>
                <w:lang w:eastAsia="ru-RU"/>
              </w:rPr>
              <w:t xml:space="preserve">/, </w:t>
            </w:r>
            <w:r w:rsidRPr="005F7428">
              <w:rPr>
                <w:rFonts w:ascii="GHEA Grapalat" w:hAnsi="GHEA Grapalat" w:cs="Sylfaen"/>
                <w:sz w:val="16"/>
                <w:szCs w:val="16"/>
                <w:lang w:eastAsia="ru-RU"/>
              </w:rPr>
              <w:t>Բուլկի, Վաֆլի, Թռչնի</w:t>
            </w:r>
            <w:r w:rsidRPr="005F7428">
              <w:rPr>
                <w:rFonts w:ascii="GHEA Grapalat" w:hAnsi="GHEA Grapalat" w:cs="Calibri"/>
                <w:sz w:val="16"/>
                <w:szCs w:val="16"/>
                <w:lang w:eastAsia="ru-RU"/>
              </w:rPr>
              <w:t xml:space="preserve"> </w:t>
            </w:r>
            <w:r w:rsidRPr="005F7428">
              <w:rPr>
                <w:rFonts w:ascii="GHEA Grapalat" w:hAnsi="GHEA Grapalat" w:cs="Sylfaen"/>
                <w:sz w:val="16"/>
                <w:szCs w:val="16"/>
                <w:lang w:eastAsia="ru-RU"/>
              </w:rPr>
              <w:t>կաթ, Կարամել, Գդալ, Անձեռոցիկ</w:t>
            </w:r>
          </w:p>
        </w:tc>
        <w:tc>
          <w:tcPr>
            <w:tcW w:w="89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cs="Sylfaen"/>
                <w:bCs/>
                <w:sz w:val="16"/>
                <w:szCs w:val="16"/>
              </w:rPr>
            </w:pPr>
            <w:r w:rsidRPr="005F7428">
              <w:rPr>
                <w:rFonts w:ascii="GHEA Grapalat" w:hAnsi="GHEA Grapalat" w:cs="Sylfaen"/>
                <w:bCs/>
                <w:sz w:val="16"/>
                <w:szCs w:val="16"/>
              </w:rPr>
              <w:lastRenderedPageBreak/>
              <w:t>Հատ</w:t>
            </w:r>
          </w:p>
        </w:tc>
        <w:tc>
          <w:tcPr>
            <w:tcW w:w="857"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775"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B16973" w:rsidRPr="00EC64BC" w:rsidRDefault="00B16973" w:rsidP="00814300">
            <w:pPr>
              <w:jc w:val="center"/>
              <w:rPr>
                <w:rFonts w:ascii="GHEA Grapalat" w:hAnsi="GHEA Grapalat" w:cs="Calibri"/>
                <w:color w:val="000000"/>
                <w:sz w:val="16"/>
                <w:szCs w:val="16"/>
              </w:rPr>
            </w:pPr>
            <w:r>
              <w:rPr>
                <w:rFonts w:ascii="GHEA Grapalat" w:hAnsi="GHEA Grapalat" w:cs="Calibri"/>
                <w:color w:val="000000"/>
                <w:sz w:val="16"/>
                <w:szCs w:val="16"/>
              </w:rPr>
              <w:t>2016</w:t>
            </w:r>
          </w:p>
        </w:tc>
        <w:tc>
          <w:tcPr>
            <w:tcW w:w="1134" w:type="dxa"/>
            <w:tcBorders>
              <w:top w:val="single" w:sz="4" w:space="0" w:color="auto"/>
              <w:left w:val="single" w:sz="4" w:space="0" w:color="auto"/>
              <w:bottom w:val="single" w:sz="4" w:space="0" w:color="auto"/>
              <w:right w:val="single" w:sz="4" w:space="0" w:color="auto"/>
            </w:tcBorders>
            <w:vAlign w:val="center"/>
          </w:tcPr>
          <w:p w:rsidR="00B16973" w:rsidRDefault="00B16973" w:rsidP="00B16973">
            <w:pPr>
              <w:jc w:val="center"/>
            </w:pPr>
            <w:r w:rsidRPr="00144FB6">
              <w:rPr>
                <w:rFonts w:ascii="GHEA Grapalat" w:hAnsi="GHEA Grapalat" w:cs="Sylfaen"/>
                <w:sz w:val="16"/>
                <w:szCs w:val="16"/>
                <w:lang w:val="hy-AM"/>
              </w:rPr>
              <w:t>Գ</w:t>
            </w:r>
            <w:r w:rsidRPr="00144FB6">
              <w:rPr>
                <w:rFonts w:ascii="MS Mincho" w:eastAsia="MS Mincho" w:hAnsi="MS Mincho" w:cs="MS Mincho" w:hint="eastAsia"/>
                <w:sz w:val="16"/>
                <w:szCs w:val="16"/>
                <w:lang w:val="hy-AM"/>
              </w:rPr>
              <w:t>․</w:t>
            </w:r>
            <w:r w:rsidRPr="00144FB6">
              <w:rPr>
                <w:rFonts w:ascii="GHEA Grapalat" w:hAnsi="GHEA Grapalat" w:cs="Sylfaen"/>
                <w:sz w:val="16"/>
                <w:szCs w:val="16"/>
                <w:lang w:val="hy-AM"/>
              </w:rPr>
              <w:t>Մխչյան</w:t>
            </w:r>
            <w:r w:rsidRPr="00144FB6">
              <w:rPr>
                <w:rFonts w:ascii="GHEA Grapalat" w:hAnsi="GHEA Grapalat" w:cs="Arial"/>
                <w:sz w:val="16"/>
                <w:szCs w:val="16"/>
                <w:lang w:val="hy-AM"/>
              </w:rPr>
              <w:t xml:space="preserve">, </w:t>
            </w:r>
            <w:r w:rsidRPr="00144FB6">
              <w:rPr>
                <w:rFonts w:ascii="GHEA Grapalat" w:hAnsi="GHEA Grapalat" w:cs="Sylfaen"/>
                <w:sz w:val="16"/>
                <w:szCs w:val="16"/>
                <w:lang w:val="hy-AM"/>
              </w:rPr>
              <w:t>Քր</w:t>
            </w:r>
            <w:r w:rsidRPr="00144FB6">
              <w:rPr>
                <w:rFonts w:ascii="MS Mincho" w:eastAsia="MS Mincho" w:hAnsi="MS Mincho" w:cs="MS Mincho" w:hint="eastAsia"/>
                <w:sz w:val="16"/>
                <w:szCs w:val="16"/>
                <w:lang w:val="hy-AM"/>
              </w:rPr>
              <w:t>․</w:t>
            </w:r>
            <w:r w:rsidRPr="00144FB6">
              <w:rPr>
                <w:rFonts w:ascii="GHEA Grapalat" w:hAnsi="GHEA Grapalat" w:cs="Sylfaen"/>
                <w:sz w:val="16"/>
                <w:szCs w:val="16"/>
                <w:lang w:val="hy-AM"/>
              </w:rPr>
              <w:t>Ալավեր</w:t>
            </w:r>
            <w:r w:rsidRPr="00144FB6">
              <w:rPr>
                <w:rFonts w:ascii="GHEA Grapalat" w:hAnsi="GHEA Grapalat" w:cs="Sylfaen"/>
                <w:sz w:val="16"/>
                <w:szCs w:val="16"/>
              </w:rPr>
              <w:t xml:space="preserve"> </w:t>
            </w:r>
            <w:r w:rsidRPr="00144FB6">
              <w:rPr>
                <w:rFonts w:ascii="GHEA Grapalat" w:hAnsi="GHEA Grapalat" w:cs="Sylfaen"/>
                <w:sz w:val="16"/>
                <w:szCs w:val="16"/>
                <w:lang w:val="hy-AM"/>
              </w:rPr>
              <w:t>դյան</w:t>
            </w:r>
            <w:r w:rsidRPr="00144FB6">
              <w:rPr>
                <w:rFonts w:ascii="GHEA Grapalat" w:hAnsi="GHEA Grapalat" w:cs="Arial"/>
                <w:sz w:val="16"/>
                <w:szCs w:val="16"/>
                <w:lang w:val="hy-AM"/>
              </w:rPr>
              <w:t xml:space="preserve"> </w:t>
            </w:r>
            <w:r w:rsidRPr="00144FB6">
              <w:rPr>
                <w:rFonts w:ascii="GHEA Grapalat" w:hAnsi="GHEA Grapalat" w:cs="Arial"/>
                <w:sz w:val="16"/>
                <w:szCs w:val="16"/>
              </w:rPr>
              <w:t>38/1</w:t>
            </w:r>
          </w:p>
        </w:tc>
        <w:tc>
          <w:tcPr>
            <w:tcW w:w="1603" w:type="dxa"/>
            <w:tcBorders>
              <w:top w:val="single" w:sz="4" w:space="0" w:color="auto"/>
              <w:left w:val="single" w:sz="4" w:space="0" w:color="auto"/>
              <w:bottom w:val="single" w:sz="4" w:space="0" w:color="auto"/>
              <w:right w:val="single" w:sz="4" w:space="0" w:color="auto"/>
            </w:tcBorders>
            <w:vAlign w:val="center"/>
          </w:tcPr>
          <w:p w:rsidR="00B16973" w:rsidRPr="005F7428" w:rsidRDefault="00B16973" w:rsidP="00814300">
            <w:pPr>
              <w:jc w:val="center"/>
              <w:rPr>
                <w:rFonts w:ascii="GHEA Grapalat" w:hAnsi="GHEA Grapalat"/>
                <w:sz w:val="16"/>
                <w:szCs w:val="16"/>
              </w:rPr>
            </w:pPr>
            <w:r w:rsidRPr="005F7428">
              <w:rPr>
                <w:rFonts w:ascii="GHEA Grapalat" w:hAnsi="GHEA Grapalat" w:cs="Calibri"/>
                <w:sz w:val="16"/>
                <w:szCs w:val="16"/>
                <w:lang w:val="pt-BR"/>
              </w:rPr>
              <w:t>2-</w:t>
            </w:r>
            <w:r w:rsidRPr="005F7428">
              <w:rPr>
                <w:rFonts w:ascii="GHEA Grapalat" w:hAnsi="GHEA Grapalat" w:cs="Calibri"/>
                <w:sz w:val="16"/>
                <w:szCs w:val="16"/>
              </w:rPr>
              <w:t>րդ</w:t>
            </w:r>
            <w:r w:rsidRPr="005F7428">
              <w:rPr>
                <w:rFonts w:ascii="GHEA Grapalat" w:hAnsi="GHEA Grapalat" w:cs="Calibri"/>
                <w:sz w:val="16"/>
                <w:szCs w:val="16"/>
                <w:lang w:val="pt-BR"/>
              </w:rPr>
              <w:t xml:space="preserve"> </w:t>
            </w:r>
            <w:r w:rsidRPr="005F7428">
              <w:rPr>
                <w:rFonts w:ascii="GHEA Grapalat" w:hAnsi="GHEA Grapalat" w:cs="Calibri"/>
                <w:sz w:val="16"/>
                <w:szCs w:val="16"/>
              </w:rPr>
              <w:t>մատակարարումը</w:t>
            </w:r>
            <w:r w:rsidRPr="005F7428">
              <w:rPr>
                <w:rFonts w:ascii="GHEA Grapalat" w:hAnsi="GHEA Grapalat" w:cs="Calibri"/>
                <w:sz w:val="16"/>
                <w:szCs w:val="16"/>
                <w:lang w:val="pt-BR"/>
              </w:rPr>
              <w:t xml:space="preserve"> </w:t>
            </w:r>
            <w:r w:rsidRPr="005F7428">
              <w:rPr>
                <w:rFonts w:ascii="GHEA Grapalat" w:hAnsi="GHEA Grapalat" w:cs="Calibri"/>
                <w:sz w:val="16"/>
                <w:szCs w:val="16"/>
              </w:rPr>
              <w:t>Համաձայն</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նախապես</w:t>
            </w:r>
            <w:r w:rsidRPr="005F7428">
              <w:rPr>
                <w:rFonts w:ascii="GHEA Grapalat" w:hAnsi="GHEA Grapalat" w:cs="Calibri"/>
                <w:sz w:val="16"/>
                <w:szCs w:val="16"/>
                <w:lang w:val="pt-BR"/>
              </w:rPr>
              <w:t xml:space="preserve">  </w:t>
            </w:r>
            <w:r w:rsidRPr="005F7428">
              <w:rPr>
                <w:rFonts w:ascii="GHEA Grapalat" w:hAnsi="GHEA Grapalat" w:cs="Calibri"/>
                <w:sz w:val="16"/>
                <w:szCs w:val="16"/>
              </w:rPr>
              <w:t>պատվերի</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t>առավելագույնը</w:t>
            </w:r>
            <w:r w:rsidRPr="005F7428">
              <w:rPr>
                <w:rFonts w:ascii="GHEA Grapalat" w:hAnsi="GHEA Grapalat" w:cs="Calibri"/>
                <w:sz w:val="16"/>
                <w:szCs w:val="16"/>
                <w:lang w:val="pt-BR"/>
              </w:rPr>
              <w:t xml:space="preserve"> </w:t>
            </w:r>
            <w:r w:rsidRPr="005F7428">
              <w:rPr>
                <w:rFonts w:ascii="GHEA Grapalat" w:hAnsi="GHEA Grapalat" w:cs="Calibri"/>
                <w:sz w:val="16"/>
                <w:szCs w:val="16"/>
                <w:lang w:val="ru-RU"/>
              </w:rPr>
              <w:lastRenderedPageBreak/>
              <w:t>օրական</w:t>
            </w:r>
            <w:r w:rsidRPr="005F7428">
              <w:rPr>
                <w:rFonts w:ascii="GHEA Grapalat" w:hAnsi="GHEA Grapalat" w:cs="Calibri"/>
                <w:sz w:val="16"/>
                <w:szCs w:val="16"/>
                <w:lang w:val="pt-BR"/>
              </w:rPr>
              <w:t xml:space="preserve"> </w:t>
            </w:r>
            <w:r w:rsidRPr="005F7428">
              <w:rPr>
                <w:rFonts w:ascii="GHEA Grapalat" w:hAnsi="GHEA Grapalat" w:cs="Calibri"/>
                <w:sz w:val="16"/>
                <w:szCs w:val="16"/>
              </w:rPr>
              <w:t xml:space="preserve">12 </w:t>
            </w:r>
            <w:r w:rsidRPr="005F7428">
              <w:rPr>
                <w:rFonts w:ascii="GHEA Grapalat" w:hAnsi="GHEA Grapalat" w:cs="Calibri"/>
                <w:sz w:val="16"/>
                <w:szCs w:val="16"/>
                <w:lang w:val="ru-RU"/>
              </w:rPr>
              <w:t>հատ</w:t>
            </w:r>
          </w:p>
        </w:tc>
        <w:tc>
          <w:tcPr>
            <w:tcW w:w="1190" w:type="dxa"/>
            <w:tcBorders>
              <w:top w:val="single" w:sz="4" w:space="0" w:color="auto"/>
              <w:left w:val="single" w:sz="4" w:space="0" w:color="auto"/>
              <w:bottom w:val="single" w:sz="4" w:space="0" w:color="auto"/>
              <w:right w:val="single" w:sz="4" w:space="0" w:color="auto"/>
            </w:tcBorders>
          </w:tcPr>
          <w:p w:rsidR="00B16973" w:rsidRPr="005F7428" w:rsidRDefault="00B16973" w:rsidP="002B02DB">
            <w:pPr>
              <w:jc w:val="center"/>
              <w:rPr>
                <w:rFonts w:ascii="GHEA Grapalat" w:hAnsi="GHEA Grapalat"/>
                <w:sz w:val="16"/>
                <w:szCs w:val="16"/>
                <w:lang w:val="pt-BR"/>
              </w:rPr>
            </w:pPr>
            <w:r w:rsidRPr="005F7428">
              <w:rPr>
                <w:rFonts w:ascii="GHEA Grapalat" w:hAnsi="GHEA Grapalat"/>
                <w:sz w:val="16"/>
                <w:szCs w:val="16"/>
                <w:lang w:val="pt-BR"/>
              </w:rPr>
              <w:lastRenderedPageBreak/>
              <w:t>1-</w:t>
            </w:r>
            <w:r w:rsidRPr="005F7428">
              <w:rPr>
                <w:rFonts w:ascii="GHEA Grapalat" w:hAnsi="GHEA Grapalat"/>
                <w:sz w:val="16"/>
                <w:szCs w:val="16"/>
              </w:rPr>
              <w:t>ին</w:t>
            </w:r>
            <w:r w:rsidRPr="005F7428">
              <w:rPr>
                <w:rFonts w:ascii="GHEA Grapalat" w:hAnsi="GHEA Grapalat"/>
                <w:sz w:val="16"/>
                <w:szCs w:val="16"/>
                <w:lang w:val="pt-BR"/>
              </w:rPr>
              <w:t xml:space="preserve"> </w:t>
            </w:r>
            <w:r w:rsidRPr="005F7428">
              <w:rPr>
                <w:rFonts w:ascii="GHEA Grapalat" w:hAnsi="GHEA Grapalat"/>
                <w:sz w:val="16"/>
                <w:szCs w:val="16"/>
              </w:rPr>
              <w:t>մատակարարումը</w:t>
            </w:r>
            <w:r w:rsidRPr="005F7428">
              <w:rPr>
                <w:rFonts w:ascii="GHEA Grapalat" w:hAnsi="GHEA Grapalat"/>
                <w:sz w:val="16"/>
                <w:szCs w:val="16"/>
                <w:lang w:val="pt-BR"/>
              </w:rPr>
              <w:t xml:space="preserve"> </w:t>
            </w:r>
            <w:r w:rsidRPr="005F7428">
              <w:rPr>
                <w:rFonts w:ascii="GHEA Grapalat" w:hAnsi="GHEA Grapalat"/>
                <w:sz w:val="16"/>
                <w:szCs w:val="16"/>
              </w:rPr>
              <w:t>կկատարվի</w:t>
            </w:r>
            <w:r w:rsidRPr="005F7428">
              <w:rPr>
                <w:rFonts w:ascii="GHEA Grapalat" w:hAnsi="GHEA Grapalat"/>
                <w:sz w:val="16"/>
                <w:szCs w:val="16"/>
                <w:lang w:val="pt-BR"/>
              </w:rPr>
              <w:t xml:space="preserve"> </w:t>
            </w:r>
            <w:r>
              <w:rPr>
                <w:rFonts w:ascii="GHEA Grapalat" w:hAnsi="GHEA Grapalat"/>
                <w:sz w:val="16"/>
                <w:szCs w:val="16"/>
              </w:rPr>
              <w:t>համաձայնագիրը</w:t>
            </w:r>
            <w:r w:rsidRPr="002B02DB">
              <w:rPr>
                <w:rFonts w:ascii="GHEA Grapalat" w:hAnsi="GHEA Grapalat"/>
                <w:sz w:val="16"/>
                <w:szCs w:val="16"/>
                <w:lang w:val="pt-BR"/>
              </w:rPr>
              <w:t xml:space="preserve"> </w:t>
            </w:r>
            <w:r>
              <w:rPr>
                <w:rFonts w:ascii="GHEA Grapalat" w:hAnsi="GHEA Grapalat"/>
                <w:sz w:val="16"/>
                <w:szCs w:val="16"/>
              </w:rPr>
              <w:lastRenderedPageBreak/>
              <w:t>կնքման</w:t>
            </w:r>
            <w:r w:rsidRPr="002B02DB">
              <w:rPr>
                <w:rFonts w:ascii="GHEA Grapalat" w:hAnsi="GHEA Grapalat"/>
                <w:sz w:val="16"/>
                <w:szCs w:val="16"/>
                <w:lang w:val="pt-BR"/>
              </w:rPr>
              <w:t xml:space="preserve"> </w:t>
            </w:r>
            <w:r>
              <w:rPr>
                <w:rFonts w:ascii="GHEA Grapalat" w:hAnsi="GHEA Grapalat"/>
                <w:sz w:val="16"/>
                <w:szCs w:val="16"/>
              </w:rPr>
              <w:t>օրվանից</w:t>
            </w:r>
            <w:r w:rsidRPr="002B02DB">
              <w:rPr>
                <w:rFonts w:ascii="GHEA Grapalat" w:hAnsi="GHEA Grapalat"/>
                <w:sz w:val="16"/>
                <w:szCs w:val="16"/>
                <w:lang w:val="pt-BR"/>
              </w:rPr>
              <w:t xml:space="preserve"> </w:t>
            </w:r>
            <w:r>
              <w:rPr>
                <w:rFonts w:ascii="GHEA Grapalat" w:hAnsi="GHEA Grapalat"/>
                <w:sz w:val="16"/>
                <w:szCs w:val="16"/>
              </w:rPr>
              <w:t>սկսած</w:t>
            </w:r>
            <w:r w:rsidRPr="002B02DB">
              <w:rPr>
                <w:rFonts w:ascii="GHEA Grapalat" w:hAnsi="GHEA Grapalat"/>
                <w:sz w:val="16"/>
                <w:szCs w:val="16"/>
                <w:lang w:val="pt-BR"/>
              </w:rPr>
              <w:t xml:space="preserve"> </w:t>
            </w:r>
            <w:r w:rsidRPr="005F7428">
              <w:rPr>
                <w:rFonts w:ascii="GHEA Grapalat" w:hAnsi="GHEA Grapalat"/>
                <w:sz w:val="16"/>
                <w:szCs w:val="16"/>
                <w:lang w:val="pt-BR"/>
              </w:rPr>
              <w:t xml:space="preserve"> </w:t>
            </w:r>
          </w:p>
          <w:p w:rsidR="00B16973" w:rsidRPr="005F7428" w:rsidRDefault="00B16973" w:rsidP="00814300">
            <w:pPr>
              <w:jc w:val="center"/>
              <w:rPr>
                <w:rFonts w:ascii="GHEA Grapalat" w:hAnsi="GHEA Grapalat"/>
                <w:sz w:val="16"/>
                <w:szCs w:val="16"/>
                <w:lang w:val="pt-BR"/>
              </w:rPr>
            </w:pPr>
          </w:p>
        </w:tc>
      </w:tr>
    </w:tbl>
    <w:p w:rsidR="006E5207" w:rsidRDefault="006E5207" w:rsidP="006E5207">
      <w:pPr>
        <w:jc w:val="both"/>
        <w:rPr>
          <w:rFonts w:ascii="GHEA Grapalat" w:hAnsi="GHEA Grapalat"/>
          <w:sz w:val="20"/>
        </w:rPr>
      </w:pPr>
    </w:p>
    <w:p w:rsidR="006850DE" w:rsidRPr="006850DE" w:rsidRDefault="006850DE" w:rsidP="006850DE">
      <w:pPr>
        <w:numPr>
          <w:ilvl w:val="0"/>
          <w:numId w:val="34"/>
        </w:numPr>
        <w:rPr>
          <w:rFonts w:ascii="GHEA Grapalat" w:hAnsi="GHEA Grapalat" w:cs="Sylfaen"/>
          <w:b/>
          <w:bCs/>
          <w:color w:val="000000"/>
          <w:sz w:val="20"/>
          <w:szCs w:val="20"/>
          <w:lang w:val="pt-BR" w:eastAsia="ru-RU"/>
        </w:rPr>
      </w:pPr>
      <w:r w:rsidRPr="006850DE">
        <w:rPr>
          <w:rFonts w:ascii="GHEA Grapalat" w:hAnsi="GHEA Grapalat" w:cs="Sylfaen"/>
          <w:b/>
          <w:bCs/>
          <w:color w:val="000000"/>
          <w:sz w:val="20"/>
          <w:szCs w:val="20"/>
          <w:lang w:val="hy-AM" w:eastAsia="ru-RU"/>
        </w:rPr>
        <w:t>Սննդի</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ծանրոցում</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պարաունակվող</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սննդամթերքի</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և</w:t>
      </w:r>
      <w:r w:rsidRPr="006850DE">
        <w:rPr>
          <w:rFonts w:ascii="GHEA Grapalat" w:hAnsi="GHEA Grapalat" w:cs="Arial"/>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սննդի</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օգտագործման</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հետ</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կապված</w:t>
      </w:r>
      <w:r w:rsidRPr="006850DE">
        <w:rPr>
          <w:rFonts w:ascii="GHEA Grapalat" w:hAnsi="GHEA Grapalat" w:cs="Calibri"/>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պարագաների</w:t>
      </w:r>
      <w:r w:rsidRPr="006850DE">
        <w:rPr>
          <w:rFonts w:ascii="GHEA Grapalat" w:hAnsi="GHEA Grapalat" w:cs="Arial"/>
          <w:b/>
          <w:bCs/>
          <w:color w:val="000000"/>
          <w:sz w:val="20"/>
          <w:szCs w:val="20"/>
          <w:lang w:val="hy-AM" w:eastAsia="ru-RU"/>
        </w:rPr>
        <w:t xml:space="preserve"> </w:t>
      </w:r>
      <w:r w:rsidRPr="006850DE">
        <w:rPr>
          <w:rFonts w:ascii="GHEA Grapalat" w:hAnsi="GHEA Grapalat" w:cs="Sylfaen"/>
          <w:b/>
          <w:bCs/>
          <w:color w:val="000000"/>
          <w:sz w:val="20"/>
          <w:szCs w:val="20"/>
          <w:lang w:val="hy-AM" w:eastAsia="ru-RU"/>
        </w:rPr>
        <w:t>բնութագիրը</w:t>
      </w:r>
    </w:p>
    <w:p w:rsidR="006850DE" w:rsidRPr="006850DE" w:rsidRDefault="006850DE" w:rsidP="006850DE">
      <w:pPr>
        <w:ind w:left="720"/>
        <w:rPr>
          <w:rFonts w:ascii="GHEA Grapalat" w:hAnsi="GHEA Grapalat" w:cs="Sylfaen"/>
          <w:b/>
          <w:bCs/>
          <w:color w:val="000000"/>
          <w:sz w:val="20"/>
          <w:szCs w:val="20"/>
          <w:lang w:val="pt-BR" w:eastAsia="ru-RU"/>
        </w:rPr>
      </w:pPr>
    </w:p>
    <w:tbl>
      <w:tblPr>
        <w:tblW w:w="15593" w:type="dxa"/>
        <w:tblInd w:w="-34" w:type="dxa"/>
        <w:tblLayout w:type="fixed"/>
        <w:tblLook w:val="04A0" w:firstRow="1" w:lastRow="0" w:firstColumn="1" w:lastColumn="0" w:noHBand="0" w:noVBand="1"/>
      </w:tblPr>
      <w:tblGrid>
        <w:gridCol w:w="3087"/>
        <w:gridCol w:w="12506"/>
      </w:tblGrid>
      <w:tr w:rsidR="006850DE" w:rsidRPr="006850DE" w:rsidTr="00814300">
        <w:trPr>
          <w:trHeight w:val="428"/>
        </w:trPr>
        <w:tc>
          <w:tcPr>
            <w:tcW w:w="3087" w:type="dxa"/>
            <w:tcBorders>
              <w:top w:val="single" w:sz="4" w:space="0" w:color="auto"/>
              <w:left w:val="single" w:sz="4" w:space="0" w:color="auto"/>
              <w:bottom w:val="single" w:sz="4" w:space="0" w:color="auto"/>
              <w:right w:val="single" w:sz="4" w:space="0" w:color="auto"/>
            </w:tcBorders>
            <w:shd w:val="clear" w:color="auto" w:fill="auto"/>
            <w:vAlign w:val="bottom"/>
          </w:tcPr>
          <w:p w:rsidR="006850DE" w:rsidRPr="006850DE" w:rsidRDefault="006850DE" w:rsidP="00F4264E">
            <w:pPr>
              <w:jc w:val="center"/>
              <w:rPr>
                <w:rFonts w:ascii="GHEA Grapalat" w:hAnsi="GHEA Grapalat" w:cs="Calibri"/>
                <w:bCs/>
                <w:color w:val="000000"/>
                <w:sz w:val="18"/>
                <w:szCs w:val="18"/>
                <w:lang w:val="pt-BR" w:eastAsia="ru-RU"/>
              </w:rPr>
            </w:pPr>
            <w:r w:rsidRPr="006850DE">
              <w:rPr>
                <w:rFonts w:ascii="GHEA Grapalat" w:hAnsi="GHEA Grapalat" w:cs="Sylfaen"/>
                <w:bCs/>
                <w:color w:val="000000"/>
                <w:sz w:val="18"/>
                <w:szCs w:val="18"/>
                <w:lang w:eastAsia="ru-RU"/>
              </w:rPr>
              <w:t>Սննդի</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ծանրոցներում</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սննդամթերքը</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և</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սննդի</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օգտագործման</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հետ</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կապված</w:t>
            </w:r>
            <w:r w:rsidRPr="006850DE">
              <w:rPr>
                <w:rFonts w:ascii="GHEA Grapalat" w:hAnsi="GHEA Grapalat" w:cs="Calibri"/>
                <w:bCs/>
                <w:color w:val="000000"/>
                <w:sz w:val="18"/>
                <w:szCs w:val="18"/>
                <w:lang w:val="pt-BR" w:eastAsia="ru-RU"/>
              </w:rPr>
              <w:t xml:space="preserve"> </w:t>
            </w:r>
            <w:r w:rsidRPr="006850DE">
              <w:rPr>
                <w:rFonts w:ascii="GHEA Grapalat" w:hAnsi="GHEA Grapalat" w:cs="Sylfaen"/>
                <w:bCs/>
                <w:color w:val="000000"/>
                <w:sz w:val="18"/>
                <w:szCs w:val="18"/>
                <w:lang w:eastAsia="ru-RU"/>
              </w:rPr>
              <w:t>պարագաները</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6850DE" w:rsidP="006850DE">
            <w:pPr>
              <w:jc w:val="both"/>
              <w:rPr>
                <w:rFonts w:ascii="GHEA Grapalat" w:hAnsi="GHEA Grapalat" w:cs="Calibri"/>
                <w:bCs/>
                <w:color w:val="000000"/>
                <w:sz w:val="20"/>
                <w:szCs w:val="20"/>
                <w:lang w:eastAsia="ru-RU"/>
              </w:rPr>
            </w:pPr>
            <w:r w:rsidRPr="006850DE">
              <w:rPr>
                <w:rFonts w:ascii="GHEA Grapalat" w:hAnsi="GHEA Grapalat" w:cs="Sylfaen"/>
                <w:bCs/>
                <w:color w:val="000000"/>
                <w:sz w:val="20"/>
                <w:szCs w:val="20"/>
                <w:lang w:eastAsia="ru-RU"/>
              </w:rPr>
              <w:t>Բնութագիրը</w:t>
            </w:r>
          </w:p>
        </w:tc>
      </w:tr>
      <w:tr w:rsidR="006850DE" w:rsidRPr="006850DE" w:rsidTr="00814300">
        <w:trPr>
          <w:trHeight w:val="741"/>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val="ru-RU" w:eastAsia="ru-RU"/>
              </w:rPr>
            </w:pPr>
            <w:r>
              <w:rPr>
                <w:rFonts w:ascii="GHEA Grapalat" w:hAnsi="GHEA Grapalat" w:cs="Calibri"/>
                <w:sz w:val="20"/>
                <w:szCs w:val="20"/>
                <w:lang w:val="ru-RU" w:eastAsia="ru-RU"/>
              </w:rPr>
              <w:t>Հաց մատնաքաշ</w:t>
            </w:r>
          </w:p>
        </w:tc>
        <w:tc>
          <w:tcPr>
            <w:tcW w:w="12506" w:type="dxa"/>
            <w:tcBorders>
              <w:top w:val="single" w:sz="4" w:space="0" w:color="auto"/>
              <w:left w:val="nil"/>
              <w:bottom w:val="single" w:sz="4" w:space="0" w:color="auto"/>
              <w:right w:val="single" w:sz="4" w:space="0" w:color="000000"/>
            </w:tcBorders>
            <w:shd w:val="clear" w:color="auto" w:fill="auto"/>
          </w:tcPr>
          <w:p w:rsidR="006850DE" w:rsidRPr="006850DE" w:rsidRDefault="006850DE" w:rsidP="006850DE">
            <w:pPr>
              <w:jc w:val="both"/>
              <w:rPr>
                <w:rFonts w:ascii="GHEA Grapalat" w:hAnsi="GHEA Grapalat"/>
                <w:sz w:val="16"/>
                <w:szCs w:val="16"/>
                <w:lang w:eastAsia="ru-RU"/>
              </w:rPr>
            </w:pPr>
            <w:r w:rsidRPr="006850DE">
              <w:rPr>
                <w:rFonts w:ascii="GHEA Grapalat" w:hAnsi="GHEA Grapalat" w:cs="Sylfaen"/>
                <w:sz w:val="16"/>
                <w:szCs w:val="16"/>
                <w:lang w:val="ru-RU" w:eastAsia="ru-RU"/>
              </w:rPr>
              <w:t>Ցորենի</w:t>
            </w:r>
            <w:r w:rsidRPr="00FA1819">
              <w:rPr>
                <w:rFonts w:ascii="GHEA Grapalat" w:hAnsi="GHEA Grapalat"/>
                <w:sz w:val="16"/>
                <w:szCs w:val="16"/>
                <w:lang w:val="ru-RU" w:eastAsia="ru-RU"/>
              </w:rPr>
              <w:t xml:space="preserve"> 1-</w:t>
            </w:r>
            <w:r w:rsidRPr="006850DE">
              <w:rPr>
                <w:rFonts w:ascii="GHEA Grapalat" w:hAnsi="GHEA Grapalat" w:cs="Sylfaen"/>
                <w:sz w:val="16"/>
                <w:szCs w:val="16"/>
                <w:lang w:val="ru-RU" w:eastAsia="ru-RU"/>
              </w:rPr>
              <w:t>ին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տեսակի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ալյուրից</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պատրաստված</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փաթեթավորված</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հատով՝</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բուտերբրոդ</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պատրաստելու</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համար</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առնվազն</w:t>
            </w:r>
            <w:r w:rsidRPr="00FA1819">
              <w:rPr>
                <w:rFonts w:ascii="GHEA Grapalat" w:hAnsi="GHEA Grapalat"/>
                <w:sz w:val="16"/>
                <w:szCs w:val="16"/>
                <w:lang w:val="ru-RU" w:eastAsia="ru-RU"/>
              </w:rPr>
              <w:t xml:space="preserve"> 100</w:t>
            </w:r>
            <w:r w:rsidRPr="006850DE">
              <w:rPr>
                <w:rFonts w:ascii="GHEA Grapalat" w:hAnsi="GHEA Grapalat" w:cs="Sylfaen"/>
                <w:sz w:val="16"/>
                <w:szCs w:val="16"/>
                <w:lang w:val="ru-RU" w:eastAsia="ru-RU"/>
              </w:rPr>
              <w:t>գ</w:t>
            </w:r>
            <w:r w:rsidRPr="00FA1819">
              <w:rPr>
                <w:rFonts w:ascii="GHEA Grapalat" w:hAnsi="GHEA Grapalat"/>
                <w:sz w:val="16"/>
                <w:szCs w:val="16"/>
                <w:lang w:val="ru-RU" w:eastAsia="ru-RU"/>
              </w:rPr>
              <w:t xml:space="preserve"> /1 </w:t>
            </w:r>
            <w:r w:rsidRPr="006850DE">
              <w:rPr>
                <w:rFonts w:ascii="GHEA Grapalat" w:hAnsi="GHEA Grapalat" w:cs="Sylfaen"/>
                <w:sz w:val="16"/>
                <w:szCs w:val="16"/>
                <w:lang w:val="ru-RU" w:eastAsia="ru-RU"/>
              </w:rPr>
              <w:t>հատ</w:t>
            </w:r>
            <w:r w:rsidRPr="00FA1819">
              <w:rPr>
                <w:rFonts w:ascii="GHEA Grapalat" w:hAnsi="GHEA Grapalat"/>
                <w:sz w:val="16"/>
                <w:szCs w:val="16"/>
                <w:lang w:val="ru-RU" w:eastAsia="ru-RU"/>
              </w:rPr>
              <w:t>/</w:t>
            </w:r>
            <w:r w:rsidRPr="006850DE">
              <w:rPr>
                <w:rFonts w:ascii="GHEA Grapalat" w:hAnsi="GHEA Grapalat" w:cs="Sylfaen"/>
                <w:sz w:val="16"/>
                <w:szCs w:val="16"/>
                <w:lang w:val="ru-RU" w:eastAsia="ru-RU"/>
              </w:rPr>
              <w:t>քաշով</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ՀՍՏ</w:t>
            </w:r>
            <w:r w:rsidRPr="00FA1819">
              <w:rPr>
                <w:rFonts w:ascii="GHEA Grapalat" w:hAnsi="GHEA Grapalat"/>
                <w:sz w:val="16"/>
                <w:szCs w:val="16"/>
                <w:lang w:val="ru-RU" w:eastAsia="ru-RU"/>
              </w:rPr>
              <w:t xml:space="preserve"> 31-99</w:t>
            </w:r>
            <w:r w:rsidRPr="006850DE">
              <w:rPr>
                <w:rFonts w:ascii="GHEA Grapalat" w:hAnsi="GHEA Grapalat" w:cs="Tahoma"/>
                <w:sz w:val="16"/>
                <w:szCs w:val="16"/>
                <w:lang w:val="ru-RU" w:eastAsia="ru-RU"/>
              </w:rPr>
              <w:t>։</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Անվտանգությունը</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ըստ</w:t>
            </w:r>
            <w:r w:rsidRPr="00FA1819">
              <w:rPr>
                <w:rFonts w:ascii="GHEA Grapalat" w:hAnsi="GHEA Grapalat"/>
                <w:sz w:val="16"/>
                <w:szCs w:val="16"/>
                <w:lang w:val="ru-RU" w:eastAsia="ru-RU"/>
              </w:rPr>
              <w:t xml:space="preserve"> </w:t>
            </w:r>
            <w:r w:rsidRPr="006850DE">
              <w:rPr>
                <w:rFonts w:ascii="GHEA Grapalat" w:hAnsi="GHEA Grapalat"/>
                <w:sz w:val="16"/>
                <w:szCs w:val="16"/>
                <w:lang w:eastAsia="ru-RU"/>
              </w:rPr>
              <w:t>N</w:t>
            </w:r>
            <w:r w:rsidRPr="00FA1819">
              <w:rPr>
                <w:rFonts w:ascii="GHEA Grapalat" w:hAnsi="GHEA Grapalat"/>
                <w:sz w:val="16"/>
                <w:szCs w:val="16"/>
                <w:lang w:val="ru-RU" w:eastAsia="ru-RU"/>
              </w:rPr>
              <w:t xml:space="preserve"> 2-</w:t>
            </w:r>
            <w:r w:rsidRPr="006850DE">
              <w:rPr>
                <w:rFonts w:ascii="GHEA Grapalat" w:hAnsi="GHEA Grapalat"/>
                <w:sz w:val="16"/>
                <w:szCs w:val="16"/>
                <w:lang w:eastAsia="ru-RU"/>
              </w:rPr>
              <w:t>III</w:t>
            </w:r>
            <w:r w:rsidRPr="00FA1819">
              <w:rPr>
                <w:rFonts w:ascii="GHEA Grapalat" w:hAnsi="GHEA Grapalat"/>
                <w:sz w:val="16"/>
                <w:szCs w:val="16"/>
                <w:lang w:val="ru-RU" w:eastAsia="ru-RU"/>
              </w:rPr>
              <w:t xml:space="preserve">-4.9-01-2010 </w:t>
            </w:r>
            <w:r w:rsidRPr="006850DE">
              <w:rPr>
                <w:rFonts w:ascii="GHEA Grapalat" w:hAnsi="GHEA Grapalat" w:cs="Sylfaen"/>
                <w:sz w:val="16"/>
                <w:szCs w:val="16"/>
                <w:lang w:val="ru-RU" w:eastAsia="ru-RU"/>
              </w:rPr>
              <w:t>հիգիենիկ</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նորմատիվների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և</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Սննդամթերքի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անվտանգության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մասին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ՀՀ</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օրենքի</w:t>
            </w:r>
            <w:r w:rsidRPr="00FA1819">
              <w:rPr>
                <w:rFonts w:ascii="GHEA Grapalat" w:hAnsi="GHEA Grapalat"/>
                <w:sz w:val="16"/>
                <w:szCs w:val="16"/>
                <w:lang w:val="ru-RU" w:eastAsia="ru-RU"/>
              </w:rPr>
              <w:t xml:space="preserve"> 8-</w:t>
            </w:r>
            <w:r w:rsidRPr="006850DE">
              <w:rPr>
                <w:rFonts w:ascii="GHEA Grapalat" w:hAnsi="GHEA Grapalat" w:cs="Sylfaen"/>
                <w:sz w:val="16"/>
                <w:szCs w:val="16"/>
                <w:lang w:val="ru-RU" w:eastAsia="ru-RU"/>
              </w:rPr>
              <w:t>րդ</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հոդվածի։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Պիտանելիության</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մնացորդային</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ժամկետը</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ոչ</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պակաս</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քան</w:t>
            </w:r>
            <w:r w:rsidRPr="006850DE">
              <w:rPr>
                <w:rFonts w:ascii="GHEA Grapalat" w:hAnsi="GHEA Grapalat"/>
                <w:sz w:val="16"/>
                <w:szCs w:val="16"/>
                <w:lang w:val="ru-RU" w:eastAsia="ru-RU"/>
              </w:rPr>
              <w:t xml:space="preserve"> 90 %</w:t>
            </w:r>
            <w:r w:rsidRPr="006850DE">
              <w:rPr>
                <w:rFonts w:ascii="GHEA Grapalat" w:hAnsi="GHEA Grapalat"/>
                <w:sz w:val="16"/>
                <w:szCs w:val="16"/>
                <w:lang w:eastAsia="ru-RU"/>
              </w:rPr>
              <w:t>:</w:t>
            </w:r>
          </w:p>
        </w:tc>
      </w:tr>
      <w:tr w:rsidR="006850DE" w:rsidRPr="006850DE" w:rsidTr="00814300">
        <w:trPr>
          <w:trHeight w:val="893"/>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eastAsia="ru-RU"/>
              </w:rPr>
            </w:pPr>
            <w:r>
              <w:rPr>
                <w:rFonts w:ascii="GHEA Grapalat" w:hAnsi="GHEA Grapalat" w:cs="Calibri"/>
                <w:sz w:val="20"/>
                <w:szCs w:val="20"/>
                <w:lang w:val="ru-RU" w:eastAsia="ru-RU"/>
              </w:rPr>
              <w:t>պանիր</w:t>
            </w:r>
            <w:r w:rsidRPr="006850DE">
              <w:rPr>
                <w:rFonts w:ascii="GHEA Grapalat" w:hAnsi="GHEA Grapalat" w:cs="Calibri"/>
                <w:sz w:val="20"/>
                <w:szCs w:val="20"/>
                <w:lang w:eastAsia="ru-RU"/>
              </w:rPr>
              <w:t>/</w:t>
            </w:r>
            <w:r w:rsidRPr="006850DE">
              <w:rPr>
                <w:rFonts w:ascii="GHEA Grapalat" w:hAnsi="GHEA Grapalat" w:cs="Sylfaen"/>
                <w:sz w:val="20"/>
                <w:szCs w:val="20"/>
                <w:lang w:eastAsia="ru-RU"/>
              </w:rPr>
              <w:t>չանախ</w:t>
            </w:r>
            <w:r w:rsidRPr="006850DE">
              <w:rPr>
                <w:rFonts w:ascii="GHEA Grapalat" w:hAnsi="GHEA Grapalat" w:cs="Calibri"/>
                <w:sz w:val="20"/>
                <w:szCs w:val="20"/>
                <w:lang w:eastAsia="ru-RU"/>
              </w:rPr>
              <w:t>/</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6850DE" w:rsidP="006850DE">
            <w:pPr>
              <w:jc w:val="both"/>
              <w:rPr>
                <w:rFonts w:ascii="GHEA Grapalat" w:hAnsi="GHEA Grapalat" w:cs="Calibri"/>
                <w:sz w:val="16"/>
                <w:szCs w:val="16"/>
                <w:lang w:eastAsia="ru-RU"/>
              </w:rPr>
            </w:pPr>
            <w:r w:rsidRPr="006850DE">
              <w:rPr>
                <w:rFonts w:ascii="GHEA Grapalat" w:hAnsi="GHEA Grapalat" w:cs="Sylfaen"/>
                <w:sz w:val="16"/>
                <w:szCs w:val="16"/>
                <w:lang w:eastAsia="ru-RU"/>
              </w:rPr>
              <w:t>Պանիր</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պինդ</w:t>
            </w:r>
            <w:r w:rsidRPr="006850DE">
              <w:rPr>
                <w:rFonts w:ascii="GHEA Grapalat" w:hAnsi="GHEA Grapalat" w:cs="Calibri"/>
                <w:sz w:val="16"/>
                <w:szCs w:val="16"/>
                <w:lang w:eastAsia="ru-RU"/>
              </w:rPr>
              <w:t xml:space="preserve">, չանախ տեսակի, </w:t>
            </w:r>
            <w:r w:rsidRPr="006850DE">
              <w:rPr>
                <w:rFonts w:ascii="GHEA Grapalat" w:hAnsi="GHEA Grapalat" w:cs="Sylfaen"/>
                <w:sz w:val="16"/>
                <w:szCs w:val="16"/>
                <w:lang w:eastAsia="ru-RU"/>
              </w:rPr>
              <w:t>կովի</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կաթից</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աղաջրային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սպիտակից</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մինչև</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բաց</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դեղին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գույնի</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տարբեր</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մեծության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և</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ձևի</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աչքերով</w:t>
            </w:r>
            <w:r w:rsidRPr="006850DE">
              <w:rPr>
                <w:rFonts w:ascii="GHEA Grapalat" w:hAnsi="GHEA Grapalat" w:cs="Calibri"/>
                <w:sz w:val="16"/>
                <w:szCs w:val="16"/>
                <w:lang w:eastAsia="ru-RU"/>
              </w:rPr>
              <w:t xml:space="preserve">: 46% </w:t>
            </w:r>
            <w:r w:rsidRPr="006850DE">
              <w:rPr>
                <w:rFonts w:ascii="GHEA Grapalat" w:hAnsi="GHEA Grapalat" w:cs="Sylfaen"/>
                <w:sz w:val="16"/>
                <w:szCs w:val="16"/>
                <w:lang w:eastAsia="ru-RU"/>
              </w:rPr>
              <w:t>յուղայնությամբ</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պիտանելիության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ժամկետը</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ոչ</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պակաս</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քան</w:t>
            </w:r>
            <w:r w:rsidRPr="006850DE">
              <w:rPr>
                <w:rFonts w:ascii="GHEA Grapalat" w:hAnsi="GHEA Grapalat" w:cs="Calibri"/>
                <w:sz w:val="16"/>
                <w:szCs w:val="16"/>
                <w:lang w:eastAsia="ru-RU"/>
              </w:rPr>
              <w:t xml:space="preserve"> 90%:   </w:t>
            </w:r>
            <w:r w:rsidRPr="006850DE">
              <w:rPr>
                <w:rFonts w:ascii="GHEA Grapalat" w:hAnsi="GHEA Grapalat" w:cs="Sylfaen"/>
                <w:sz w:val="16"/>
                <w:szCs w:val="16"/>
                <w:lang w:eastAsia="ru-RU"/>
              </w:rPr>
              <w:t>անվտանգությունը</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և</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մակնիշումը՝</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ըստ</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ՀՀ</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Կառավարության</w:t>
            </w:r>
            <w:r w:rsidRPr="006850DE">
              <w:rPr>
                <w:rFonts w:ascii="GHEA Grapalat" w:hAnsi="GHEA Grapalat" w:cs="Calibri"/>
                <w:sz w:val="16"/>
                <w:szCs w:val="16"/>
                <w:lang w:eastAsia="ru-RU"/>
              </w:rPr>
              <w:t xml:space="preserve"> 2006</w:t>
            </w:r>
            <w:r w:rsidRPr="006850DE">
              <w:rPr>
                <w:rFonts w:ascii="GHEA Grapalat" w:hAnsi="GHEA Grapalat" w:cs="Sylfaen"/>
                <w:sz w:val="16"/>
                <w:szCs w:val="16"/>
                <w:lang w:eastAsia="ru-RU"/>
              </w:rPr>
              <w:t>թ</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դեկտեմբերի</w:t>
            </w:r>
            <w:r w:rsidRPr="006850DE">
              <w:rPr>
                <w:rFonts w:ascii="GHEA Grapalat" w:hAnsi="GHEA Grapalat" w:cs="Calibri"/>
                <w:sz w:val="16"/>
                <w:szCs w:val="16"/>
                <w:lang w:eastAsia="ru-RU"/>
              </w:rPr>
              <w:t xml:space="preserve"> 21-</w:t>
            </w:r>
            <w:r w:rsidRPr="006850DE">
              <w:rPr>
                <w:rFonts w:ascii="GHEA Grapalat" w:hAnsi="GHEA Grapalat" w:cs="Sylfaen"/>
                <w:sz w:val="16"/>
                <w:szCs w:val="16"/>
                <w:lang w:eastAsia="ru-RU"/>
              </w:rPr>
              <w:t>ի</w:t>
            </w:r>
            <w:r w:rsidRPr="006850DE">
              <w:rPr>
                <w:rFonts w:ascii="GHEA Grapalat" w:hAnsi="GHEA Grapalat" w:cs="Calibri"/>
                <w:sz w:val="16"/>
                <w:szCs w:val="16"/>
                <w:lang w:eastAsia="ru-RU"/>
              </w:rPr>
              <w:t xml:space="preserve"> N1925-</w:t>
            </w:r>
            <w:r w:rsidRPr="006850DE">
              <w:rPr>
                <w:rFonts w:ascii="GHEA Grapalat" w:hAnsi="GHEA Grapalat" w:cs="Sylfaen"/>
                <w:sz w:val="16"/>
                <w:szCs w:val="16"/>
                <w:lang w:eastAsia="ru-RU"/>
              </w:rPr>
              <w:t>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որոշմամբ</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հաստատված</w:t>
            </w:r>
            <w:r w:rsidRPr="006850DE">
              <w:rPr>
                <w:rFonts w:ascii="GHEA Grapalat" w:hAnsi="GHEA Grapalat" w:cs="Calibri"/>
                <w:sz w:val="16"/>
                <w:szCs w:val="16"/>
                <w:lang w:eastAsia="ru-RU"/>
              </w:rPr>
              <w:t xml:space="preserve"> &lt;&lt;</w:t>
            </w:r>
            <w:r w:rsidRPr="006850DE">
              <w:rPr>
                <w:rFonts w:ascii="GHEA Grapalat" w:hAnsi="GHEA Grapalat" w:cs="Sylfaen"/>
                <w:sz w:val="16"/>
                <w:szCs w:val="16"/>
                <w:lang w:eastAsia="ru-RU"/>
              </w:rPr>
              <w:t>Կաթին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կաթնամթերքին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և</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դրանց</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արտադրությանը</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ներկայացվող</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պահանջների</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և</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տեխնիկական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կանոնակարգի</w:t>
            </w:r>
            <w:r w:rsidR="00814300">
              <w:rPr>
                <w:rFonts w:ascii="GHEA Grapalat" w:hAnsi="GHEA Grapalat" w:cs="Calibri"/>
                <w:sz w:val="16"/>
                <w:szCs w:val="16"/>
                <w:lang w:eastAsia="ru-RU"/>
              </w:rPr>
              <w:t xml:space="preserve">&gt;&gt; </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val="ru-RU" w:eastAsia="ru-RU"/>
              </w:rPr>
              <w:t>Սննդամթերքի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անվտանգության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մասին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ՀՀ</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օրենքի</w:t>
            </w:r>
            <w:r w:rsidRPr="006850DE">
              <w:rPr>
                <w:rFonts w:ascii="GHEA Grapalat" w:hAnsi="GHEA Grapalat"/>
                <w:sz w:val="16"/>
                <w:szCs w:val="16"/>
                <w:lang w:eastAsia="ru-RU"/>
              </w:rPr>
              <w:t xml:space="preserve">  9-</w:t>
            </w:r>
            <w:r w:rsidRPr="006850DE">
              <w:rPr>
                <w:rFonts w:ascii="GHEA Grapalat" w:hAnsi="GHEA Grapalat" w:cs="Sylfaen"/>
                <w:sz w:val="16"/>
                <w:szCs w:val="16"/>
                <w:lang w:val="ru-RU" w:eastAsia="ru-RU"/>
              </w:rPr>
              <w:t>րդ</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հոդվածի</w:t>
            </w:r>
            <w:r w:rsidRPr="006850DE">
              <w:rPr>
                <w:rFonts w:ascii="GHEA Grapalat" w:hAnsi="GHEA Grapalat"/>
                <w:sz w:val="16"/>
                <w:szCs w:val="16"/>
                <w:lang w:eastAsia="ru-RU"/>
              </w:rPr>
              <w:t>:</w:t>
            </w:r>
            <w:r w:rsidRPr="006850DE">
              <w:rPr>
                <w:rFonts w:ascii="GHEA Grapalat" w:hAnsi="GHEA Grapalat" w:cs="Sylfaen"/>
                <w:sz w:val="16"/>
                <w:szCs w:val="16"/>
                <w:lang w:eastAsia="ru-RU"/>
              </w:rPr>
              <w:t>Տեղական</w:t>
            </w:r>
            <w:r w:rsidRPr="006850DE">
              <w:rPr>
                <w:rFonts w:ascii="GHEA Grapalat" w:hAnsi="GHEA Grapalat"/>
                <w:sz w:val="16"/>
                <w:szCs w:val="16"/>
                <w:lang w:eastAsia="ru-RU"/>
              </w:rPr>
              <w:t xml:space="preserve"> </w:t>
            </w:r>
            <w:r w:rsidRPr="006850DE">
              <w:rPr>
                <w:rFonts w:ascii="GHEA Grapalat" w:hAnsi="GHEA Grapalat" w:cs="Sylfaen"/>
                <w:sz w:val="16"/>
                <w:szCs w:val="16"/>
                <w:lang w:eastAsia="ru-RU"/>
              </w:rPr>
              <w:t>արտադրության</w:t>
            </w:r>
          </w:p>
        </w:tc>
      </w:tr>
      <w:tr w:rsidR="006850DE" w:rsidRPr="006850DE" w:rsidTr="00814300">
        <w:trPr>
          <w:trHeight w:val="687"/>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eastAsia="ru-RU"/>
              </w:rPr>
            </w:pPr>
            <w:r w:rsidRPr="006850DE">
              <w:rPr>
                <w:rFonts w:ascii="GHEA Grapalat" w:hAnsi="GHEA Grapalat" w:cs="Sylfaen"/>
                <w:sz w:val="20"/>
                <w:szCs w:val="20"/>
                <w:lang w:eastAsia="ru-RU"/>
              </w:rPr>
              <w:t>Թխվածքաբլիթ</w:t>
            </w:r>
            <w:r w:rsidRPr="006850DE">
              <w:rPr>
                <w:rFonts w:ascii="GHEA Grapalat" w:hAnsi="GHEA Grapalat" w:cs="Calibri"/>
                <w:sz w:val="20"/>
                <w:szCs w:val="20"/>
                <w:lang w:eastAsia="ru-RU"/>
              </w:rPr>
              <w:t>/</w:t>
            </w:r>
            <w:r w:rsidRPr="006850DE">
              <w:rPr>
                <w:rFonts w:ascii="GHEA Grapalat" w:hAnsi="GHEA Grapalat" w:cs="Sylfaen"/>
                <w:sz w:val="20"/>
                <w:szCs w:val="20"/>
                <w:lang w:eastAsia="ru-RU"/>
              </w:rPr>
              <w:t>պրյանիկ</w:t>
            </w:r>
            <w:r w:rsidRPr="006850DE">
              <w:rPr>
                <w:rFonts w:ascii="GHEA Grapalat" w:hAnsi="GHEA Grapalat" w:cs="Calibri"/>
                <w:sz w:val="20"/>
                <w:szCs w:val="20"/>
                <w:lang w:eastAsia="ru-RU"/>
              </w:rPr>
              <w:t>/</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6850DE" w:rsidP="006850DE">
            <w:pPr>
              <w:jc w:val="both"/>
              <w:rPr>
                <w:rFonts w:ascii="GHEA Grapalat" w:hAnsi="GHEA Grapalat" w:cs="Calibri"/>
                <w:sz w:val="16"/>
                <w:szCs w:val="16"/>
                <w:lang w:eastAsia="ru-RU"/>
              </w:rPr>
            </w:pPr>
            <w:r w:rsidRPr="006850DE">
              <w:rPr>
                <w:rFonts w:ascii="GHEA Grapalat" w:hAnsi="GHEA Grapalat" w:cs="Sylfaen"/>
                <w:sz w:val="16"/>
                <w:szCs w:val="16"/>
                <w:lang w:eastAsia="ru-RU"/>
              </w:rPr>
              <w:t>Թխվածքաբլիթ</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կաթնահունց</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շաքարահունց</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և</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երկարատև</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պատրաստված</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խոնավությունը</w:t>
            </w:r>
            <w:r w:rsidRPr="006850DE">
              <w:rPr>
                <w:rFonts w:ascii="GHEA Grapalat" w:hAnsi="GHEA Grapalat" w:cs="Calibri"/>
                <w:sz w:val="16"/>
                <w:szCs w:val="16"/>
                <w:lang w:eastAsia="ru-RU"/>
              </w:rPr>
              <w:t xml:space="preserve"> 3-10% </w:t>
            </w:r>
            <w:r w:rsidRPr="006850DE">
              <w:rPr>
                <w:rFonts w:ascii="GHEA Grapalat" w:hAnsi="GHEA Grapalat" w:cs="Sylfaen"/>
                <w:sz w:val="16"/>
                <w:szCs w:val="16"/>
                <w:lang w:eastAsia="ru-RU"/>
              </w:rPr>
              <w:t>շաքարի</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զանգվածային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մասը</w:t>
            </w:r>
            <w:r w:rsidRPr="006850DE">
              <w:rPr>
                <w:rFonts w:ascii="GHEA Grapalat" w:hAnsi="GHEA Grapalat" w:cs="Calibri"/>
                <w:sz w:val="16"/>
                <w:szCs w:val="16"/>
                <w:lang w:eastAsia="ru-RU"/>
              </w:rPr>
              <w:t xml:space="preserve"> 20-27%, </w:t>
            </w:r>
            <w:r w:rsidRPr="006850DE">
              <w:rPr>
                <w:rFonts w:ascii="GHEA Grapalat" w:hAnsi="GHEA Grapalat" w:cs="Sylfaen"/>
                <w:sz w:val="16"/>
                <w:szCs w:val="16"/>
                <w:lang w:eastAsia="ru-RU"/>
              </w:rPr>
              <w:t>յուղայնությունը</w:t>
            </w:r>
            <w:r w:rsidRPr="006850DE">
              <w:rPr>
                <w:rFonts w:ascii="GHEA Grapalat" w:hAnsi="GHEA Grapalat" w:cs="Calibri"/>
                <w:sz w:val="16"/>
                <w:szCs w:val="16"/>
                <w:lang w:eastAsia="ru-RU"/>
              </w:rPr>
              <w:t>3-30%</w:t>
            </w:r>
            <w:r w:rsidRPr="006850DE">
              <w:rPr>
                <w:rFonts w:ascii="GHEA Grapalat" w:hAnsi="GHEA Grapalat" w:cs="Sylfaen"/>
                <w:sz w:val="16"/>
                <w:szCs w:val="16"/>
                <w:lang w:eastAsia="ru-RU"/>
              </w:rPr>
              <w:t>՝</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պատված</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քաղցրի</w:t>
            </w:r>
            <w:r w:rsidRPr="006850DE">
              <w:rPr>
                <w:rFonts w:ascii="GHEA Grapalat" w:hAnsi="GHEA Grapalat" w:cs="Calibri"/>
                <w:sz w:val="16"/>
                <w:szCs w:val="16"/>
                <w:lang w:eastAsia="ru-RU"/>
              </w:rPr>
              <w:t xml:space="preserve"> 1-2</w:t>
            </w:r>
            <w:r w:rsidRPr="006850DE">
              <w:rPr>
                <w:rFonts w:ascii="GHEA Grapalat" w:hAnsi="GHEA Grapalat" w:cs="Sylfaen"/>
                <w:sz w:val="16"/>
                <w:szCs w:val="16"/>
                <w:lang w:eastAsia="ru-RU"/>
              </w:rPr>
              <w:t>մմ</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հաստություն</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ունեցող</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eastAsia="ru-RU"/>
              </w:rPr>
              <w:t>շերտով</w:t>
            </w:r>
            <w:r w:rsidRPr="006850DE">
              <w:rPr>
                <w:rFonts w:ascii="GHEA Grapalat" w:hAnsi="GHEA Grapalat" w:cs="Calibri"/>
                <w:sz w:val="16"/>
                <w:szCs w:val="16"/>
                <w:lang w:eastAsia="ru-RU"/>
              </w:rPr>
              <w:t xml:space="preserve">: </w:t>
            </w:r>
            <w:r w:rsidRPr="006850DE">
              <w:rPr>
                <w:rFonts w:ascii="GHEA Grapalat" w:hAnsi="GHEA Grapalat" w:cs="Sylfaen"/>
                <w:sz w:val="16"/>
                <w:szCs w:val="16"/>
                <w:lang w:val="ru-RU" w:eastAsia="ru-RU"/>
              </w:rPr>
              <w:t>Անվտանգությունը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ըստ</w:t>
            </w:r>
            <w:r w:rsidRPr="006850DE">
              <w:rPr>
                <w:rFonts w:ascii="GHEA Grapalat" w:hAnsi="GHEA Grapalat"/>
                <w:sz w:val="16"/>
                <w:szCs w:val="16"/>
                <w:lang w:eastAsia="ru-RU"/>
              </w:rPr>
              <w:t xml:space="preserve"> N 2-III-4.9-01-2010  </w:t>
            </w:r>
            <w:r w:rsidRPr="006850DE">
              <w:rPr>
                <w:rFonts w:ascii="GHEA Grapalat" w:hAnsi="GHEA Grapalat" w:cs="Sylfaen"/>
                <w:sz w:val="16"/>
                <w:szCs w:val="16"/>
                <w:lang w:val="ru-RU" w:eastAsia="ru-RU"/>
              </w:rPr>
              <w:t>հիգիենիկ</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նորմատիվների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Սննդամթերքի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անվտանգության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մասին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ՀՀ</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օրենքի</w:t>
            </w:r>
            <w:r w:rsidRPr="006850DE">
              <w:rPr>
                <w:rFonts w:ascii="GHEA Grapalat" w:hAnsi="GHEA Grapalat"/>
                <w:sz w:val="16"/>
                <w:szCs w:val="16"/>
                <w:lang w:eastAsia="ru-RU"/>
              </w:rPr>
              <w:t xml:space="preserve">  9-</w:t>
            </w:r>
            <w:r w:rsidRPr="006850DE">
              <w:rPr>
                <w:rFonts w:ascii="GHEA Grapalat" w:hAnsi="GHEA Grapalat" w:cs="Sylfaen"/>
                <w:sz w:val="16"/>
                <w:szCs w:val="16"/>
                <w:lang w:val="ru-RU" w:eastAsia="ru-RU"/>
              </w:rPr>
              <w:t>րդ</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հոդվածի</w:t>
            </w:r>
            <w:r w:rsidRPr="006850DE">
              <w:rPr>
                <w:rFonts w:ascii="GHEA Grapalat" w:hAnsi="GHEA Grapalat"/>
                <w:sz w:val="16"/>
                <w:szCs w:val="16"/>
                <w:lang w:eastAsia="ru-RU"/>
              </w:rPr>
              <w:t>:</w:t>
            </w:r>
            <w:r w:rsidRPr="006850DE">
              <w:rPr>
                <w:rFonts w:ascii="GHEA Grapalat" w:hAnsi="GHEA Grapalat" w:cs="Sylfaen"/>
                <w:sz w:val="16"/>
                <w:szCs w:val="16"/>
                <w:lang w:eastAsia="ru-RU"/>
              </w:rPr>
              <w:t>Տեղական</w:t>
            </w:r>
            <w:r w:rsidRPr="006850DE">
              <w:rPr>
                <w:rFonts w:ascii="GHEA Grapalat" w:hAnsi="GHEA Grapalat"/>
                <w:sz w:val="16"/>
                <w:szCs w:val="16"/>
                <w:lang w:eastAsia="ru-RU"/>
              </w:rPr>
              <w:t xml:space="preserve"> </w:t>
            </w:r>
            <w:r w:rsidRPr="006850DE">
              <w:rPr>
                <w:rFonts w:ascii="GHEA Grapalat" w:hAnsi="GHEA Grapalat" w:cs="Sylfaen"/>
                <w:sz w:val="16"/>
                <w:szCs w:val="16"/>
                <w:lang w:eastAsia="ru-RU"/>
              </w:rPr>
              <w:t>արտադրության</w:t>
            </w:r>
            <w:r w:rsidRPr="006850DE">
              <w:rPr>
                <w:rFonts w:ascii="GHEA Grapalat" w:hAnsi="GHEA Grapalat"/>
                <w:sz w:val="16"/>
                <w:szCs w:val="16"/>
                <w:lang w:eastAsia="ru-RU"/>
              </w:rPr>
              <w:t>:</w:t>
            </w:r>
          </w:p>
        </w:tc>
      </w:tr>
      <w:tr w:rsidR="006850DE" w:rsidRPr="006850DE" w:rsidTr="00814300">
        <w:trPr>
          <w:trHeight w:val="686"/>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eastAsia="ru-RU"/>
              </w:rPr>
            </w:pPr>
            <w:r w:rsidRPr="006850DE">
              <w:rPr>
                <w:rFonts w:ascii="GHEA Grapalat" w:hAnsi="GHEA Grapalat" w:cs="Calibri"/>
                <w:sz w:val="20"/>
                <w:szCs w:val="20"/>
                <w:lang w:eastAsia="ru-RU"/>
              </w:rPr>
              <w:t>Խաչապուրի</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6850DE" w:rsidP="006850DE">
            <w:pPr>
              <w:jc w:val="both"/>
              <w:rPr>
                <w:rFonts w:ascii="GHEA Grapalat" w:hAnsi="GHEA Grapalat" w:cs="Calibri"/>
                <w:sz w:val="16"/>
                <w:szCs w:val="16"/>
                <w:lang w:eastAsia="ru-RU"/>
              </w:rPr>
            </w:pPr>
            <w:r w:rsidRPr="006850DE">
              <w:rPr>
                <w:rFonts w:ascii="GHEA Grapalat" w:hAnsi="GHEA Grapalat" w:cs="Sylfaen"/>
                <w:color w:val="000000"/>
                <w:sz w:val="18"/>
                <w:szCs w:val="20"/>
              </w:rPr>
              <w:t>Թարմ</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կաթնահունց։</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Քաշը՝</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առնվազն</w:t>
            </w:r>
            <w:r w:rsidRPr="006850DE">
              <w:rPr>
                <w:rFonts w:ascii="GHEA Grapalat" w:hAnsi="GHEA Grapalat"/>
                <w:color w:val="000000"/>
                <w:sz w:val="18"/>
                <w:szCs w:val="20"/>
              </w:rPr>
              <w:t xml:space="preserve"> 100</w:t>
            </w:r>
            <w:r w:rsidRPr="006850DE">
              <w:rPr>
                <w:rFonts w:ascii="GHEA Grapalat" w:hAnsi="GHEA Grapalat" w:cs="Sylfaen"/>
                <w:color w:val="000000"/>
                <w:sz w:val="18"/>
                <w:szCs w:val="20"/>
              </w:rPr>
              <w:t>գ</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որից՝</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առնվազն</w:t>
            </w:r>
            <w:r w:rsidRPr="006850DE">
              <w:rPr>
                <w:rFonts w:ascii="GHEA Grapalat" w:hAnsi="GHEA Grapalat"/>
                <w:color w:val="000000"/>
                <w:sz w:val="18"/>
                <w:szCs w:val="20"/>
              </w:rPr>
              <w:t xml:space="preserve"> 25</w:t>
            </w:r>
            <w:r w:rsidRPr="006850DE">
              <w:rPr>
                <w:rFonts w:ascii="GHEA Grapalat" w:hAnsi="GHEA Grapalat" w:cs="Sylfaen"/>
                <w:color w:val="000000"/>
                <w:sz w:val="18"/>
                <w:szCs w:val="20"/>
              </w:rPr>
              <w:t>գ</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պանիր։</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Անվտանգությունը՝</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ըստ</w:t>
            </w:r>
            <w:r w:rsidRPr="006850DE">
              <w:rPr>
                <w:rFonts w:ascii="GHEA Grapalat" w:hAnsi="GHEA Grapalat"/>
                <w:color w:val="000000"/>
                <w:sz w:val="18"/>
                <w:szCs w:val="20"/>
              </w:rPr>
              <w:t xml:space="preserve"> N2-III-4.1-05-2003, N 2-III-4.9-01-2003 </w:t>
            </w:r>
            <w:r w:rsidRPr="006850DE">
              <w:rPr>
                <w:rFonts w:ascii="GHEA Grapalat" w:hAnsi="GHEA Grapalat" w:cs="Sylfaen"/>
                <w:color w:val="000000"/>
                <w:sz w:val="18"/>
                <w:szCs w:val="20"/>
              </w:rPr>
              <w:t>սանիտարական</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կանոնների</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և</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հիգիենիկ</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նորմերի</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ՀՀ</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կառավարության</w:t>
            </w:r>
            <w:r w:rsidRPr="006850DE">
              <w:rPr>
                <w:rFonts w:ascii="GHEA Grapalat" w:hAnsi="GHEA Grapalat"/>
                <w:color w:val="000000"/>
                <w:sz w:val="18"/>
                <w:szCs w:val="20"/>
              </w:rPr>
              <w:t xml:space="preserve"> 2006 </w:t>
            </w:r>
            <w:r w:rsidRPr="006850DE">
              <w:rPr>
                <w:rFonts w:ascii="GHEA Grapalat" w:hAnsi="GHEA Grapalat" w:cs="Sylfaen"/>
                <w:color w:val="000000"/>
                <w:sz w:val="18"/>
                <w:szCs w:val="20"/>
              </w:rPr>
              <w:t>թվականի</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դեկտեմբերի</w:t>
            </w:r>
            <w:r w:rsidRPr="006850DE">
              <w:rPr>
                <w:rFonts w:ascii="GHEA Grapalat" w:hAnsi="GHEA Grapalat"/>
                <w:color w:val="000000"/>
                <w:sz w:val="18"/>
                <w:szCs w:val="20"/>
              </w:rPr>
              <w:t xml:space="preserve"> 14-</w:t>
            </w:r>
            <w:r w:rsidRPr="006850DE">
              <w:rPr>
                <w:rFonts w:ascii="GHEA Grapalat" w:hAnsi="GHEA Grapalat" w:cs="Sylfaen"/>
                <w:color w:val="000000"/>
                <w:sz w:val="18"/>
                <w:szCs w:val="20"/>
              </w:rPr>
              <w:t>ի</w:t>
            </w:r>
            <w:r w:rsidRPr="006850DE">
              <w:rPr>
                <w:rFonts w:ascii="GHEA Grapalat" w:hAnsi="GHEA Grapalat"/>
                <w:color w:val="000000"/>
                <w:sz w:val="18"/>
                <w:szCs w:val="20"/>
              </w:rPr>
              <w:t xml:space="preserve"> N1904-</w:t>
            </w:r>
            <w:r w:rsidRPr="006850DE">
              <w:rPr>
                <w:rFonts w:ascii="GHEA Grapalat" w:hAnsi="GHEA Grapalat" w:cs="Sylfaen"/>
                <w:color w:val="000000"/>
                <w:sz w:val="18"/>
                <w:szCs w:val="20"/>
              </w:rPr>
              <w:t>Ն</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որոշման</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և</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Սննդամթերքի</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անվտանգության</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մասին</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օրենքի</w:t>
            </w:r>
            <w:r w:rsidRPr="006850DE">
              <w:rPr>
                <w:rFonts w:ascii="GHEA Grapalat" w:hAnsi="GHEA Grapalat"/>
                <w:color w:val="000000"/>
                <w:sz w:val="18"/>
                <w:szCs w:val="20"/>
              </w:rPr>
              <w:t>» 8-</w:t>
            </w:r>
            <w:r w:rsidRPr="006850DE">
              <w:rPr>
                <w:rFonts w:ascii="GHEA Grapalat" w:hAnsi="GHEA Grapalat" w:cs="Sylfaen"/>
                <w:color w:val="000000"/>
                <w:sz w:val="18"/>
                <w:szCs w:val="20"/>
              </w:rPr>
              <w:t>րդ</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հոդվածի։</w:t>
            </w:r>
            <w:r w:rsidRPr="006850DE">
              <w:rPr>
                <w:rFonts w:ascii="GHEA Grapalat" w:hAnsi="GHEA Grapalat"/>
                <w:color w:val="000000"/>
                <w:sz w:val="18"/>
                <w:szCs w:val="20"/>
              </w:rPr>
              <w:t xml:space="preserve"> </w:t>
            </w:r>
            <w:r w:rsidRPr="006850DE">
              <w:rPr>
                <w:rFonts w:ascii="GHEA Grapalat" w:hAnsi="GHEA Grapalat" w:cs="Sylfaen"/>
                <w:color w:val="000000"/>
                <w:sz w:val="18"/>
                <w:szCs w:val="20"/>
              </w:rPr>
              <w:t>Պիտանելիության</w:t>
            </w:r>
            <w:r w:rsidRPr="006850DE">
              <w:rPr>
                <w:rFonts w:ascii="GHEA Grapalat" w:hAnsi="GHEA Grapalat" w:cs="Arial"/>
                <w:color w:val="000000"/>
                <w:sz w:val="18"/>
                <w:szCs w:val="20"/>
              </w:rPr>
              <w:t xml:space="preserve"> </w:t>
            </w:r>
            <w:r w:rsidRPr="006850DE">
              <w:rPr>
                <w:rFonts w:ascii="GHEA Grapalat" w:hAnsi="GHEA Grapalat" w:cs="Sylfaen"/>
                <w:color w:val="000000"/>
                <w:sz w:val="18"/>
                <w:szCs w:val="20"/>
              </w:rPr>
              <w:t>մնացորդային</w:t>
            </w:r>
            <w:r w:rsidRPr="006850DE">
              <w:rPr>
                <w:rFonts w:ascii="GHEA Grapalat" w:hAnsi="GHEA Grapalat" w:cs="Arial"/>
                <w:color w:val="000000"/>
                <w:sz w:val="18"/>
                <w:szCs w:val="20"/>
              </w:rPr>
              <w:t xml:space="preserve"> </w:t>
            </w:r>
            <w:r w:rsidRPr="006850DE">
              <w:rPr>
                <w:rFonts w:ascii="GHEA Grapalat" w:hAnsi="GHEA Grapalat" w:cs="Sylfaen"/>
                <w:color w:val="000000"/>
                <w:sz w:val="18"/>
                <w:szCs w:val="20"/>
              </w:rPr>
              <w:t>ժամկետը</w:t>
            </w:r>
            <w:r w:rsidRPr="006850DE">
              <w:rPr>
                <w:rFonts w:ascii="GHEA Grapalat" w:hAnsi="GHEA Grapalat" w:cs="Arial"/>
                <w:color w:val="000000"/>
                <w:sz w:val="18"/>
                <w:szCs w:val="20"/>
              </w:rPr>
              <w:t xml:space="preserve"> </w:t>
            </w:r>
            <w:r w:rsidRPr="006850DE">
              <w:rPr>
                <w:rFonts w:ascii="GHEA Grapalat" w:hAnsi="GHEA Grapalat" w:cs="Sylfaen"/>
                <w:color w:val="000000"/>
                <w:sz w:val="18"/>
                <w:szCs w:val="20"/>
              </w:rPr>
              <w:t>ոչ</w:t>
            </w:r>
            <w:r w:rsidRPr="006850DE">
              <w:rPr>
                <w:rFonts w:ascii="GHEA Grapalat" w:hAnsi="GHEA Grapalat" w:cs="Arial"/>
                <w:color w:val="000000"/>
                <w:sz w:val="18"/>
                <w:szCs w:val="20"/>
              </w:rPr>
              <w:t xml:space="preserve"> </w:t>
            </w:r>
            <w:r w:rsidRPr="006850DE">
              <w:rPr>
                <w:rFonts w:ascii="GHEA Grapalat" w:hAnsi="GHEA Grapalat" w:cs="Sylfaen"/>
                <w:color w:val="000000"/>
                <w:sz w:val="18"/>
                <w:szCs w:val="20"/>
              </w:rPr>
              <w:t>պակաս</w:t>
            </w:r>
            <w:r w:rsidRPr="006850DE">
              <w:rPr>
                <w:rFonts w:ascii="GHEA Grapalat" w:hAnsi="GHEA Grapalat" w:cs="Arial"/>
                <w:color w:val="000000"/>
                <w:sz w:val="18"/>
                <w:szCs w:val="20"/>
              </w:rPr>
              <w:t xml:space="preserve"> </w:t>
            </w:r>
            <w:r w:rsidRPr="006850DE">
              <w:rPr>
                <w:rFonts w:ascii="GHEA Grapalat" w:hAnsi="GHEA Grapalat" w:cs="Sylfaen"/>
                <w:color w:val="000000"/>
                <w:sz w:val="18"/>
                <w:szCs w:val="20"/>
              </w:rPr>
              <w:t>քան</w:t>
            </w:r>
            <w:r w:rsidRPr="006850DE">
              <w:rPr>
                <w:rFonts w:ascii="GHEA Grapalat" w:hAnsi="GHEA Grapalat" w:cs="Arial"/>
                <w:color w:val="000000"/>
                <w:sz w:val="18"/>
                <w:szCs w:val="20"/>
              </w:rPr>
              <w:t xml:space="preserve"> 90%</w:t>
            </w:r>
            <w:r w:rsidRPr="006850DE">
              <w:rPr>
                <w:rFonts w:ascii="GHEA Grapalat" w:hAnsi="GHEA Grapalat"/>
                <w:color w:val="000000"/>
                <w:sz w:val="18"/>
                <w:szCs w:val="20"/>
              </w:rPr>
              <w:t>:</w:t>
            </w:r>
          </w:p>
        </w:tc>
      </w:tr>
      <w:tr w:rsidR="006850DE" w:rsidRPr="00B16973" w:rsidTr="00814300">
        <w:trPr>
          <w:trHeight w:val="39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val="ru-RU" w:eastAsia="ru-RU"/>
              </w:rPr>
            </w:pPr>
            <w:r w:rsidRPr="006850DE">
              <w:rPr>
                <w:rFonts w:ascii="GHEA Grapalat" w:hAnsi="GHEA Grapalat" w:cs="Calibri"/>
                <w:sz w:val="20"/>
                <w:szCs w:val="20"/>
                <w:lang w:val="ru-RU" w:eastAsia="ru-RU"/>
              </w:rPr>
              <w:t xml:space="preserve">Բուլկի </w:t>
            </w:r>
          </w:p>
        </w:tc>
        <w:tc>
          <w:tcPr>
            <w:tcW w:w="12506" w:type="dxa"/>
            <w:tcBorders>
              <w:top w:val="single" w:sz="4" w:space="0" w:color="auto"/>
              <w:left w:val="nil"/>
              <w:bottom w:val="single" w:sz="4" w:space="0" w:color="auto"/>
              <w:right w:val="single" w:sz="4" w:space="0" w:color="000000"/>
            </w:tcBorders>
            <w:shd w:val="clear" w:color="auto" w:fill="auto"/>
          </w:tcPr>
          <w:p w:rsidR="006850DE" w:rsidRPr="00FA1819" w:rsidRDefault="006850DE" w:rsidP="006850DE">
            <w:pPr>
              <w:jc w:val="both"/>
              <w:rPr>
                <w:rFonts w:ascii="GHEA Grapalat" w:hAnsi="GHEA Grapalat"/>
                <w:sz w:val="16"/>
                <w:szCs w:val="16"/>
                <w:lang w:val="ru-RU" w:eastAsia="ru-RU"/>
              </w:rPr>
            </w:pPr>
            <w:r w:rsidRPr="006850DE">
              <w:rPr>
                <w:rFonts w:ascii="GHEA Grapalat" w:hAnsi="GHEA Grapalat" w:cs="Sylfaen"/>
                <w:sz w:val="16"/>
                <w:szCs w:val="16"/>
                <w:lang w:val="ru-RU" w:eastAsia="ru-RU"/>
              </w:rPr>
              <w:t>Պատրաստված</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բարձր</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տեսակի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ալյուրից</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թարմ</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և</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փափուկ</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թողարկված</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կշռով</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և</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հատով</w:t>
            </w:r>
            <w:r w:rsidRPr="00FA1819">
              <w:rPr>
                <w:rFonts w:ascii="GHEA Grapalat" w:hAnsi="GHEA Grapalat"/>
                <w:sz w:val="16"/>
                <w:szCs w:val="16"/>
                <w:lang w:val="ru-RU" w:eastAsia="ru-RU"/>
              </w:rPr>
              <w:t>,</w:t>
            </w:r>
            <w:r w:rsidRPr="006850DE">
              <w:rPr>
                <w:rFonts w:ascii="GHEA Grapalat" w:hAnsi="GHEA Grapalat" w:cs="Sylfaen"/>
                <w:sz w:val="16"/>
                <w:szCs w:val="16"/>
                <w:lang w:val="ru-RU" w:eastAsia="ru-RU"/>
              </w:rPr>
              <w:t>փաթեթավորված</w:t>
            </w:r>
            <w:r w:rsidRPr="00FA1819">
              <w:rPr>
                <w:rFonts w:ascii="GHEA Grapalat" w:hAnsi="GHEA Grapalat"/>
                <w:sz w:val="16"/>
                <w:szCs w:val="16"/>
                <w:lang w:val="ru-RU" w:eastAsia="ru-RU"/>
              </w:rPr>
              <w:t>, 80</w:t>
            </w:r>
            <w:r w:rsidRPr="006850DE">
              <w:rPr>
                <w:rFonts w:ascii="GHEA Grapalat" w:hAnsi="GHEA Grapalat" w:cs="Sylfaen"/>
                <w:sz w:val="16"/>
                <w:szCs w:val="16"/>
                <w:lang w:val="ru-RU" w:eastAsia="ru-RU"/>
              </w:rPr>
              <w:t>գր</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ՀՍՏ</w:t>
            </w:r>
            <w:r w:rsidRPr="00FA1819">
              <w:rPr>
                <w:rFonts w:ascii="GHEA Grapalat" w:hAnsi="GHEA Grapalat"/>
                <w:sz w:val="16"/>
                <w:szCs w:val="16"/>
                <w:lang w:val="ru-RU" w:eastAsia="ru-RU"/>
              </w:rPr>
              <w:t xml:space="preserve"> 44-2007</w:t>
            </w:r>
            <w:r w:rsidRPr="006850DE">
              <w:rPr>
                <w:rFonts w:ascii="GHEA Grapalat" w:hAnsi="GHEA Grapalat" w:cs="Tahoma"/>
                <w:sz w:val="16"/>
                <w:szCs w:val="16"/>
                <w:lang w:val="ru-RU" w:eastAsia="ru-RU"/>
              </w:rPr>
              <w:t>։</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Անվտանգությունը</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ըստ</w:t>
            </w:r>
            <w:r w:rsidRPr="00FA1819">
              <w:rPr>
                <w:rFonts w:ascii="GHEA Grapalat" w:hAnsi="GHEA Grapalat"/>
                <w:sz w:val="16"/>
                <w:szCs w:val="16"/>
                <w:lang w:val="ru-RU" w:eastAsia="ru-RU"/>
              </w:rPr>
              <w:t xml:space="preserve"> </w:t>
            </w:r>
            <w:r w:rsidRPr="006850DE">
              <w:rPr>
                <w:rFonts w:ascii="GHEA Grapalat" w:hAnsi="GHEA Grapalat"/>
                <w:sz w:val="16"/>
                <w:szCs w:val="16"/>
                <w:lang w:eastAsia="ru-RU"/>
              </w:rPr>
              <w:t>N</w:t>
            </w:r>
            <w:r w:rsidRPr="00FA1819">
              <w:rPr>
                <w:rFonts w:ascii="GHEA Grapalat" w:hAnsi="GHEA Grapalat"/>
                <w:sz w:val="16"/>
                <w:szCs w:val="16"/>
                <w:lang w:val="ru-RU" w:eastAsia="ru-RU"/>
              </w:rPr>
              <w:t xml:space="preserve"> 2-</w:t>
            </w:r>
            <w:r w:rsidRPr="006850DE">
              <w:rPr>
                <w:rFonts w:ascii="GHEA Grapalat" w:hAnsi="GHEA Grapalat"/>
                <w:sz w:val="16"/>
                <w:szCs w:val="16"/>
                <w:lang w:eastAsia="ru-RU"/>
              </w:rPr>
              <w:t>III</w:t>
            </w:r>
            <w:r w:rsidRPr="00FA1819">
              <w:rPr>
                <w:rFonts w:ascii="GHEA Grapalat" w:hAnsi="GHEA Grapalat"/>
                <w:sz w:val="16"/>
                <w:szCs w:val="16"/>
                <w:lang w:val="ru-RU" w:eastAsia="ru-RU"/>
              </w:rPr>
              <w:t xml:space="preserve">-4.9-01-2010 </w:t>
            </w:r>
            <w:r w:rsidRPr="006850DE">
              <w:rPr>
                <w:rFonts w:ascii="GHEA Grapalat" w:hAnsi="GHEA Grapalat" w:cs="Sylfaen"/>
                <w:sz w:val="16"/>
                <w:szCs w:val="16"/>
                <w:lang w:val="ru-RU" w:eastAsia="ru-RU"/>
              </w:rPr>
              <w:t>հիգիենիկ</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նորմատիվների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և</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Սննդամթերքի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անվտանգության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մասին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ՀՀ</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օրենքի</w:t>
            </w:r>
            <w:r w:rsidRPr="00FA1819">
              <w:rPr>
                <w:rFonts w:ascii="GHEA Grapalat" w:hAnsi="GHEA Grapalat"/>
                <w:sz w:val="16"/>
                <w:szCs w:val="16"/>
                <w:lang w:val="ru-RU" w:eastAsia="ru-RU"/>
              </w:rPr>
              <w:t xml:space="preserve">  9-</w:t>
            </w:r>
            <w:r w:rsidRPr="006850DE">
              <w:rPr>
                <w:rFonts w:ascii="GHEA Grapalat" w:hAnsi="GHEA Grapalat" w:cs="Sylfaen"/>
                <w:sz w:val="16"/>
                <w:szCs w:val="16"/>
                <w:lang w:val="ru-RU" w:eastAsia="ru-RU"/>
              </w:rPr>
              <w:t>րդ</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հոդվածի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Տեղական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արտադրության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նշված</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լինի</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արտադրության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և</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պիտանելիության</w:t>
            </w:r>
            <w:r w:rsidRPr="00FA1819">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ժամկետը</w:t>
            </w:r>
            <w:r w:rsidRPr="00FA1819">
              <w:rPr>
                <w:rFonts w:ascii="GHEA Grapalat" w:hAnsi="GHEA Grapalat"/>
                <w:sz w:val="16"/>
                <w:szCs w:val="16"/>
                <w:lang w:val="ru-RU" w:eastAsia="ru-RU"/>
              </w:rPr>
              <w:t>:</w:t>
            </w:r>
          </w:p>
        </w:tc>
      </w:tr>
      <w:tr w:rsidR="006850DE" w:rsidRPr="006850DE" w:rsidTr="00814300">
        <w:trPr>
          <w:trHeight w:val="444"/>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eastAsia="ru-RU"/>
              </w:rPr>
            </w:pPr>
            <w:r w:rsidRPr="006850DE">
              <w:rPr>
                <w:rFonts w:ascii="GHEA Grapalat" w:hAnsi="GHEA Grapalat" w:cs="Sylfaen"/>
                <w:sz w:val="20"/>
                <w:szCs w:val="20"/>
                <w:lang w:eastAsia="ru-RU"/>
              </w:rPr>
              <w:t>Մանդարին</w:t>
            </w:r>
          </w:p>
        </w:tc>
        <w:tc>
          <w:tcPr>
            <w:tcW w:w="12506" w:type="dxa"/>
            <w:tcBorders>
              <w:top w:val="single" w:sz="4" w:space="0" w:color="auto"/>
              <w:left w:val="nil"/>
              <w:bottom w:val="single" w:sz="4" w:space="0" w:color="auto"/>
              <w:right w:val="single" w:sz="4" w:space="0" w:color="000000"/>
            </w:tcBorders>
            <w:shd w:val="clear" w:color="auto" w:fill="auto"/>
          </w:tcPr>
          <w:p w:rsidR="006850DE" w:rsidRPr="006850DE" w:rsidRDefault="006850DE" w:rsidP="006850DE">
            <w:pPr>
              <w:jc w:val="both"/>
              <w:rPr>
                <w:rFonts w:ascii="GHEA Grapalat" w:hAnsi="GHEA Grapalat"/>
                <w:sz w:val="16"/>
                <w:szCs w:val="16"/>
                <w:lang w:eastAsia="ru-RU"/>
              </w:rPr>
            </w:pPr>
            <w:r w:rsidRPr="006850DE">
              <w:rPr>
                <w:rFonts w:ascii="GHEA Grapalat" w:hAnsi="GHEA Grapalat" w:cs="Sylfaen"/>
                <w:color w:val="000000"/>
                <w:sz w:val="16"/>
                <w:szCs w:val="16"/>
                <w:shd w:val="clear" w:color="auto" w:fill="FFFFFF"/>
              </w:rPr>
              <w:t>Մանդարին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թարմ</w:t>
            </w:r>
            <w:r w:rsidRPr="006850DE">
              <w:rPr>
                <w:rFonts w:ascii="GHEA Grapalat" w:hAnsi="GHEA Grapalat"/>
                <w:color w:val="000000"/>
                <w:sz w:val="16"/>
                <w:szCs w:val="16"/>
                <w:shd w:val="clear" w:color="auto" w:fill="FFFFFF"/>
              </w:rPr>
              <w:t xml:space="preserve">, I </w:t>
            </w:r>
            <w:r w:rsidRPr="006850DE">
              <w:rPr>
                <w:rFonts w:ascii="GHEA Grapalat" w:hAnsi="GHEA Grapalat" w:cs="Sylfaen"/>
                <w:color w:val="000000"/>
                <w:sz w:val="16"/>
                <w:szCs w:val="16"/>
                <w:shd w:val="clear" w:color="auto" w:fill="FFFFFF"/>
              </w:rPr>
              <w:t>պտղաբանական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խմբի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դեղին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կեղևով</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և</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պտղամսով</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ԳՕՍՏ</w:t>
            </w:r>
            <w:r w:rsidRPr="006850DE">
              <w:rPr>
                <w:rFonts w:ascii="GHEA Grapalat" w:hAnsi="GHEA Grapalat"/>
                <w:color w:val="000000"/>
                <w:sz w:val="16"/>
                <w:szCs w:val="16"/>
                <w:shd w:val="clear" w:color="auto" w:fill="FFFFFF"/>
              </w:rPr>
              <w:t xml:space="preserve"> 4428-82, </w:t>
            </w:r>
            <w:r w:rsidRPr="006850DE">
              <w:rPr>
                <w:rFonts w:ascii="GHEA Grapalat" w:hAnsi="GHEA Grapalat" w:cs="Sylfaen"/>
                <w:color w:val="000000"/>
                <w:sz w:val="16"/>
                <w:szCs w:val="16"/>
                <w:shd w:val="clear" w:color="auto" w:fill="FFFFFF"/>
              </w:rPr>
              <w:t>անվտանգությունը</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փաթեթավորումը</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և</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մակնշումը</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ըստ</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ՀՀ</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կառ</w:t>
            </w:r>
            <w:r w:rsidRPr="006850DE">
              <w:rPr>
                <w:rFonts w:ascii="GHEA Grapalat" w:hAnsi="GHEA Grapalat"/>
                <w:color w:val="000000"/>
                <w:sz w:val="16"/>
                <w:szCs w:val="16"/>
                <w:shd w:val="clear" w:color="auto" w:fill="FFFFFF"/>
              </w:rPr>
              <w:t>. 2006</w:t>
            </w:r>
            <w:r w:rsidRPr="006850DE">
              <w:rPr>
                <w:rFonts w:ascii="GHEA Grapalat" w:hAnsi="GHEA Grapalat" w:cs="Sylfaen"/>
                <w:color w:val="000000"/>
                <w:sz w:val="16"/>
                <w:szCs w:val="16"/>
                <w:shd w:val="clear" w:color="auto" w:fill="FFFFFF"/>
              </w:rPr>
              <w:t>թ</w:t>
            </w:r>
            <w:r w:rsidRPr="006850DE">
              <w:rPr>
                <w:rFonts w:ascii="GHEA Grapalat" w:hAnsi="GHEA Grapalat"/>
                <w:color w:val="000000"/>
                <w:sz w:val="16"/>
                <w:szCs w:val="16"/>
                <w:shd w:val="clear" w:color="auto" w:fill="FFFFFF"/>
              </w:rPr>
              <w:t xml:space="preserve">. </w:t>
            </w:r>
            <w:r w:rsidR="00EC64BC" w:rsidRPr="006850DE">
              <w:rPr>
                <w:rFonts w:ascii="GHEA Grapalat" w:hAnsi="GHEA Grapalat" w:cs="Sylfaen"/>
                <w:color w:val="000000"/>
                <w:sz w:val="16"/>
                <w:szCs w:val="16"/>
                <w:shd w:val="clear" w:color="auto" w:fill="FFFFFF"/>
              </w:rPr>
              <w:t>Դ</w:t>
            </w:r>
            <w:r w:rsidRPr="006850DE">
              <w:rPr>
                <w:rFonts w:ascii="GHEA Grapalat" w:hAnsi="GHEA Grapalat" w:cs="Sylfaen"/>
                <w:color w:val="000000"/>
                <w:sz w:val="16"/>
                <w:szCs w:val="16"/>
                <w:shd w:val="clear" w:color="auto" w:fill="FFFFFF"/>
              </w:rPr>
              <w:t>եկտեմբերի</w:t>
            </w:r>
            <w:r w:rsidRPr="006850DE">
              <w:rPr>
                <w:rFonts w:ascii="GHEA Grapalat" w:hAnsi="GHEA Grapalat"/>
                <w:color w:val="000000"/>
                <w:sz w:val="16"/>
                <w:szCs w:val="16"/>
                <w:shd w:val="clear" w:color="auto" w:fill="FFFFFF"/>
              </w:rPr>
              <w:t xml:space="preserve"> 21-</w:t>
            </w:r>
            <w:r w:rsidRPr="006850DE">
              <w:rPr>
                <w:rFonts w:ascii="GHEA Grapalat" w:hAnsi="GHEA Grapalat" w:cs="Sylfaen"/>
                <w:color w:val="000000"/>
                <w:sz w:val="16"/>
                <w:szCs w:val="16"/>
                <w:shd w:val="clear" w:color="auto" w:fill="FFFFFF"/>
              </w:rPr>
              <w:t>ի</w:t>
            </w:r>
            <w:r w:rsidRPr="006850DE">
              <w:rPr>
                <w:rFonts w:ascii="GHEA Grapalat" w:hAnsi="GHEA Grapalat"/>
                <w:color w:val="000000"/>
                <w:sz w:val="16"/>
                <w:szCs w:val="16"/>
                <w:shd w:val="clear" w:color="auto" w:fill="FFFFFF"/>
              </w:rPr>
              <w:t xml:space="preserve"> N 1913-</w:t>
            </w:r>
            <w:r w:rsidRPr="006850DE">
              <w:rPr>
                <w:rFonts w:ascii="GHEA Grapalat" w:hAnsi="GHEA Grapalat" w:cs="Sylfaen"/>
                <w:color w:val="000000"/>
                <w:sz w:val="16"/>
                <w:szCs w:val="16"/>
                <w:shd w:val="clear" w:color="auto" w:fill="FFFFFF"/>
              </w:rPr>
              <w:t>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որոշմամբ</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հաստատված</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Թարմ</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պտուղ</w:t>
            </w:r>
            <w:r w:rsidRPr="006850DE">
              <w:rPr>
                <w:rFonts w:ascii="GHEA Grapalat" w:hAnsi="GHEA Grapalat"/>
                <w:color w:val="000000"/>
                <w:sz w:val="16"/>
                <w:szCs w:val="16"/>
                <w:shd w:val="clear" w:color="auto" w:fill="FFFFFF"/>
              </w:rPr>
              <w:t>-</w:t>
            </w:r>
            <w:r w:rsidRPr="006850DE">
              <w:rPr>
                <w:rFonts w:ascii="GHEA Grapalat" w:hAnsi="GHEA Grapalat" w:cs="Sylfaen"/>
                <w:color w:val="000000"/>
                <w:sz w:val="16"/>
                <w:szCs w:val="16"/>
                <w:shd w:val="clear" w:color="auto" w:fill="FFFFFF"/>
              </w:rPr>
              <w:t>բանջարեղենի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տեխ</w:t>
            </w:r>
            <w:r w:rsidRPr="006850DE">
              <w:rPr>
                <w:rFonts w:ascii="GHEA Grapalat" w:hAnsi="GHEA Grapalat"/>
                <w:color w:val="000000"/>
                <w:sz w:val="16"/>
                <w:szCs w:val="16"/>
                <w:shd w:val="clear" w:color="auto" w:fill="FFFFFF"/>
              </w:rPr>
              <w:t xml:space="preserve">. </w:t>
            </w:r>
            <w:r w:rsidR="00EC64BC" w:rsidRPr="006850DE">
              <w:rPr>
                <w:rFonts w:ascii="GHEA Grapalat" w:hAnsi="GHEA Grapalat" w:cs="Sylfaen"/>
                <w:color w:val="000000"/>
                <w:sz w:val="16"/>
                <w:szCs w:val="16"/>
                <w:shd w:val="clear" w:color="auto" w:fill="FFFFFF"/>
              </w:rPr>
              <w:t>Կ</w:t>
            </w:r>
            <w:r w:rsidRPr="006850DE">
              <w:rPr>
                <w:rFonts w:ascii="GHEA Grapalat" w:hAnsi="GHEA Grapalat" w:cs="Sylfaen"/>
                <w:color w:val="000000"/>
                <w:sz w:val="16"/>
                <w:szCs w:val="16"/>
                <w:shd w:val="clear" w:color="auto" w:fill="FFFFFF"/>
              </w:rPr>
              <w:t>անոնակարգի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և</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Սննդամթերքի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անվտանգության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մասին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ՀՀ</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օրենքի</w:t>
            </w:r>
            <w:r w:rsidRPr="006850DE">
              <w:rPr>
                <w:rFonts w:ascii="GHEA Grapalat" w:hAnsi="GHEA Grapalat"/>
                <w:color w:val="000000"/>
                <w:sz w:val="16"/>
                <w:szCs w:val="16"/>
                <w:shd w:val="clear" w:color="auto" w:fill="FFFFFF"/>
              </w:rPr>
              <w:t xml:space="preserve"> 8-</w:t>
            </w:r>
            <w:r w:rsidRPr="006850DE">
              <w:rPr>
                <w:rFonts w:ascii="GHEA Grapalat" w:hAnsi="GHEA Grapalat" w:cs="Sylfaen"/>
                <w:color w:val="000000"/>
                <w:sz w:val="16"/>
                <w:szCs w:val="16"/>
                <w:shd w:val="clear" w:color="auto" w:fill="FFFFFF"/>
              </w:rPr>
              <w:t>րդ</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հոդվածի</w:t>
            </w:r>
            <w:r w:rsidRPr="006850DE">
              <w:rPr>
                <w:rFonts w:ascii="GHEA Grapalat" w:hAnsi="GHEA Grapalat"/>
                <w:color w:val="000000"/>
                <w:sz w:val="16"/>
                <w:szCs w:val="16"/>
                <w:shd w:val="clear" w:color="auto" w:fill="FFFFFF"/>
              </w:rPr>
              <w:t>:</w:t>
            </w:r>
          </w:p>
        </w:tc>
      </w:tr>
      <w:tr w:rsidR="006850DE" w:rsidRPr="00B16973" w:rsidTr="00814300">
        <w:trPr>
          <w:trHeight w:val="39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val="ru-RU" w:eastAsia="ru-RU"/>
              </w:rPr>
            </w:pPr>
            <w:r>
              <w:rPr>
                <w:rFonts w:ascii="GHEA Grapalat" w:hAnsi="GHEA Grapalat" w:cs="Sylfaen"/>
                <w:sz w:val="20"/>
                <w:szCs w:val="20"/>
                <w:lang w:val="ru-RU" w:eastAsia="ru-RU"/>
              </w:rPr>
              <w:t>խնձոր</w:t>
            </w:r>
          </w:p>
        </w:tc>
        <w:tc>
          <w:tcPr>
            <w:tcW w:w="12506" w:type="dxa"/>
            <w:tcBorders>
              <w:top w:val="single" w:sz="4" w:space="0" w:color="auto"/>
              <w:left w:val="nil"/>
              <w:bottom w:val="single" w:sz="4" w:space="0" w:color="auto"/>
              <w:right w:val="single" w:sz="4" w:space="0" w:color="000000"/>
            </w:tcBorders>
            <w:shd w:val="clear" w:color="auto" w:fill="auto"/>
          </w:tcPr>
          <w:p w:rsidR="006850DE" w:rsidRPr="00FA1819" w:rsidRDefault="006850DE" w:rsidP="006850DE">
            <w:pPr>
              <w:jc w:val="both"/>
              <w:rPr>
                <w:rFonts w:ascii="GHEA Grapalat" w:hAnsi="GHEA Grapalat"/>
                <w:color w:val="000000"/>
                <w:sz w:val="16"/>
                <w:szCs w:val="16"/>
                <w:shd w:val="clear" w:color="auto" w:fill="FFFFFF"/>
                <w:lang w:val="ru-RU"/>
              </w:rPr>
            </w:pPr>
            <w:r w:rsidRPr="006850DE">
              <w:rPr>
                <w:rFonts w:ascii="GHEA Grapalat" w:hAnsi="GHEA Grapalat" w:cs="Sylfaen"/>
                <w:color w:val="000000"/>
                <w:sz w:val="16"/>
                <w:szCs w:val="16"/>
                <w:shd w:val="clear" w:color="auto" w:fill="FFFFFF"/>
              </w:rPr>
              <w:t>Խնձոր</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թարմ</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պտղաբանական</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olor w:val="000000"/>
                <w:sz w:val="16"/>
                <w:szCs w:val="16"/>
                <w:shd w:val="clear" w:color="auto" w:fill="FFFFFF"/>
              </w:rPr>
              <w:t>I</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խմբի</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Հայաստանի</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տարբեր</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տեսակների</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նեղ</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տրամագիծը</w:t>
            </w:r>
            <w:r w:rsidRPr="00FA1819">
              <w:rPr>
                <w:rFonts w:ascii="GHEA Grapalat" w:hAnsi="GHEA Grapalat"/>
                <w:color w:val="000000"/>
                <w:sz w:val="16"/>
                <w:szCs w:val="16"/>
                <w:shd w:val="clear" w:color="auto" w:fill="FFFFFF"/>
                <w:lang w:val="ru-RU"/>
              </w:rPr>
              <w:t xml:space="preserve"> 5 </w:t>
            </w:r>
            <w:r w:rsidRPr="006850DE">
              <w:rPr>
                <w:rFonts w:ascii="GHEA Grapalat" w:hAnsi="GHEA Grapalat" w:cs="Sylfaen"/>
                <w:color w:val="000000"/>
                <w:sz w:val="16"/>
                <w:szCs w:val="16"/>
                <w:shd w:val="clear" w:color="auto" w:fill="FFFFFF"/>
              </w:rPr>
              <w:t>սմ</w:t>
            </w:r>
            <w:r w:rsidRPr="00FA1819">
              <w:rPr>
                <w:rFonts w:ascii="GHEA Grapalat" w:hAnsi="GHEA Grapalat"/>
                <w:color w:val="000000"/>
                <w:sz w:val="16"/>
                <w:szCs w:val="16"/>
                <w:shd w:val="clear" w:color="auto" w:fill="FFFFFF"/>
                <w:lang w:val="ru-RU"/>
              </w:rPr>
              <w:t>-</w:t>
            </w:r>
            <w:r w:rsidRPr="006850DE">
              <w:rPr>
                <w:rFonts w:ascii="GHEA Grapalat" w:hAnsi="GHEA Grapalat" w:cs="Sylfaen"/>
                <w:color w:val="000000"/>
                <w:sz w:val="16"/>
                <w:szCs w:val="16"/>
                <w:shd w:val="clear" w:color="auto" w:fill="FFFFFF"/>
              </w:rPr>
              <w:t>ից</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ոչ</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պակաս</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ԳՕՍՏ</w:t>
            </w:r>
            <w:r w:rsidRPr="00FA1819">
              <w:rPr>
                <w:rFonts w:ascii="GHEA Grapalat" w:hAnsi="GHEA Grapalat"/>
                <w:color w:val="000000"/>
                <w:sz w:val="16"/>
                <w:szCs w:val="16"/>
                <w:shd w:val="clear" w:color="auto" w:fill="FFFFFF"/>
                <w:lang w:val="ru-RU"/>
              </w:rPr>
              <w:t xml:space="preserve"> 21122-75, </w:t>
            </w:r>
            <w:r w:rsidRPr="006850DE">
              <w:rPr>
                <w:rFonts w:ascii="GHEA Grapalat" w:hAnsi="GHEA Grapalat" w:cs="Sylfaen"/>
                <w:color w:val="000000"/>
                <w:sz w:val="16"/>
                <w:szCs w:val="16"/>
                <w:shd w:val="clear" w:color="auto" w:fill="FFFFFF"/>
              </w:rPr>
              <w:t>անվտանգությունը</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և</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մակնշումը</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ըստ</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ՀՀ</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կառավարության</w:t>
            </w:r>
            <w:r w:rsidRPr="00FA1819">
              <w:rPr>
                <w:rFonts w:ascii="GHEA Grapalat" w:hAnsi="GHEA Grapalat"/>
                <w:color w:val="000000"/>
                <w:sz w:val="16"/>
                <w:szCs w:val="16"/>
                <w:shd w:val="clear" w:color="auto" w:fill="FFFFFF"/>
                <w:lang w:val="ru-RU"/>
              </w:rPr>
              <w:t xml:space="preserve"> 2006</w:t>
            </w:r>
            <w:r w:rsidRPr="006850DE">
              <w:rPr>
                <w:rFonts w:ascii="GHEA Grapalat" w:hAnsi="GHEA Grapalat" w:cs="Sylfaen"/>
                <w:color w:val="000000"/>
                <w:sz w:val="16"/>
                <w:szCs w:val="16"/>
                <w:shd w:val="clear" w:color="auto" w:fill="FFFFFF"/>
              </w:rPr>
              <w:t>թ</w:t>
            </w:r>
            <w:r w:rsidRPr="00FA1819">
              <w:rPr>
                <w:rFonts w:ascii="GHEA Grapalat" w:hAnsi="GHEA Grapalat"/>
                <w:color w:val="000000"/>
                <w:sz w:val="16"/>
                <w:szCs w:val="16"/>
                <w:shd w:val="clear" w:color="auto" w:fill="FFFFFF"/>
                <w:lang w:val="ru-RU"/>
              </w:rPr>
              <w:t xml:space="preserve">. </w:t>
            </w:r>
            <w:r w:rsidR="00EC64BC" w:rsidRPr="006850DE">
              <w:rPr>
                <w:rFonts w:ascii="GHEA Grapalat" w:hAnsi="GHEA Grapalat" w:cs="Sylfaen"/>
                <w:color w:val="000000"/>
                <w:sz w:val="16"/>
                <w:szCs w:val="16"/>
                <w:shd w:val="clear" w:color="auto" w:fill="FFFFFF"/>
              </w:rPr>
              <w:t>Դ</w:t>
            </w:r>
            <w:r w:rsidRPr="006850DE">
              <w:rPr>
                <w:rFonts w:ascii="GHEA Grapalat" w:hAnsi="GHEA Grapalat" w:cs="Sylfaen"/>
                <w:color w:val="000000"/>
                <w:sz w:val="16"/>
                <w:szCs w:val="16"/>
                <w:shd w:val="clear" w:color="auto" w:fill="FFFFFF"/>
              </w:rPr>
              <w:t>եկտեմբերի</w:t>
            </w:r>
            <w:r w:rsidRPr="00FA1819">
              <w:rPr>
                <w:rFonts w:ascii="GHEA Grapalat" w:hAnsi="GHEA Grapalat"/>
                <w:color w:val="000000"/>
                <w:sz w:val="16"/>
                <w:szCs w:val="16"/>
                <w:shd w:val="clear" w:color="auto" w:fill="FFFFFF"/>
                <w:lang w:val="ru-RU"/>
              </w:rPr>
              <w:t xml:space="preserve"> 21-</w:t>
            </w:r>
            <w:r w:rsidRPr="006850DE">
              <w:rPr>
                <w:rFonts w:ascii="GHEA Grapalat" w:hAnsi="GHEA Grapalat" w:cs="Sylfaen"/>
                <w:color w:val="000000"/>
                <w:sz w:val="16"/>
                <w:szCs w:val="16"/>
                <w:shd w:val="clear" w:color="auto" w:fill="FFFFFF"/>
              </w:rPr>
              <w:t>ի</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olor w:val="000000"/>
                <w:sz w:val="16"/>
                <w:szCs w:val="16"/>
                <w:shd w:val="clear" w:color="auto" w:fill="FFFFFF"/>
              </w:rPr>
              <w:t>N</w:t>
            </w:r>
            <w:r w:rsidRPr="00FA1819">
              <w:rPr>
                <w:rFonts w:ascii="GHEA Grapalat" w:hAnsi="GHEA Grapalat"/>
                <w:color w:val="000000"/>
                <w:sz w:val="16"/>
                <w:szCs w:val="16"/>
                <w:shd w:val="clear" w:color="auto" w:fill="FFFFFF"/>
                <w:lang w:val="ru-RU"/>
              </w:rPr>
              <w:t xml:space="preserve"> 1913-</w:t>
            </w:r>
            <w:r w:rsidRPr="006850DE">
              <w:rPr>
                <w:rFonts w:ascii="GHEA Grapalat" w:hAnsi="GHEA Grapalat" w:cs="Sylfaen"/>
                <w:color w:val="000000"/>
                <w:sz w:val="16"/>
                <w:szCs w:val="16"/>
                <w:shd w:val="clear" w:color="auto" w:fill="FFFFFF"/>
              </w:rPr>
              <w:t>Ն</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որոշմամբ</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հաստատված</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Թարմ</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պտուղ</w:t>
            </w:r>
            <w:r w:rsidRPr="00FA1819">
              <w:rPr>
                <w:rFonts w:ascii="GHEA Grapalat" w:hAnsi="GHEA Grapalat"/>
                <w:color w:val="000000"/>
                <w:sz w:val="16"/>
                <w:szCs w:val="16"/>
                <w:shd w:val="clear" w:color="auto" w:fill="FFFFFF"/>
                <w:lang w:val="ru-RU"/>
              </w:rPr>
              <w:t>-</w:t>
            </w:r>
            <w:r w:rsidRPr="006850DE">
              <w:rPr>
                <w:rFonts w:ascii="GHEA Grapalat" w:hAnsi="GHEA Grapalat" w:cs="Sylfaen"/>
                <w:color w:val="000000"/>
                <w:sz w:val="16"/>
                <w:szCs w:val="16"/>
                <w:shd w:val="clear" w:color="auto" w:fill="FFFFFF"/>
              </w:rPr>
              <w:t>բանջարեղենի</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տեխնիկական</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կանոնակարգի</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և</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Սննդամթերքի</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անվտանգության</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մասին</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ՀՀ</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օրենքի</w:t>
            </w:r>
            <w:r w:rsidRPr="00FA1819">
              <w:rPr>
                <w:rFonts w:ascii="GHEA Grapalat" w:hAnsi="GHEA Grapalat"/>
                <w:color w:val="000000"/>
                <w:sz w:val="16"/>
                <w:szCs w:val="16"/>
                <w:shd w:val="clear" w:color="auto" w:fill="FFFFFF"/>
                <w:lang w:val="ru-RU"/>
              </w:rPr>
              <w:t xml:space="preserve"> 8-</w:t>
            </w:r>
            <w:r w:rsidRPr="006850DE">
              <w:rPr>
                <w:rFonts w:ascii="GHEA Grapalat" w:hAnsi="GHEA Grapalat" w:cs="Sylfaen"/>
                <w:color w:val="000000"/>
                <w:sz w:val="16"/>
                <w:szCs w:val="16"/>
                <w:shd w:val="clear" w:color="auto" w:fill="FFFFFF"/>
              </w:rPr>
              <w:t>րդ</w:t>
            </w:r>
            <w:r w:rsidRPr="00FA1819">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հոդվածի</w:t>
            </w:r>
          </w:p>
        </w:tc>
      </w:tr>
      <w:tr w:rsidR="006850DE" w:rsidRPr="006850DE" w:rsidTr="00814300">
        <w:trPr>
          <w:trHeight w:val="39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eastAsia="ru-RU"/>
              </w:rPr>
            </w:pPr>
            <w:r w:rsidRPr="006850DE">
              <w:rPr>
                <w:rFonts w:ascii="GHEA Grapalat" w:hAnsi="GHEA Grapalat" w:cs="Sylfaen"/>
                <w:sz w:val="20"/>
                <w:szCs w:val="20"/>
                <w:lang w:eastAsia="ru-RU"/>
              </w:rPr>
              <w:t>Թ</w:t>
            </w:r>
            <w:r>
              <w:rPr>
                <w:rFonts w:ascii="GHEA Grapalat" w:hAnsi="GHEA Grapalat" w:cs="Times Armenian"/>
                <w:sz w:val="20"/>
                <w:szCs w:val="20"/>
                <w:lang w:val="ru-RU" w:eastAsia="ru-RU"/>
              </w:rPr>
              <w:t>խվացքաբլիթ</w:t>
            </w:r>
            <w:r w:rsidRPr="006850DE">
              <w:rPr>
                <w:rFonts w:ascii="GHEA Grapalat" w:hAnsi="GHEA Grapalat" w:cs="Calibri"/>
                <w:sz w:val="20"/>
                <w:szCs w:val="20"/>
                <w:lang w:eastAsia="ru-RU"/>
              </w:rPr>
              <w:t>/</w:t>
            </w:r>
            <w:r w:rsidRPr="006850DE">
              <w:rPr>
                <w:rFonts w:ascii="GHEA Grapalat" w:hAnsi="GHEA Grapalat" w:cs="Sylfaen"/>
                <w:sz w:val="20"/>
                <w:szCs w:val="20"/>
                <w:lang w:eastAsia="ru-RU"/>
              </w:rPr>
              <w:t>պեչենի</w:t>
            </w:r>
            <w:r w:rsidRPr="006850DE">
              <w:rPr>
                <w:rFonts w:ascii="GHEA Grapalat" w:hAnsi="GHEA Grapalat" w:cs="Calibri"/>
                <w:sz w:val="20"/>
                <w:szCs w:val="20"/>
                <w:lang w:eastAsia="ru-RU"/>
              </w:rPr>
              <w:t>/</w:t>
            </w:r>
          </w:p>
        </w:tc>
        <w:tc>
          <w:tcPr>
            <w:tcW w:w="12506" w:type="dxa"/>
            <w:tcBorders>
              <w:top w:val="single" w:sz="4" w:space="0" w:color="auto"/>
              <w:left w:val="nil"/>
              <w:bottom w:val="single" w:sz="4" w:space="0" w:color="auto"/>
              <w:right w:val="single" w:sz="4" w:space="0" w:color="000000"/>
            </w:tcBorders>
            <w:shd w:val="clear" w:color="auto" w:fill="auto"/>
          </w:tcPr>
          <w:p w:rsidR="006850DE" w:rsidRPr="006850DE" w:rsidRDefault="006850DE" w:rsidP="006850DE">
            <w:pPr>
              <w:rPr>
                <w:rFonts w:ascii="GHEA Grapalat" w:hAnsi="GHEA Grapalat"/>
                <w:sz w:val="16"/>
                <w:szCs w:val="16"/>
                <w:lang w:eastAsia="ru-RU"/>
              </w:rPr>
            </w:pPr>
            <w:r w:rsidRPr="006850DE">
              <w:rPr>
                <w:rFonts w:ascii="GHEA Grapalat" w:hAnsi="GHEA Grapalat" w:cs="Sylfaen"/>
                <w:sz w:val="16"/>
                <w:szCs w:val="16"/>
                <w:lang w:val="ru-RU" w:eastAsia="ru-RU"/>
              </w:rPr>
              <w:t>Ցորենի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ալյուր</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շաքարավազ</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մարգարին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չոր</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կաթ</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հավի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ձու</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կերակրի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աղ</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վանիլին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սոդա</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սննդային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փխրեցուցիչ</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բնականին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նույնականացված</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բուրավետիչ</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Տեղական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արտադրության</w:t>
            </w:r>
            <w:r w:rsidRPr="006850DE">
              <w:rPr>
                <w:rFonts w:ascii="GHEA Grapalat" w:hAnsi="GHEA Grapalat"/>
                <w:sz w:val="16"/>
                <w:szCs w:val="16"/>
                <w:lang w:eastAsia="ru-RU"/>
              </w:rPr>
              <w:t xml:space="preserve">, 80+-5 </w:t>
            </w:r>
            <w:r w:rsidRPr="006850DE">
              <w:rPr>
                <w:rFonts w:ascii="GHEA Grapalat" w:hAnsi="GHEA Grapalat" w:cs="Sylfaen"/>
                <w:sz w:val="16"/>
                <w:szCs w:val="16"/>
                <w:lang w:eastAsia="ru-RU"/>
              </w:rPr>
              <w:t>գրամ</w:t>
            </w:r>
            <w:r w:rsidRPr="006850DE">
              <w:rPr>
                <w:rFonts w:ascii="GHEA Grapalat" w:hAnsi="GHEA Grapalat"/>
                <w:sz w:val="16"/>
                <w:szCs w:val="16"/>
                <w:lang w:eastAsia="ru-RU"/>
              </w:rPr>
              <w:t xml:space="preserve"> /1</w:t>
            </w:r>
            <w:r w:rsidRPr="006850DE">
              <w:rPr>
                <w:rFonts w:ascii="GHEA Grapalat" w:hAnsi="GHEA Grapalat" w:cs="Sylfaen"/>
                <w:sz w:val="16"/>
                <w:szCs w:val="16"/>
                <w:lang w:eastAsia="ru-RU"/>
              </w:rPr>
              <w:t>տուփ</w:t>
            </w:r>
            <w:r w:rsidRPr="006850DE">
              <w:rPr>
                <w:rFonts w:ascii="GHEA Grapalat" w:hAnsi="GHEA Grapalat"/>
                <w:sz w:val="16"/>
                <w:szCs w:val="16"/>
                <w:lang w:eastAsia="ru-RU"/>
              </w:rPr>
              <w:t xml:space="preserve">/ </w:t>
            </w:r>
            <w:r w:rsidRPr="006850DE">
              <w:rPr>
                <w:rFonts w:ascii="GHEA Grapalat" w:hAnsi="GHEA Grapalat" w:cs="Sylfaen"/>
                <w:sz w:val="16"/>
                <w:szCs w:val="16"/>
                <w:lang w:eastAsia="ru-RU"/>
              </w:rPr>
              <w:t>գործարանային</w:t>
            </w:r>
            <w:r w:rsidRPr="006850DE">
              <w:rPr>
                <w:rFonts w:ascii="GHEA Grapalat" w:hAnsi="GHEA Grapalat"/>
                <w:sz w:val="16"/>
                <w:szCs w:val="16"/>
                <w:lang w:eastAsia="ru-RU"/>
              </w:rPr>
              <w:t xml:space="preserve"> </w:t>
            </w:r>
            <w:r w:rsidRPr="006850DE">
              <w:rPr>
                <w:rFonts w:ascii="GHEA Grapalat" w:hAnsi="GHEA Grapalat" w:cs="Sylfaen"/>
                <w:sz w:val="16"/>
                <w:szCs w:val="16"/>
                <w:lang w:eastAsia="ru-RU"/>
              </w:rPr>
              <w:t>փաթեթավորմամբ՝</w:t>
            </w:r>
            <w:r w:rsidRPr="006850DE">
              <w:rPr>
                <w:rFonts w:ascii="GHEA Grapalat" w:hAnsi="GHEA Grapalat" w:cs="Sylfaen"/>
                <w:sz w:val="16"/>
                <w:szCs w:val="16"/>
                <w:lang w:val="ru-RU" w:eastAsia="ru-RU"/>
              </w:rPr>
              <w:t>նշված</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արտադրման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տարեթիվը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պահպանման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ժամկետը</w:t>
            </w:r>
            <w:r w:rsidRPr="006850DE">
              <w:rPr>
                <w:rFonts w:ascii="GHEA Grapalat" w:hAnsi="GHEA Grapalat"/>
                <w:sz w:val="16"/>
                <w:szCs w:val="16"/>
                <w:lang w:eastAsia="ru-RU"/>
              </w:rPr>
              <w:t>:</w:t>
            </w:r>
            <w:r w:rsidRPr="006850DE">
              <w:rPr>
                <w:rFonts w:ascii="GHEA Grapalat" w:hAnsi="GHEA Grapalat" w:cs="Sylfaen"/>
                <w:sz w:val="16"/>
                <w:szCs w:val="16"/>
                <w:lang w:val="ru-RU" w:eastAsia="ru-RU"/>
              </w:rPr>
              <w:t>ԳՕՍՏ</w:t>
            </w:r>
            <w:r w:rsidRPr="006850DE">
              <w:rPr>
                <w:rFonts w:ascii="GHEA Grapalat" w:hAnsi="GHEA Grapalat"/>
                <w:sz w:val="16"/>
                <w:szCs w:val="16"/>
                <w:lang w:eastAsia="ru-RU"/>
              </w:rPr>
              <w:t xml:space="preserve"> 24901-89: </w:t>
            </w:r>
            <w:r w:rsidRPr="006850DE">
              <w:rPr>
                <w:rFonts w:ascii="GHEA Grapalat" w:hAnsi="GHEA Grapalat" w:cs="Sylfaen"/>
                <w:sz w:val="16"/>
                <w:szCs w:val="16"/>
                <w:lang w:val="ru-RU" w:eastAsia="ru-RU"/>
              </w:rPr>
              <w:t>Անվտանգությունը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ըստ</w:t>
            </w:r>
            <w:r w:rsidRPr="006850DE">
              <w:rPr>
                <w:rFonts w:ascii="GHEA Grapalat" w:hAnsi="GHEA Grapalat"/>
                <w:sz w:val="16"/>
                <w:szCs w:val="16"/>
                <w:lang w:eastAsia="ru-RU"/>
              </w:rPr>
              <w:t xml:space="preserve"> N 2-III-4.9-01-2010 </w:t>
            </w:r>
            <w:r w:rsidRPr="006850DE">
              <w:rPr>
                <w:rFonts w:ascii="GHEA Grapalat" w:hAnsi="GHEA Grapalat" w:cs="Sylfaen"/>
                <w:sz w:val="16"/>
                <w:szCs w:val="16"/>
                <w:lang w:val="ru-RU" w:eastAsia="ru-RU"/>
              </w:rPr>
              <w:t>հիգիենիկ</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նորմատիվների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&lt;&lt;</w:t>
            </w:r>
            <w:r w:rsidRPr="006850DE">
              <w:rPr>
                <w:rFonts w:ascii="GHEA Grapalat" w:hAnsi="GHEA Grapalat" w:cs="Sylfaen"/>
                <w:sz w:val="16"/>
                <w:szCs w:val="16"/>
                <w:lang w:val="ru-RU" w:eastAsia="ru-RU"/>
              </w:rPr>
              <w:t>Սննդամթերքի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անվտանգության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մասին</w:t>
            </w:r>
            <w:r w:rsidRPr="006850DE">
              <w:rPr>
                <w:rFonts w:ascii="GHEA Grapalat" w:hAnsi="GHEA Grapalat"/>
                <w:sz w:val="16"/>
                <w:szCs w:val="16"/>
                <w:lang w:eastAsia="ru-RU"/>
              </w:rPr>
              <w:t xml:space="preserve">&gt;&gt; </w:t>
            </w:r>
            <w:r w:rsidRPr="006850DE">
              <w:rPr>
                <w:rFonts w:ascii="GHEA Grapalat" w:hAnsi="GHEA Grapalat" w:cs="Sylfaen"/>
                <w:sz w:val="16"/>
                <w:szCs w:val="16"/>
                <w:lang w:val="ru-RU" w:eastAsia="ru-RU"/>
              </w:rPr>
              <w:t>ՀՀ</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օրենքի</w:t>
            </w:r>
            <w:r w:rsidRPr="006850DE">
              <w:rPr>
                <w:rFonts w:ascii="GHEA Grapalat" w:hAnsi="GHEA Grapalat"/>
                <w:sz w:val="16"/>
                <w:szCs w:val="16"/>
                <w:lang w:eastAsia="ru-RU"/>
              </w:rPr>
              <w:t xml:space="preserve"> 9-</w:t>
            </w:r>
            <w:r w:rsidRPr="006850DE">
              <w:rPr>
                <w:rFonts w:ascii="GHEA Grapalat" w:hAnsi="GHEA Grapalat" w:cs="Sylfaen"/>
                <w:sz w:val="16"/>
                <w:szCs w:val="16"/>
                <w:lang w:val="ru-RU" w:eastAsia="ru-RU"/>
              </w:rPr>
              <w:t>րդ</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հոդվածի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վրան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նշված</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լինի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արտադրության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պիտանելիության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ժամկետը</w:t>
            </w:r>
            <w:r w:rsidRPr="006850DE">
              <w:rPr>
                <w:rFonts w:ascii="GHEA Grapalat" w:hAnsi="GHEA Grapalat"/>
                <w:sz w:val="16"/>
                <w:szCs w:val="16"/>
                <w:lang w:eastAsia="ru-RU"/>
              </w:rPr>
              <w:t>:</w:t>
            </w:r>
            <w:r w:rsidRPr="006850DE">
              <w:rPr>
                <w:rFonts w:ascii="GHEA Grapalat" w:hAnsi="GHEA Grapalat" w:cs="Sylfaen"/>
                <w:sz w:val="16"/>
                <w:szCs w:val="16"/>
                <w:lang w:eastAsia="ru-RU"/>
              </w:rPr>
              <w:t>Տեղական</w:t>
            </w:r>
            <w:r w:rsidRPr="006850DE">
              <w:rPr>
                <w:rFonts w:ascii="GHEA Grapalat" w:hAnsi="GHEA Grapalat"/>
                <w:sz w:val="16"/>
                <w:szCs w:val="16"/>
                <w:lang w:eastAsia="ru-RU"/>
              </w:rPr>
              <w:t xml:space="preserve"> </w:t>
            </w:r>
            <w:r w:rsidRPr="006850DE">
              <w:rPr>
                <w:rFonts w:ascii="GHEA Grapalat" w:hAnsi="GHEA Grapalat" w:cs="Sylfaen"/>
                <w:sz w:val="16"/>
                <w:szCs w:val="16"/>
                <w:lang w:eastAsia="ru-RU"/>
              </w:rPr>
              <w:t>արտադրության</w:t>
            </w:r>
            <w:r w:rsidRPr="006850DE">
              <w:rPr>
                <w:rFonts w:ascii="GHEA Grapalat" w:hAnsi="GHEA Grapalat"/>
                <w:sz w:val="16"/>
                <w:szCs w:val="16"/>
                <w:lang w:eastAsia="ru-RU"/>
              </w:rPr>
              <w:t>:</w:t>
            </w:r>
          </w:p>
        </w:tc>
      </w:tr>
      <w:tr w:rsidR="006850DE" w:rsidRPr="00B16973" w:rsidTr="00814300">
        <w:trPr>
          <w:trHeight w:val="377"/>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Arial Armenian" w:hAnsi="Arial Armenian" w:cs="Calibri"/>
                <w:sz w:val="20"/>
                <w:szCs w:val="20"/>
                <w:lang w:val="ru-RU" w:eastAsia="ru-RU"/>
              </w:rPr>
            </w:pPr>
            <w:r>
              <w:rPr>
                <w:rFonts w:ascii="Sylfaen" w:hAnsi="Sylfaen" w:cs="Sylfaen"/>
                <w:sz w:val="20"/>
                <w:szCs w:val="20"/>
                <w:lang w:val="ru-RU" w:eastAsia="ru-RU"/>
              </w:rPr>
              <w:t>յոգուրտ</w:t>
            </w:r>
          </w:p>
        </w:tc>
        <w:tc>
          <w:tcPr>
            <w:tcW w:w="12506" w:type="dxa"/>
            <w:tcBorders>
              <w:top w:val="single" w:sz="4" w:space="0" w:color="auto"/>
              <w:left w:val="nil"/>
              <w:bottom w:val="single" w:sz="4" w:space="0" w:color="auto"/>
              <w:right w:val="single" w:sz="4" w:space="0" w:color="000000"/>
            </w:tcBorders>
            <w:shd w:val="clear" w:color="auto" w:fill="auto"/>
          </w:tcPr>
          <w:p w:rsidR="006850DE" w:rsidRPr="006850DE" w:rsidRDefault="006850DE" w:rsidP="006850DE">
            <w:pPr>
              <w:jc w:val="both"/>
              <w:rPr>
                <w:rFonts w:ascii="GHEA Grapalat" w:hAnsi="GHEA Grapalat"/>
                <w:sz w:val="16"/>
                <w:szCs w:val="16"/>
                <w:lang w:val="ru-RU" w:eastAsia="ru-RU"/>
              </w:rPr>
            </w:pPr>
            <w:r w:rsidRPr="006850DE">
              <w:rPr>
                <w:rFonts w:ascii="GHEA Grapalat" w:hAnsi="GHEA Grapalat"/>
                <w:sz w:val="16"/>
                <w:szCs w:val="16"/>
                <w:lang w:val="ru-RU" w:eastAsia="ru-RU"/>
              </w:rPr>
              <w:t xml:space="preserve">Յոգուրտ  (բիո) կենդանական պատրաստված կաթնամթերքից ,մրգային առանց կոնսերվանտների </w:t>
            </w:r>
            <w:r>
              <w:rPr>
                <w:rFonts w:ascii="GHEA Grapalat" w:hAnsi="GHEA Grapalat"/>
                <w:sz w:val="16"/>
                <w:szCs w:val="16"/>
                <w:lang w:val="ru-RU" w:eastAsia="ru-RU"/>
              </w:rPr>
              <w:t xml:space="preserve"> </w:t>
            </w:r>
            <w:r w:rsidRPr="006850DE">
              <w:rPr>
                <w:rFonts w:ascii="GHEA Grapalat" w:hAnsi="GHEA Grapalat"/>
                <w:sz w:val="16"/>
                <w:szCs w:val="16"/>
                <w:lang w:val="ru-RU" w:eastAsia="ru-RU"/>
              </w:rPr>
              <w:t xml:space="preserve"> 150</w:t>
            </w:r>
            <w:r w:rsidRPr="006850DE">
              <w:rPr>
                <w:rFonts w:ascii="GHEA Grapalat" w:hAnsi="GHEA Grapalat" w:cs="Sylfaen"/>
                <w:sz w:val="16"/>
                <w:szCs w:val="16"/>
                <w:lang w:eastAsia="ru-RU"/>
              </w:rPr>
              <w:t>գ</w:t>
            </w:r>
            <w:r w:rsidRPr="006850DE">
              <w:rPr>
                <w:rFonts w:ascii="GHEA Grapalat" w:hAnsi="GHEA Grapalat"/>
                <w:sz w:val="16"/>
                <w:szCs w:val="16"/>
                <w:lang w:val="ru-RU" w:eastAsia="ru-RU"/>
              </w:rPr>
              <w:t xml:space="preserve"> </w:t>
            </w:r>
            <w:r w:rsidRPr="006850DE">
              <w:rPr>
                <w:rFonts w:ascii="GHEA Grapalat" w:hAnsi="GHEA Grapalat" w:cs="Sylfaen"/>
                <w:sz w:val="16"/>
                <w:szCs w:val="16"/>
                <w:lang w:eastAsia="ru-RU"/>
              </w:rPr>
              <w:t>գործարանային</w:t>
            </w:r>
            <w:r w:rsidRPr="006850DE">
              <w:rPr>
                <w:rFonts w:ascii="GHEA Grapalat" w:hAnsi="GHEA Grapalat"/>
                <w:sz w:val="16"/>
                <w:szCs w:val="16"/>
                <w:lang w:val="ru-RU" w:eastAsia="ru-RU"/>
              </w:rPr>
              <w:t xml:space="preserve"> </w:t>
            </w:r>
            <w:r w:rsidRPr="006850DE">
              <w:rPr>
                <w:rFonts w:ascii="GHEA Grapalat" w:hAnsi="GHEA Grapalat" w:cs="Sylfaen"/>
                <w:sz w:val="16"/>
                <w:szCs w:val="16"/>
                <w:lang w:eastAsia="ru-RU"/>
              </w:rPr>
              <w:t>սպառողական</w:t>
            </w:r>
            <w:r w:rsidRPr="006850DE">
              <w:rPr>
                <w:rFonts w:ascii="GHEA Grapalat" w:hAnsi="GHEA Grapalat"/>
                <w:sz w:val="16"/>
                <w:szCs w:val="16"/>
                <w:lang w:val="ru-RU" w:eastAsia="ru-RU"/>
              </w:rPr>
              <w:t xml:space="preserve"> </w:t>
            </w:r>
            <w:r w:rsidRPr="006850DE">
              <w:rPr>
                <w:rFonts w:ascii="GHEA Grapalat" w:hAnsi="GHEA Grapalat" w:cs="Sylfaen"/>
                <w:sz w:val="16"/>
                <w:szCs w:val="16"/>
                <w:lang w:eastAsia="ru-RU"/>
              </w:rPr>
              <w:t>տարաներով</w:t>
            </w:r>
            <w:r w:rsidRPr="006850DE">
              <w:rPr>
                <w:rFonts w:ascii="GHEA Grapalat" w:hAnsi="GHEA Grapalat" w:cs="Sylfaen"/>
                <w:sz w:val="16"/>
                <w:szCs w:val="16"/>
                <w:lang w:val="ru-RU" w:eastAsia="ru-RU"/>
              </w:rPr>
              <w:t>,</w:t>
            </w:r>
            <w:r w:rsidRPr="006850DE">
              <w:rPr>
                <w:rFonts w:ascii="GHEA Grapalat" w:hAnsi="GHEA Grapalat" w:cs="Sylfaen"/>
                <w:sz w:val="16"/>
                <w:szCs w:val="16"/>
                <w:lang w:eastAsia="ru-RU"/>
              </w:rPr>
              <w:t>տեղական</w:t>
            </w:r>
            <w:r w:rsidRPr="006850DE">
              <w:rPr>
                <w:rFonts w:ascii="GHEA Grapalat" w:hAnsi="GHEA Grapalat" w:cs="Sylfaen"/>
                <w:sz w:val="16"/>
                <w:szCs w:val="16"/>
                <w:lang w:val="ru-RU" w:eastAsia="ru-RU"/>
              </w:rPr>
              <w:t xml:space="preserve"> </w:t>
            </w:r>
            <w:r w:rsidRPr="006850DE">
              <w:rPr>
                <w:rFonts w:ascii="GHEA Grapalat" w:hAnsi="GHEA Grapalat" w:cs="Sylfaen"/>
                <w:sz w:val="16"/>
                <w:szCs w:val="16"/>
                <w:lang w:eastAsia="ru-RU"/>
              </w:rPr>
              <w:t>արտադրության</w:t>
            </w:r>
            <w:r w:rsidRPr="006850DE">
              <w:rPr>
                <w:rFonts w:ascii="GHEA Grapalat" w:hAnsi="GHEA Grapalat" w:cs="Sylfaen"/>
                <w:sz w:val="16"/>
                <w:szCs w:val="16"/>
                <w:lang w:val="ru-RU" w:eastAsia="ru-RU"/>
              </w:rPr>
              <w:t>:</w:t>
            </w:r>
          </w:p>
        </w:tc>
      </w:tr>
      <w:tr w:rsidR="006850DE" w:rsidRPr="00B16973" w:rsidTr="00814300">
        <w:trPr>
          <w:trHeight w:val="204"/>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Arial Armenian" w:hAnsi="Arial Armenian" w:cs="Calibri"/>
                <w:sz w:val="20"/>
                <w:szCs w:val="20"/>
                <w:lang w:val="ru-RU" w:eastAsia="ru-RU"/>
              </w:rPr>
            </w:pPr>
            <w:r w:rsidRPr="006850DE">
              <w:rPr>
                <w:rFonts w:ascii="Sylfaen" w:hAnsi="Sylfaen" w:cs="Sylfaen"/>
                <w:sz w:val="20"/>
                <w:szCs w:val="20"/>
                <w:lang w:val="ru-RU" w:eastAsia="ru-RU"/>
              </w:rPr>
              <w:t xml:space="preserve">Անձեռնոցիկ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FA1819" w:rsidRDefault="006850DE" w:rsidP="006850DE">
            <w:pPr>
              <w:jc w:val="both"/>
              <w:rPr>
                <w:rFonts w:ascii="GHEA Grapalat" w:hAnsi="GHEA Grapalat" w:cs="Calibri"/>
                <w:sz w:val="16"/>
                <w:szCs w:val="16"/>
                <w:lang w:val="ru-RU" w:eastAsia="ru-RU"/>
              </w:rPr>
            </w:pPr>
            <w:r w:rsidRPr="006850DE">
              <w:rPr>
                <w:rFonts w:ascii="GHEA Grapalat" w:hAnsi="GHEA Grapalat" w:cs="Sylfaen"/>
                <w:sz w:val="16"/>
                <w:szCs w:val="16"/>
                <w:lang w:eastAsia="ru-RU"/>
              </w:rPr>
              <w:t>Անձեռոցիկ</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երկշերտ</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կամ</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եռաշերտ</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փափուկ</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թղթից։</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Անվտանգությունը</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մակնշումը</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և</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փաթեթավորումը</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ըստ</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ՀՀ</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կառավարության</w:t>
            </w:r>
            <w:r w:rsidRPr="00FA1819">
              <w:rPr>
                <w:rFonts w:ascii="GHEA Grapalat" w:hAnsi="GHEA Grapalat" w:cs="Calibri"/>
                <w:sz w:val="16"/>
                <w:szCs w:val="16"/>
                <w:lang w:val="ru-RU" w:eastAsia="ru-RU"/>
              </w:rPr>
              <w:t xml:space="preserve"> 2006 </w:t>
            </w:r>
            <w:r w:rsidRPr="006850DE">
              <w:rPr>
                <w:rFonts w:ascii="GHEA Grapalat" w:hAnsi="GHEA Grapalat" w:cs="Sylfaen"/>
                <w:sz w:val="16"/>
                <w:szCs w:val="16"/>
                <w:lang w:eastAsia="ru-RU"/>
              </w:rPr>
              <w:t>թ</w:t>
            </w:r>
            <w:r w:rsidRPr="00FA1819">
              <w:rPr>
                <w:rFonts w:ascii="GHEA Grapalat" w:hAnsi="GHEA Grapalat" w:cs="Calibri"/>
                <w:sz w:val="16"/>
                <w:szCs w:val="16"/>
                <w:lang w:val="ru-RU" w:eastAsia="ru-RU"/>
              </w:rPr>
              <w:t xml:space="preserve">. </w:t>
            </w:r>
            <w:r w:rsidR="00EC64BC" w:rsidRPr="006850DE">
              <w:rPr>
                <w:rFonts w:ascii="GHEA Grapalat" w:hAnsi="GHEA Grapalat" w:cs="Sylfaen"/>
                <w:sz w:val="16"/>
                <w:szCs w:val="16"/>
                <w:lang w:eastAsia="ru-RU"/>
              </w:rPr>
              <w:t>Հ</w:t>
            </w:r>
            <w:r w:rsidRPr="006850DE">
              <w:rPr>
                <w:rFonts w:ascii="GHEA Grapalat" w:hAnsi="GHEA Grapalat" w:cs="Sylfaen"/>
                <w:sz w:val="16"/>
                <w:szCs w:val="16"/>
                <w:lang w:eastAsia="ru-RU"/>
              </w:rPr>
              <w:t>ոկտեմբերի</w:t>
            </w:r>
            <w:r w:rsidRPr="00FA1819">
              <w:rPr>
                <w:rFonts w:ascii="GHEA Grapalat" w:hAnsi="GHEA Grapalat" w:cs="Calibri"/>
                <w:sz w:val="16"/>
                <w:szCs w:val="16"/>
                <w:lang w:val="ru-RU" w:eastAsia="ru-RU"/>
              </w:rPr>
              <w:t xml:space="preserve"> 19-</w:t>
            </w:r>
            <w:r w:rsidRPr="006850DE">
              <w:rPr>
                <w:rFonts w:ascii="GHEA Grapalat" w:hAnsi="GHEA Grapalat" w:cs="Sylfaen"/>
                <w:sz w:val="16"/>
                <w:szCs w:val="16"/>
                <w:lang w:eastAsia="ru-RU"/>
              </w:rPr>
              <w:t>ի</w:t>
            </w:r>
            <w:r w:rsidRPr="00FA1819">
              <w:rPr>
                <w:rFonts w:ascii="GHEA Grapalat" w:hAnsi="GHEA Grapalat" w:cs="Calibri"/>
                <w:sz w:val="16"/>
                <w:szCs w:val="16"/>
                <w:lang w:val="ru-RU" w:eastAsia="ru-RU"/>
              </w:rPr>
              <w:t xml:space="preserve"> </w:t>
            </w:r>
            <w:r w:rsidRPr="006850DE">
              <w:rPr>
                <w:rFonts w:ascii="GHEA Grapalat" w:hAnsi="GHEA Grapalat" w:cs="Calibri"/>
                <w:sz w:val="16"/>
                <w:szCs w:val="16"/>
                <w:lang w:eastAsia="ru-RU"/>
              </w:rPr>
              <w:t>N</w:t>
            </w:r>
            <w:r w:rsidRPr="00FA1819">
              <w:rPr>
                <w:rFonts w:ascii="GHEA Grapalat" w:hAnsi="GHEA Grapalat" w:cs="Calibri"/>
                <w:sz w:val="16"/>
                <w:szCs w:val="16"/>
                <w:lang w:val="ru-RU" w:eastAsia="ru-RU"/>
              </w:rPr>
              <w:t xml:space="preserve"> 1546-</w:t>
            </w:r>
            <w:r w:rsidRPr="006850DE">
              <w:rPr>
                <w:rFonts w:ascii="GHEA Grapalat" w:hAnsi="GHEA Grapalat" w:cs="Sylfaen"/>
                <w:sz w:val="16"/>
                <w:szCs w:val="16"/>
                <w:lang w:eastAsia="ru-RU"/>
              </w:rPr>
              <w:t>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որոշմամբ</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հաստատված</w:t>
            </w:r>
            <w:r w:rsidRPr="00FA1819">
              <w:rPr>
                <w:rFonts w:ascii="GHEA Grapalat" w:hAnsi="GHEA Grapalat" w:cs="Calibri"/>
                <w:sz w:val="16"/>
                <w:szCs w:val="16"/>
                <w:lang w:val="ru-RU" w:eastAsia="ru-RU"/>
              </w:rPr>
              <w:t xml:space="preserve"> </w:t>
            </w:r>
            <w:r w:rsidRPr="00FA1819">
              <w:rPr>
                <w:rFonts w:ascii="GHEA Grapalat" w:hAnsi="GHEA Grapalat" w:cs="Arial LatArm"/>
                <w:sz w:val="16"/>
                <w:szCs w:val="16"/>
                <w:lang w:val="ru-RU" w:eastAsia="ru-RU"/>
              </w:rPr>
              <w:t>“</w:t>
            </w:r>
            <w:r w:rsidRPr="006850DE">
              <w:rPr>
                <w:rFonts w:ascii="GHEA Grapalat" w:hAnsi="GHEA Grapalat" w:cs="Sylfaen"/>
                <w:sz w:val="16"/>
                <w:szCs w:val="16"/>
                <w:lang w:eastAsia="ru-RU"/>
              </w:rPr>
              <w:t>Կենցաղային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և</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սանիտարահիգիենիկ</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նշանակության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թղթե</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և</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քիմիական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թելքերից</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ապրանքներին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ներկայացվող</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պահանջների</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տեխնիկական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կանոնակարգի</w:t>
            </w:r>
            <w:r w:rsidRPr="00FA1819">
              <w:rPr>
                <w:rFonts w:ascii="GHEA Grapalat" w:hAnsi="GHEA Grapalat" w:cs="Arial LatArm"/>
                <w:sz w:val="16"/>
                <w:szCs w:val="16"/>
                <w:lang w:val="ru-RU" w:eastAsia="ru-RU"/>
              </w:rPr>
              <w:t>”</w:t>
            </w:r>
            <w:r w:rsidRPr="006850DE">
              <w:rPr>
                <w:rFonts w:ascii="GHEA Grapalat" w:hAnsi="GHEA Grapalat" w:cs="Tahoma"/>
                <w:sz w:val="16"/>
                <w:szCs w:val="16"/>
                <w:lang w:eastAsia="ru-RU"/>
              </w:rPr>
              <w:t>։</w:t>
            </w:r>
          </w:p>
        </w:tc>
      </w:tr>
      <w:tr w:rsidR="006850DE" w:rsidRPr="00B16973" w:rsidTr="00814300">
        <w:trPr>
          <w:trHeight w:val="668"/>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val="ru-RU" w:eastAsia="ru-RU"/>
              </w:rPr>
            </w:pPr>
            <w:r w:rsidRPr="00814300">
              <w:rPr>
                <w:rFonts w:ascii="GHEA Grapalat" w:hAnsi="GHEA Grapalat" w:cs="Calibri"/>
                <w:sz w:val="20"/>
                <w:szCs w:val="20"/>
                <w:lang w:val="ru-RU" w:eastAsia="ru-RU"/>
              </w:rPr>
              <w:t xml:space="preserve">Կեքս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6850DE" w:rsidP="00814300">
            <w:pPr>
              <w:jc w:val="both"/>
              <w:rPr>
                <w:rFonts w:ascii="GHEA Grapalat" w:hAnsi="GHEA Grapalat" w:cs="Calibri"/>
                <w:sz w:val="16"/>
                <w:szCs w:val="16"/>
                <w:lang w:val="ru-RU" w:eastAsia="ru-RU"/>
              </w:rPr>
            </w:pPr>
            <w:r w:rsidRPr="00814300">
              <w:rPr>
                <w:rFonts w:ascii="GHEA Grapalat" w:hAnsi="GHEA Grapalat" w:cs="Calibri"/>
                <w:sz w:val="16"/>
                <w:szCs w:val="16"/>
                <w:lang w:val="ru-RU" w:eastAsia="ru-RU"/>
              </w:rPr>
              <w:t xml:space="preserve">Կաթնահունց, շաքարահունց, երկարատև պատրաստված ,խոնավությունը  </w:t>
            </w:r>
            <w:r w:rsidRPr="006850DE">
              <w:rPr>
                <w:rFonts w:ascii="GHEA Grapalat" w:hAnsi="GHEA Grapalat" w:cs="Calibri"/>
                <w:sz w:val="16"/>
                <w:szCs w:val="16"/>
                <w:lang w:val="ru-RU" w:eastAsia="ru-RU"/>
              </w:rPr>
              <w:t xml:space="preserve"> 3-10%, </w:t>
            </w:r>
            <w:r w:rsidRPr="00814300">
              <w:rPr>
                <w:rFonts w:ascii="GHEA Grapalat" w:hAnsi="GHEA Grapalat" w:cs="Calibri"/>
                <w:sz w:val="16"/>
                <w:szCs w:val="16"/>
                <w:lang w:val="ru-RU" w:eastAsia="ru-RU"/>
              </w:rPr>
              <w:t xml:space="preserve">շաքարի զանգվածային պարունակությունը </w:t>
            </w:r>
            <w:r w:rsidR="00814300">
              <w:rPr>
                <w:rFonts w:ascii="GHEA Grapalat" w:hAnsi="GHEA Grapalat" w:cs="Calibri"/>
                <w:sz w:val="16"/>
                <w:szCs w:val="16"/>
                <w:lang w:val="ru-RU" w:eastAsia="ru-RU"/>
              </w:rPr>
              <w:t xml:space="preserve">  </w:t>
            </w:r>
            <w:r w:rsidRPr="00814300">
              <w:rPr>
                <w:rFonts w:ascii="GHEA Grapalat" w:hAnsi="GHEA Grapalat" w:cs="Calibri"/>
                <w:sz w:val="16"/>
                <w:szCs w:val="16"/>
                <w:lang w:val="ru-RU" w:eastAsia="ru-RU"/>
              </w:rPr>
              <w:t xml:space="preserve"> ԳՕՍՏ   </w:t>
            </w:r>
            <w:r w:rsidRPr="006850DE">
              <w:rPr>
                <w:rFonts w:ascii="GHEA Grapalat" w:hAnsi="GHEA Grapalat" w:cs="Calibri"/>
                <w:sz w:val="16"/>
                <w:szCs w:val="16"/>
                <w:lang w:val="ru-RU" w:eastAsia="ru-RU"/>
              </w:rPr>
              <w:t xml:space="preserve">24901-89: </w:t>
            </w:r>
            <w:r w:rsidRPr="00814300">
              <w:rPr>
                <w:rFonts w:ascii="GHEA Grapalat" w:hAnsi="GHEA Grapalat" w:cs="Calibri"/>
                <w:sz w:val="16"/>
                <w:szCs w:val="16"/>
                <w:lang w:val="ru-RU" w:eastAsia="ru-RU"/>
              </w:rPr>
              <w:t xml:space="preserve">Անվտանգությունը  </w:t>
            </w:r>
            <w:r w:rsidRPr="006850DE">
              <w:rPr>
                <w:rFonts w:ascii="GHEA Grapalat" w:hAnsi="GHEA Grapalat" w:cs="Calibri"/>
                <w:sz w:val="16"/>
                <w:szCs w:val="16"/>
                <w:lang w:val="ru-RU" w:eastAsia="ru-RU"/>
              </w:rPr>
              <w:t xml:space="preserve">` </w:t>
            </w:r>
            <w:r w:rsidRPr="00814300">
              <w:rPr>
                <w:rFonts w:ascii="GHEA Grapalat" w:hAnsi="GHEA Grapalat" w:cs="Calibri"/>
                <w:sz w:val="16"/>
                <w:szCs w:val="16"/>
                <w:lang w:val="ru-RU" w:eastAsia="ru-RU"/>
              </w:rPr>
              <w:t xml:space="preserve">ըստ </w:t>
            </w:r>
            <w:r w:rsidRPr="006850DE">
              <w:rPr>
                <w:rFonts w:ascii="GHEA Grapalat" w:hAnsi="GHEA Grapalat" w:cs="Calibri"/>
                <w:sz w:val="16"/>
                <w:szCs w:val="16"/>
                <w:lang w:eastAsia="ru-RU"/>
              </w:rPr>
              <w:t>N</w:t>
            </w:r>
            <w:r w:rsidRPr="006850DE">
              <w:rPr>
                <w:rFonts w:ascii="GHEA Grapalat" w:hAnsi="GHEA Grapalat" w:cs="Calibri"/>
                <w:sz w:val="16"/>
                <w:szCs w:val="16"/>
                <w:lang w:val="ru-RU" w:eastAsia="ru-RU"/>
              </w:rPr>
              <w:t xml:space="preserve"> 2-</w:t>
            </w:r>
            <w:r w:rsidRPr="006850DE">
              <w:rPr>
                <w:rFonts w:ascii="GHEA Grapalat" w:hAnsi="GHEA Grapalat" w:cs="Calibri"/>
                <w:sz w:val="16"/>
                <w:szCs w:val="16"/>
                <w:lang w:eastAsia="ru-RU"/>
              </w:rPr>
              <w:t>III</w:t>
            </w:r>
            <w:r w:rsidRPr="006850DE">
              <w:rPr>
                <w:rFonts w:ascii="GHEA Grapalat" w:hAnsi="GHEA Grapalat" w:cs="Calibri"/>
                <w:sz w:val="16"/>
                <w:szCs w:val="16"/>
                <w:lang w:val="ru-RU" w:eastAsia="ru-RU"/>
              </w:rPr>
              <w:t>-4.9-01-2003 (</w:t>
            </w:r>
            <w:r w:rsidRPr="00814300">
              <w:rPr>
                <w:rFonts w:ascii="GHEA Grapalat" w:hAnsi="GHEA Grapalat" w:cs="Calibri"/>
                <w:sz w:val="16"/>
                <w:szCs w:val="16"/>
                <w:lang w:val="ru-RU" w:eastAsia="ru-RU"/>
              </w:rPr>
              <w:t xml:space="preserve">ՌԴ  ՍԱՆ պին  </w:t>
            </w:r>
            <w:r w:rsidRPr="006850DE">
              <w:rPr>
                <w:rFonts w:ascii="GHEA Grapalat" w:hAnsi="GHEA Grapalat" w:cs="Calibri"/>
                <w:sz w:val="16"/>
                <w:szCs w:val="16"/>
                <w:lang w:val="ru-RU" w:eastAsia="ru-RU"/>
              </w:rPr>
              <w:t xml:space="preserve"> 2.3.2-1078-01) </w:t>
            </w:r>
            <w:r w:rsidRPr="00814300">
              <w:rPr>
                <w:rFonts w:ascii="GHEA Grapalat" w:hAnsi="GHEA Grapalat" w:cs="Calibri"/>
                <w:sz w:val="16"/>
                <w:szCs w:val="16"/>
                <w:lang w:val="ru-RU" w:eastAsia="ru-RU"/>
              </w:rPr>
              <w:t xml:space="preserve">սանիտարահամաճարակային </w:t>
            </w:r>
            <w:r w:rsidR="00814300">
              <w:rPr>
                <w:rFonts w:ascii="GHEA Grapalat" w:hAnsi="GHEA Grapalat" w:cs="Calibri"/>
                <w:sz w:val="16"/>
                <w:szCs w:val="16"/>
                <w:lang w:val="ru-RU" w:eastAsia="ru-RU"/>
              </w:rPr>
              <w:t xml:space="preserve">կանոնների և նորմերի </w:t>
            </w:r>
            <w:r w:rsidR="00814300" w:rsidRPr="006850DE">
              <w:rPr>
                <w:rFonts w:ascii="GHEA Grapalat" w:hAnsi="GHEA Grapalat" w:cs="Sylfaen"/>
                <w:color w:val="000000"/>
                <w:sz w:val="16"/>
                <w:szCs w:val="16"/>
                <w:shd w:val="clear" w:color="auto" w:fill="FFFFFF"/>
              </w:rPr>
              <w:t>Սննդամթերքի</w:t>
            </w:r>
            <w:r w:rsidR="00814300" w:rsidRPr="006850DE">
              <w:rPr>
                <w:rFonts w:ascii="GHEA Grapalat" w:hAnsi="GHEA Grapalat"/>
                <w:color w:val="000000"/>
                <w:sz w:val="16"/>
                <w:szCs w:val="16"/>
                <w:shd w:val="clear" w:color="auto" w:fill="FFFFFF"/>
                <w:lang w:val="ru-RU"/>
              </w:rPr>
              <w:t xml:space="preserve"> </w:t>
            </w:r>
            <w:r w:rsidR="00814300" w:rsidRPr="006850DE">
              <w:rPr>
                <w:rFonts w:ascii="GHEA Grapalat" w:hAnsi="GHEA Grapalat" w:cs="Sylfaen"/>
                <w:color w:val="000000"/>
                <w:sz w:val="16"/>
                <w:szCs w:val="16"/>
                <w:shd w:val="clear" w:color="auto" w:fill="FFFFFF"/>
              </w:rPr>
              <w:t>անվտանգության</w:t>
            </w:r>
            <w:r w:rsidR="00814300" w:rsidRPr="006850DE">
              <w:rPr>
                <w:rFonts w:ascii="GHEA Grapalat" w:hAnsi="GHEA Grapalat"/>
                <w:color w:val="000000"/>
                <w:sz w:val="16"/>
                <w:szCs w:val="16"/>
                <w:shd w:val="clear" w:color="auto" w:fill="FFFFFF"/>
                <w:lang w:val="ru-RU"/>
              </w:rPr>
              <w:t xml:space="preserve"> </w:t>
            </w:r>
            <w:r w:rsidR="00814300" w:rsidRPr="006850DE">
              <w:rPr>
                <w:rFonts w:ascii="GHEA Grapalat" w:hAnsi="GHEA Grapalat" w:cs="Sylfaen"/>
                <w:color w:val="000000"/>
                <w:sz w:val="16"/>
                <w:szCs w:val="16"/>
                <w:shd w:val="clear" w:color="auto" w:fill="FFFFFF"/>
              </w:rPr>
              <w:t>մասին</w:t>
            </w:r>
            <w:r w:rsidR="00814300" w:rsidRPr="006850DE">
              <w:rPr>
                <w:rFonts w:ascii="GHEA Grapalat" w:hAnsi="GHEA Grapalat"/>
                <w:color w:val="000000"/>
                <w:sz w:val="16"/>
                <w:szCs w:val="16"/>
                <w:shd w:val="clear" w:color="auto" w:fill="FFFFFF"/>
                <w:lang w:val="ru-RU"/>
              </w:rPr>
              <w:t xml:space="preserve">» </w:t>
            </w:r>
            <w:r w:rsidR="00814300" w:rsidRPr="006850DE">
              <w:rPr>
                <w:rFonts w:ascii="GHEA Grapalat" w:hAnsi="GHEA Grapalat" w:cs="Sylfaen"/>
                <w:color w:val="000000"/>
                <w:sz w:val="16"/>
                <w:szCs w:val="16"/>
                <w:shd w:val="clear" w:color="auto" w:fill="FFFFFF"/>
              </w:rPr>
              <w:t>ՀՀ</w:t>
            </w:r>
            <w:r w:rsidR="00814300" w:rsidRPr="006850DE">
              <w:rPr>
                <w:rFonts w:ascii="GHEA Grapalat" w:hAnsi="GHEA Grapalat"/>
                <w:color w:val="000000"/>
                <w:sz w:val="16"/>
                <w:szCs w:val="16"/>
                <w:shd w:val="clear" w:color="auto" w:fill="FFFFFF"/>
                <w:lang w:val="ru-RU"/>
              </w:rPr>
              <w:t xml:space="preserve"> </w:t>
            </w:r>
            <w:r w:rsidR="00814300" w:rsidRPr="006850DE">
              <w:rPr>
                <w:rFonts w:ascii="GHEA Grapalat" w:hAnsi="GHEA Grapalat" w:cs="Sylfaen"/>
                <w:color w:val="000000"/>
                <w:sz w:val="16"/>
                <w:szCs w:val="16"/>
                <w:shd w:val="clear" w:color="auto" w:fill="FFFFFF"/>
              </w:rPr>
              <w:t>օրենքի</w:t>
            </w:r>
            <w:r w:rsidR="00814300" w:rsidRPr="006850DE">
              <w:rPr>
                <w:rFonts w:ascii="GHEA Grapalat" w:hAnsi="GHEA Grapalat"/>
                <w:color w:val="000000"/>
                <w:sz w:val="16"/>
                <w:szCs w:val="16"/>
                <w:shd w:val="clear" w:color="auto" w:fill="FFFFFF"/>
                <w:lang w:val="ru-RU"/>
              </w:rPr>
              <w:t xml:space="preserve"> 8-</w:t>
            </w:r>
            <w:r w:rsidR="00814300" w:rsidRPr="006850DE">
              <w:rPr>
                <w:rFonts w:ascii="GHEA Grapalat" w:hAnsi="GHEA Grapalat" w:cs="Sylfaen"/>
                <w:color w:val="000000"/>
                <w:sz w:val="16"/>
                <w:szCs w:val="16"/>
                <w:shd w:val="clear" w:color="auto" w:fill="FFFFFF"/>
              </w:rPr>
              <w:t>րդ</w:t>
            </w:r>
            <w:r w:rsidR="00814300" w:rsidRPr="006850DE">
              <w:rPr>
                <w:rFonts w:ascii="GHEA Grapalat" w:hAnsi="GHEA Grapalat"/>
                <w:color w:val="000000"/>
                <w:sz w:val="16"/>
                <w:szCs w:val="16"/>
                <w:shd w:val="clear" w:color="auto" w:fill="FFFFFF"/>
                <w:lang w:val="ru-RU"/>
              </w:rPr>
              <w:t xml:space="preserve"> </w:t>
            </w:r>
            <w:r w:rsidR="00814300" w:rsidRPr="006850DE">
              <w:rPr>
                <w:rFonts w:ascii="GHEA Grapalat" w:hAnsi="GHEA Grapalat" w:cs="Sylfaen"/>
                <w:color w:val="000000"/>
                <w:sz w:val="16"/>
                <w:szCs w:val="16"/>
                <w:shd w:val="clear" w:color="auto" w:fill="FFFFFF"/>
              </w:rPr>
              <w:t>հոդվածի</w:t>
            </w:r>
          </w:p>
        </w:tc>
      </w:tr>
      <w:tr w:rsidR="006850DE" w:rsidRPr="00B16973" w:rsidTr="00814300">
        <w:trPr>
          <w:trHeight w:val="55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814300" w:rsidP="006850DE">
            <w:pPr>
              <w:jc w:val="both"/>
              <w:rPr>
                <w:rFonts w:ascii="GHEA Grapalat" w:hAnsi="GHEA Grapalat" w:cs="Calibri"/>
                <w:sz w:val="20"/>
                <w:szCs w:val="20"/>
                <w:lang w:val="ru-RU" w:eastAsia="ru-RU"/>
              </w:rPr>
            </w:pPr>
            <w:r w:rsidRPr="00814300">
              <w:rPr>
                <w:rFonts w:ascii="GHEA Grapalat" w:hAnsi="GHEA Grapalat" w:cs="Sylfaen"/>
                <w:sz w:val="20"/>
                <w:szCs w:val="20"/>
                <w:lang w:val="ru-RU" w:eastAsia="ru-RU"/>
              </w:rPr>
              <w:t xml:space="preserve">Թթվասեր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814300" w:rsidP="00814300">
            <w:pPr>
              <w:jc w:val="both"/>
              <w:rPr>
                <w:rFonts w:ascii="GHEA Grapalat" w:hAnsi="GHEA Grapalat" w:cs="Calibri"/>
                <w:sz w:val="16"/>
                <w:szCs w:val="16"/>
                <w:lang w:val="ru-RU" w:eastAsia="ru-RU"/>
              </w:rPr>
            </w:pPr>
            <w:r w:rsidRPr="00814300">
              <w:rPr>
                <w:rFonts w:ascii="GHEA Grapalat" w:hAnsi="GHEA Grapalat" w:cs="Calibri"/>
                <w:sz w:val="16"/>
                <w:szCs w:val="16"/>
                <w:lang w:val="ru-RU" w:eastAsia="ru-RU"/>
              </w:rPr>
              <w:t xml:space="preserve">Թարմ կովի կաթից յուղանյությունը  </w:t>
            </w:r>
            <w:r w:rsidR="006850DE" w:rsidRPr="006850DE">
              <w:rPr>
                <w:rFonts w:ascii="GHEA Grapalat" w:hAnsi="GHEA Grapalat" w:cs="Calibri"/>
                <w:sz w:val="16"/>
                <w:szCs w:val="16"/>
                <w:lang w:val="ru-RU" w:eastAsia="ru-RU"/>
              </w:rPr>
              <w:t xml:space="preserve"> 20 %-</w:t>
            </w:r>
            <w:r w:rsidRPr="00814300">
              <w:rPr>
                <w:rFonts w:ascii="GHEA Grapalat" w:hAnsi="GHEA Grapalat" w:cs="Calibri"/>
                <w:sz w:val="16"/>
                <w:szCs w:val="16"/>
                <w:lang w:val="ru-RU" w:eastAsia="ru-RU"/>
              </w:rPr>
              <w:t xml:space="preserve">ից ոչ պակաս, թթվայնությունը  </w:t>
            </w:r>
            <w:r w:rsidR="006850DE" w:rsidRPr="006850DE">
              <w:rPr>
                <w:rFonts w:ascii="GHEA Grapalat" w:hAnsi="GHEA Grapalat" w:cs="Calibri"/>
                <w:sz w:val="16"/>
                <w:szCs w:val="16"/>
                <w:lang w:val="ru-RU" w:eastAsia="ru-RU"/>
              </w:rPr>
              <w:t>` 65-100 °</w:t>
            </w:r>
            <w:r w:rsidR="006850DE" w:rsidRPr="006850DE">
              <w:rPr>
                <w:rFonts w:ascii="GHEA Grapalat" w:hAnsi="GHEA Grapalat" w:cs="Calibri"/>
                <w:sz w:val="16"/>
                <w:szCs w:val="16"/>
                <w:lang w:eastAsia="ru-RU"/>
              </w:rPr>
              <w:t>OT</w:t>
            </w:r>
            <w:r w:rsidR="006850DE" w:rsidRPr="006850DE">
              <w:rPr>
                <w:rFonts w:ascii="GHEA Grapalat" w:hAnsi="GHEA Grapalat" w:cs="Calibri"/>
                <w:sz w:val="16"/>
                <w:szCs w:val="16"/>
                <w:lang w:val="ru-RU" w:eastAsia="ru-RU"/>
              </w:rPr>
              <w:t xml:space="preserve">, </w:t>
            </w:r>
            <w:r w:rsidRPr="00814300">
              <w:rPr>
                <w:rFonts w:ascii="GHEA Grapalat" w:hAnsi="GHEA Grapalat" w:cs="Calibri"/>
                <w:sz w:val="16"/>
                <w:szCs w:val="16"/>
                <w:lang w:val="ru-RU" w:eastAsia="ru-RU"/>
              </w:rPr>
              <w:t xml:space="preserve">անվտանգությունը և մակնշումը  </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ըստ</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ՀՀԿառավարության</w:t>
            </w:r>
            <w:r w:rsidR="006850DE" w:rsidRPr="006850DE">
              <w:rPr>
                <w:rFonts w:ascii="GHEA Grapalat" w:hAnsi="GHEA Grapalat" w:cs="Calibri"/>
                <w:sz w:val="16"/>
                <w:szCs w:val="16"/>
                <w:lang w:val="ru-RU" w:eastAsia="ru-RU"/>
              </w:rPr>
              <w:t xml:space="preserve"> 2006</w:t>
            </w:r>
            <w:r w:rsidR="006850DE" w:rsidRPr="006850DE">
              <w:rPr>
                <w:rFonts w:ascii="GHEA Grapalat" w:hAnsi="GHEA Grapalat" w:cs="Sylfaen"/>
                <w:sz w:val="16"/>
                <w:szCs w:val="16"/>
                <w:lang w:eastAsia="ru-RU"/>
              </w:rPr>
              <w:t>թ</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դեկտեմբերի</w:t>
            </w:r>
            <w:r w:rsidR="006850DE" w:rsidRPr="006850DE">
              <w:rPr>
                <w:rFonts w:ascii="GHEA Grapalat" w:hAnsi="GHEA Grapalat" w:cs="Calibri"/>
                <w:sz w:val="16"/>
                <w:szCs w:val="16"/>
                <w:lang w:val="ru-RU" w:eastAsia="ru-RU"/>
              </w:rPr>
              <w:t xml:space="preserve"> 21-</w:t>
            </w:r>
            <w:r w:rsidR="006850DE" w:rsidRPr="006850DE">
              <w:rPr>
                <w:rFonts w:ascii="GHEA Grapalat" w:hAnsi="GHEA Grapalat" w:cs="Sylfaen"/>
                <w:sz w:val="16"/>
                <w:szCs w:val="16"/>
                <w:lang w:eastAsia="ru-RU"/>
              </w:rPr>
              <w:t>ի</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Calibri"/>
                <w:sz w:val="16"/>
                <w:szCs w:val="16"/>
                <w:lang w:eastAsia="ru-RU"/>
              </w:rPr>
              <w:t>N</w:t>
            </w:r>
            <w:r w:rsidR="006850DE" w:rsidRPr="006850DE">
              <w:rPr>
                <w:rFonts w:ascii="GHEA Grapalat" w:hAnsi="GHEA Grapalat" w:cs="Calibri"/>
                <w:sz w:val="16"/>
                <w:szCs w:val="16"/>
                <w:lang w:val="ru-RU" w:eastAsia="ru-RU"/>
              </w:rPr>
              <w:t xml:space="preserve"> 1925-</w:t>
            </w:r>
            <w:r w:rsidR="006850DE" w:rsidRPr="006850DE">
              <w:rPr>
                <w:rFonts w:ascii="GHEA Grapalat" w:hAnsi="GHEA Grapalat" w:cs="Sylfaen"/>
                <w:sz w:val="16"/>
                <w:szCs w:val="16"/>
                <w:lang w:eastAsia="ru-RU"/>
              </w:rPr>
              <w:t>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որոշմամբ</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հաստատված</w:t>
            </w:r>
            <w:r w:rsidR="006850DE" w:rsidRPr="006850DE">
              <w:rPr>
                <w:rFonts w:ascii="GHEA Grapalat" w:hAnsi="GHEA Grapalat" w:cs="Calibri"/>
                <w:sz w:val="16"/>
                <w:szCs w:val="16"/>
                <w:lang w:val="ru-RU" w:eastAsia="ru-RU"/>
              </w:rPr>
              <w:t xml:space="preserve"> &lt;&lt; </w:t>
            </w:r>
            <w:r w:rsidR="006850DE" w:rsidRPr="006850DE">
              <w:rPr>
                <w:rFonts w:ascii="GHEA Grapalat" w:hAnsi="GHEA Grapalat" w:cs="Sylfaen"/>
                <w:sz w:val="16"/>
                <w:szCs w:val="16"/>
                <w:lang w:eastAsia="ru-RU"/>
              </w:rPr>
              <w:t>Կաթի</w:t>
            </w:r>
            <w:r w:rsidR="006850DE" w:rsidRPr="006850DE">
              <w:rPr>
                <w:rFonts w:ascii="GHEA Grapalat" w:hAnsi="GHEA Grapalat" w:cs="Calibri"/>
                <w:sz w:val="16"/>
                <w:szCs w:val="16"/>
                <w:lang w:val="ru-RU" w:eastAsia="ru-RU"/>
              </w:rPr>
              <w:t xml:space="preserve">Ý, </w:t>
            </w:r>
            <w:r w:rsidR="006850DE" w:rsidRPr="006850DE">
              <w:rPr>
                <w:rFonts w:ascii="GHEA Grapalat" w:hAnsi="GHEA Grapalat" w:cs="Sylfaen"/>
                <w:sz w:val="16"/>
                <w:szCs w:val="16"/>
                <w:lang w:eastAsia="ru-RU"/>
              </w:rPr>
              <w:t>կաթնամթերքին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և</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դրանց</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արտադրությանը</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ներկայացվող</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պահանջների</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և</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տեխնիկական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կանոնակարգի</w:t>
            </w:r>
            <w:r w:rsidR="006850DE" w:rsidRPr="006850DE">
              <w:rPr>
                <w:rFonts w:ascii="GHEA Grapalat" w:hAnsi="GHEA Grapalat" w:cs="Calibri"/>
                <w:sz w:val="16"/>
                <w:szCs w:val="16"/>
                <w:lang w:val="ru-RU" w:eastAsia="ru-RU"/>
              </w:rPr>
              <w:t xml:space="preserve">&gt;&gt; ¨ </w:t>
            </w:r>
            <w:r w:rsidRPr="006850DE">
              <w:rPr>
                <w:rFonts w:ascii="GHEA Grapalat" w:hAnsi="GHEA Grapalat" w:cs="Sylfaen"/>
                <w:color w:val="000000"/>
                <w:sz w:val="16"/>
                <w:szCs w:val="16"/>
                <w:shd w:val="clear" w:color="auto" w:fill="FFFFFF"/>
              </w:rPr>
              <w:t>Սննդամթերքի</w:t>
            </w:r>
            <w:r w:rsidRPr="006850DE">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անվտանգության</w:t>
            </w:r>
            <w:r w:rsidRPr="006850DE">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մասին</w:t>
            </w:r>
            <w:r w:rsidRPr="006850DE">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ՀՀ</w:t>
            </w:r>
            <w:r w:rsidRPr="006850DE">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օրենքի</w:t>
            </w:r>
            <w:r w:rsidRPr="006850DE">
              <w:rPr>
                <w:rFonts w:ascii="GHEA Grapalat" w:hAnsi="GHEA Grapalat"/>
                <w:color w:val="000000"/>
                <w:sz w:val="16"/>
                <w:szCs w:val="16"/>
                <w:shd w:val="clear" w:color="auto" w:fill="FFFFFF"/>
                <w:lang w:val="ru-RU"/>
              </w:rPr>
              <w:t xml:space="preserve"> 8-</w:t>
            </w:r>
            <w:r w:rsidRPr="006850DE">
              <w:rPr>
                <w:rFonts w:ascii="GHEA Grapalat" w:hAnsi="GHEA Grapalat" w:cs="Sylfaen"/>
                <w:color w:val="000000"/>
                <w:sz w:val="16"/>
                <w:szCs w:val="16"/>
                <w:shd w:val="clear" w:color="auto" w:fill="FFFFFF"/>
              </w:rPr>
              <w:t>րդ</w:t>
            </w:r>
            <w:r w:rsidRPr="006850DE">
              <w:rPr>
                <w:rFonts w:ascii="GHEA Grapalat" w:hAnsi="GHEA Grapalat"/>
                <w:color w:val="000000"/>
                <w:sz w:val="16"/>
                <w:szCs w:val="16"/>
                <w:shd w:val="clear" w:color="auto" w:fill="FFFFFF"/>
                <w:lang w:val="ru-RU"/>
              </w:rPr>
              <w:t xml:space="preserve"> </w:t>
            </w:r>
            <w:r w:rsidRPr="006850DE">
              <w:rPr>
                <w:rFonts w:ascii="GHEA Grapalat" w:hAnsi="GHEA Grapalat" w:cs="Sylfaen"/>
                <w:color w:val="000000"/>
                <w:sz w:val="16"/>
                <w:szCs w:val="16"/>
                <w:shd w:val="clear" w:color="auto" w:fill="FFFFFF"/>
              </w:rPr>
              <w:t>հոդվածի</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Պիտանելիության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մնացորդային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ժամկետը</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ոչ</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պակաս</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քան</w:t>
            </w:r>
            <w:r w:rsidR="006850DE" w:rsidRPr="006850DE">
              <w:rPr>
                <w:rFonts w:ascii="GHEA Grapalat" w:hAnsi="GHEA Grapalat" w:cs="Calibri"/>
                <w:sz w:val="16"/>
                <w:szCs w:val="16"/>
                <w:lang w:val="ru-RU" w:eastAsia="ru-RU"/>
              </w:rPr>
              <w:t xml:space="preserve"> 90%:</w:t>
            </w:r>
            <w:r w:rsidR="006850DE" w:rsidRPr="006850DE">
              <w:rPr>
                <w:rFonts w:ascii="GHEA Grapalat" w:hAnsi="GHEA Grapalat" w:cs="Sylfaen"/>
                <w:sz w:val="16"/>
                <w:szCs w:val="16"/>
                <w:lang w:eastAsia="ru-RU"/>
              </w:rPr>
              <w:t>Տեղական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lastRenderedPageBreak/>
              <w:t>արտադրության</w:t>
            </w:r>
            <w:r w:rsidR="006850DE" w:rsidRPr="006850DE">
              <w:rPr>
                <w:rFonts w:ascii="GHEA Grapalat" w:hAnsi="GHEA Grapalat" w:cs="Calibri"/>
                <w:sz w:val="16"/>
                <w:szCs w:val="16"/>
                <w:lang w:val="ru-RU" w:eastAsia="ru-RU"/>
              </w:rPr>
              <w:t>:</w:t>
            </w:r>
          </w:p>
        </w:tc>
      </w:tr>
      <w:tr w:rsidR="006850DE" w:rsidRPr="00B16973" w:rsidTr="00814300">
        <w:trPr>
          <w:trHeight w:val="85"/>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814300" w:rsidP="006850DE">
            <w:pPr>
              <w:jc w:val="both"/>
              <w:rPr>
                <w:rFonts w:ascii="GHEA Grapalat" w:hAnsi="GHEA Grapalat" w:cs="Calibri"/>
                <w:sz w:val="20"/>
                <w:szCs w:val="20"/>
                <w:lang w:val="ru-RU" w:eastAsia="ru-RU"/>
              </w:rPr>
            </w:pPr>
            <w:r w:rsidRPr="00814300">
              <w:rPr>
                <w:rFonts w:ascii="GHEA Grapalat" w:hAnsi="GHEA Grapalat" w:cs="Sylfaen"/>
                <w:sz w:val="20"/>
                <w:szCs w:val="20"/>
                <w:lang w:val="ru-RU" w:eastAsia="ru-RU"/>
              </w:rPr>
              <w:lastRenderedPageBreak/>
              <w:t>Թռչնի կաթ</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814300" w:rsidP="006850DE">
            <w:pPr>
              <w:jc w:val="both"/>
              <w:rPr>
                <w:rFonts w:ascii="GHEA Grapalat" w:hAnsi="GHEA Grapalat" w:cs="Calibri"/>
                <w:sz w:val="16"/>
                <w:szCs w:val="16"/>
                <w:lang w:val="ru-RU" w:eastAsia="ru-RU"/>
              </w:rPr>
            </w:pPr>
            <w:r w:rsidRPr="00814300">
              <w:rPr>
                <w:rFonts w:ascii="GHEA Grapalat" w:hAnsi="GHEA Grapalat" w:cs="Calibri"/>
                <w:sz w:val="16"/>
                <w:szCs w:val="16"/>
                <w:lang w:val="ru-RU" w:eastAsia="ru-RU"/>
              </w:rPr>
              <w:t>Ըստ ԳՕՍՏ</w:t>
            </w:r>
            <w:r w:rsidR="00EC64BC">
              <w:rPr>
                <w:rFonts w:ascii="GHEA Grapalat" w:hAnsi="GHEA Grapalat" w:cs="Calibri"/>
                <w:sz w:val="16"/>
                <w:szCs w:val="16"/>
                <w:lang w:val="ru-RU" w:eastAsia="ru-RU"/>
              </w:rPr>
              <w:t>—</w:t>
            </w:r>
            <w:r>
              <w:rPr>
                <w:rFonts w:ascii="GHEA Grapalat" w:hAnsi="GHEA Grapalat" w:cs="Calibri"/>
                <w:sz w:val="16"/>
                <w:szCs w:val="16"/>
                <w:lang w:val="ru-RU" w:eastAsia="ru-RU"/>
              </w:rPr>
              <w:t>ի</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անվտանգությունը՝</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ըստ</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Calibri"/>
                <w:sz w:val="16"/>
                <w:szCs w:val="16"/>
                <w:lang w:eastAsia="ru-RU"/>
              </w:rPr>
              <w:t>N</w:t>
            </w:r>
            <w:r w:rsidR="006850DE" w:rsidRPr="006850DE">
              <w:rPr>
                <w:rFonts w:ascii="GHEA Grapalat" w:hAnsi="GHEA Grapalat" w:cs="Calibri"/>
                <w:sz w:val="16"/>
                <w:szCs w:val="16"/>
                <w:lang w:val="ru-RU" w:eastAsia="ru-RU"/>
              </w:rPr>
              <w:t xml:space="preserve"> 2-</w:t>
            </w:r>
            <w:r w:rsidR="006850DE" w:rsidRPr="006850DE">
              <w:rPr>
                <w:rFonts w:ascii="GHEA Grapalat" w:hAnsi="GHEA Grapalat" w:cs="Calibri"/>
                <w:sz w:val="16"/>
                <w:szCs w:val="16"/>
                <w:lang w:eastAsia="ru-RU"/>
              </w:rPr>
              <w:t>III</w:t>
            </w:r>
            <w:r w:rsidR="006850DE" w:rsidRPr="006850DE">
              <w:rPr>
                <w:rFonts w:ascii="GHEA Grapalat" w:hAnsi="GHEA Grapalat" w:cs="Calibri"/>
                <w:sz w:val="16"/>
                <w:szCs w:val="16"/>
                <w:lang w:val="ru-RU" w:eastAsia="ru-RU"/>
              </w:rPr>
              <w:t xml:space="preserve">-4,9-01-2010 </w:t>
            </w:r>
            <w:r w:rsidR="006850DE" w:rsidRPr="006850DE">
              <w:rPr>
                <w:rFonts w:ascii="GHEA Grapalat" w:hAnsi="GHEA Grapalat" w:cs="Sylfaen"/>
                <w:sz w:val="16"/>
                <w:szCs w:val="16"/>
                <w:lang w:eastAsia="ru-RU"/>
              </w:rPr>
              <w:t>հիգիենիկ</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նորմատիվների</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և</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val="ru-RU" w:eastAsia="ru-RU"/>
              </w:rPr>
              <w:t>&lt;&lt;</w:t>
            </w:r>
            <w:r w:rsidR="006850DE" w:rsidRPr="006850DE">
              <w:rPr>
                <w:rFonts w:ascii="GHEA Grapalat" w:hAnsi="GHEA Grapalat" w:cs="Sylfaen"/>
                <w:sz w:val="16"/>
                <w:szCs w:val="16"/>
                <w:lang w:eastAsia="ru-RU"/>
              </w:rPr>
              <w:t>Սննդամթերքի</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անվտանգության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մասին</w:t>
            </w:r>
            <w:r w:rsidR="006850DE" w:rsidRPr="006850DE">
              <w:rPr>
                <w:rFonts w:ascii="GHEA Grapalat" w:hAnsi="GHEA Grapalat" w:cs="Sylfaen"/>
                <w:sz w:val="16"/>
                <w:szCs w:val="16"/>
                <w:lang w:val="ru-RU" w:eastAsia="ru-RU"/>
              </w:rPr>
              <w:t>&gt;&gt;</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ՀՀ</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օրենքի</w:t>
            </w:r>
            <w:r w:rsidR="006850DE" w:rsidRPr="006850DE">
              <w:rPr>
                <w:rFonts w:ascii="GHEA Grapalat" w:hAnsi="GHEA Grapalat" w:cs="Calibri"/>
                <w:sz w:val="16"/>
                <w:szCs w:val="16"/>
                <w:lang w:val="ru-RU" w:eastAsia="ru-RU"/>
              </w:rPr>
              <w:t xml:space="preserve"> 9-</w:t>
            </w:r>
            <w:r w:rsidR="006850DE" w:rsidRPr="006850DE">
              <w:rPr>
                <w:rFonts w:ascii="GHEA Grapalat" w:hAnsi="GHEA Grapalat" w:cs="Sylfaen"/>
                <w:sz w:val="16"/>
                <w:szCs w:val="16"/>
                <w:lang w:eastAsia="ru-RU"/>
              </w:rPr>
              <w:t>րդ</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հոդվածի</w:t>
            </w:r>
            <w:r w:rsidR="006850DE" w:rsidRPr="006850DE">
              <w:rPr>
                <w:rFonts w:ascii="GHEA Grapalat" w:hAnsi="GHEA Grapalat" w:cs="Sylfaen"/>
                <w:sz w:val="16"/>
                <w:szCs w:val="16"/>
                <w:lang w:val="ru-RU" w:eastAsia="ru-RU"/>
              </w:rPr>
              <w:t xml:space="preserve">: </w:t>
            </w:r>
            <w:r w:rsidR="006850DE" w:rsidRPr="006850DE">
              <w:rPr>
                <w:rFonts w:ascii="GHEA Grapalat" w:hAnsi="GHEA Grapalat" w:cs="Sylfaen"/>
                <w:sz w:val="16"/>
                <w:szCs w:val="16"/>
                <w:lang w:eastAsia="ru-RU"/>
              </w:rPr>
              <w:t>Տեղական</w:t>
            </w:r>
            <w:r w:rsidR="006850DE" w:rsidRPr="006850DE">
              <w:rPr>
                <w:rFonts w:ascii="GHEA Grapalat" w:hAnsi="GHEA Grapalat" w:cs="Sylfaen"/>
                <w:sz w:val="16"/>
                <w:szCs w:val="16"/>
                <w:lang w:val="ru-RU" w:eastAsia="ru-RU"/>
              </w:rPr>
              <w:t xml:space="preserve"> </w:t>
            </w:r>
            <w:r w:rsidR="006850DE" w:rsidRPr="006850DE">
              <w:rPr>
                <w:rFonts w:ascii="GHEA Grapalat" w:hAnsi="GHEA Grapalat" w:cs="Sylfaen"/>
                <w:sz w:val="16"/>
                <w:szCs w:val="16"/>
                <w:lang w:eastAsia="ru-RU"/>
              </w:rPr>
              <w:t>արտադրության</w:t>
            </w:r>
            <w:r w:rsidR="006850DE" w:rsidRPr="006850DE">
              <w:rPr>
                <w:rFonts w:ascii="GHEA Grapalat" w:hAnsi="GHEA Grapalat" w:cs="Sylfaen"/>
                <w:sz w:val="16"/>
                <w:szCs w:val="16"/>
                <w:lang w:val="ru-RU" w:eastAsia="ru-RU"/>
              </w:rPr>
              <w:t>:</w:t>
            </w:r>
          </w:p>
        </w:tc>
      </w:tr>
      <w:tr w:rsidR="006850DE" w:rsidRPr="00B16973" w:rsidTr="00814300">
        <w:trPr>
          <w:trHeight w:val="360"/>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814300" w:rsidP="006850DE">
            <w:pPr>
              <w:jc w:val="both"/>
              <w:rPr>
                <w:rFonts w:ascii="GHEA Grapalat" w:hAnsi="GHEA Grapalat" w:cs="Calibri"/>
                <w:sz w:val="20"/>
                <w:szCs w:val="20"/>
                <w:lang w:val="ru-RU" w:eastAsia="ru-RU"/>
              </w:rPr>
            </w:pPr>
            <w:r w:rsidRPr="00814300">
              <w:rPr>
                <w:rFonts w:ascii="GHEA Grapalat" w:hAnsi="GHEA Grapalat" w:cs="Sylfaen"/>
                <w:sz w:val="20"/>
                <w:szCs w:val="20"/>
                <w:lang w:val="ru-RU" w:eastAsia="ru-RU"/>
              </w:rPr>
              <w:t xml:space="preserve">Վաֆլի </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6850DE" w:rsidRDefault="00814300" w:rsidP="00814300">
            <w:pPr>
              <w:jc w:val="both"/>
              <w:rPr>
                <w:rFonts w:ascii="GHEA Grapalat" w:hAnsi="GHEA Grapalat" w:cs="Calibri"/>
                <w:sz w:val="16"/>
                <w:szCs w:val="16"/>
                <w:lang w:val="ru-RU" w:eastAsia="ru-RU"/>
              </w:rPr>
            </w:pPr>
            <w:r w:rsidRPr="00814300">
              <w:rPr>
                <w:rFonts w:ascii="GHEA Grapalat" w:hAnsi="GHEA Grapalat" w:cs="Calibri"/>
                <w:sz w:val="16"/>
                <w:szCs w:val="16"/>
                <w:lang w:val="ru-RU" w:eastAsia="ru-RU"/>
              </w:rPr>
              <w:t xml:space="preserve">Միջուկով  և առանց միջուկի չափածրարված և առանց անվտանգությունը  </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Calibri"/>
                <w:sz w:val="16"/>
                <w:szCs w:val="16"/>
                <w:lang w:eastAsia="ru-RU"/>
              </w:rPr>
              <w:t>N</w:t>
            </w:r>
            <w:r w:rsidR="006850DE" w:rsidRPr="006850DE">
              <w:rPr>
                <w:rFonts w:ascii="GHEA Grapalat" w:hAnsi="GHEA Grapalat" w:cs="Calibri"/>
                <w:sz w:val="16"/>
                <w:szCs w:val="16"/>
                <w:lang w:val="ru-RU" w:eastAsia="ru-RU"/>
              </w:rPr>
              <w:t xml:space="preserve"> 2-</w:t>
            </w:r>
            <w:r w:rsidR="006850DE" w:rsidRPr="006850DE">
              <w:rPr>
                <w:rFonts w:ascii="GHEA Grapalat" w:hAnsi="GHEA Grapalat" w:cs="Calibri"/>
                <w:sz w:val="16"/>
                <w:szCs w:val="16"/>
                <w:lang w:eastAsia="ru-RU"/>
              </w:rPr>
              <w:t>III</w:t>
            </w:r>
            <w:r w:rsidR="006850DE" w:rsidRPr="006850DE">
              <w:rPr>
                <w:rFonts w:ascii="GHEA Grapalat" w:hAnsi="GHEA Grapalat" w:cs="Calibri"/>
                <w:sz w:val="16"/>
                <w:szCs w:val="16"/>
                <w:lang w:val="ru-RU" w:eastAsia="ru-RU"/>
              </w:rPr>
              <w:t xml:space="preserve">-4.9-01-2010 </w:t>
            </w:r>
            <w:r w:rsidR="006850DE" w:rsidRPr="006850DE">
              <w:rPr>
                <w:rFonts w:ascii="GHEA Grapalat" w:hAnsi="GHEA Grapalat" w:cs="Sylfaen"/>
                <w:sz w:val="16"/>
                <w:szCs w:val="16"/>
                <w:lang w:eastAsia="ru-RU"/>
              </w:rPr>
              <w:t>հիգենիկ</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նորմատիվների</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և</w:t>
            </w:r>
            <w:r w:rsidR="006850DE" w:rsidRPr="006850DE">
              <w:rPr>
                <w:rFonts w:ascii="GHEA Grapalat" w:hAnsi="GHEA Grapalat" w:cs="Calibri"/>
                <w:sz w:val="16"/>
                <w:szCs w:val="16"/>
                <w:lang w:val="ru-RU" w:eastAsia="ru-RU"/>
              </w:rPr>
              <w:t xml:space="preserve">  </w:t>
            </w:r>
            <w:r w:rsidRPr="006850DE">
              <w:rPr>
                <w:rFonts w:ascii="GHEA Grapalat" w:hAnsi="GHEA Grapalat" w:cs="Sylfaen"/>
                <w:sz w:val="16"/>
                <w:szCs w:val="16"/>
                <w:lang w:val="ru-RU" w:eastAsia="ru-RU"/>
              </w:rPr>
              <w:t>Սննդամթերքի</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անվտանգության</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մասին</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ՀՀ</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օրենքի</w:t>
            </w:r>
            <w:r w:rsidRPr="006850DE">
              <w:rPr>
                <w:rFonts w:ascii="GHEA Grapalat" w:hAnsi="GHEA Grapalat"/>
                <w:sz w:val="16"/>
                <w:szCs w:val="16"/>
                <w:lang w:val="ru-RU" w:eastAsia="ru-RU"/>
              </w:rPr>
              <w:t xml:space="preserve">  9-</w:t>
            </w:r>
            <w:r w:rsidRPr="006850DE">
              <w:rPr>
                <w:rFonts w:ascii="GHEA Grapalat" w:hAnsi="GHEA Grapalat" w:cs="Sylfaen"/>
                <w:sz w:val="16"/>
                <w:szCs w:val="16"/>
                <w:lang w:val="ru-RU" w:eastAsia="ru-RU"/>
              </w:rPr>
              <w:t>րդ</w:t>
            </w:r>
            <w:r w:rsidRPr="006850DE">
              <w:rPr>
                <w:rFonts w:ascii="GHEA Grapalat" w:hAnsi="GHEA Grapalat"/>
                <w:sz w:val="16"/>
                <w:szCs w:val="16"/>
                <w:lang w:val="ru-RU" w:eastAsia="ru-RU"/>
              </w:rPr>
              <w:t xml:space="preserve"> </w:t>
            </w:r>
            <w:r w:rsidRPr="006850DE">
              <w:rPr>
                <w:rFonts w:ascii="GHEA Grapalat" w:hAnsi="GHEA Grapalat" w:cs="Sylfaen"/>
                <w:sz w:val="16"/>
                <w:szCs w:val="16"/>
                <w:lang w:val="ru-RU" w:eastAsia="ru-RU"/>
              </w:rPr>
              <w:t>հոդվածի</w:t>
            </w:r>
            <w:r w:rsidRPr="006850DE">
              <w:rPr>
                <w:rFonts w:ascii="GHEA Grapalat" w:hAnsi="GHEA Grapalat"/>
                <w:sz w:val="16"/>
                <w:szCs w:val="16"/>
                <w:lang w:val="ru-RU" w:eastAsia="ru-RU"/>
              </w:rPr>
              <w:t>:</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Պիտանելիության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մնացորդային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ժամկետը</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ոչ</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պակաս</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քան</w:t>
            </w:r>
            <w:r w:rsidR="006850DE" w:rsidRPr="006850DE">
              <w:rPr>
                <w:rFonts w:ascii="GHEA Grapalat" w:hAnsi="GHEA Grapalat" w:cs="Calibri"/>
                <w:sz w:val="16"/>
                <w:szCs w:val="16"/>
                <w:lang w:val="ru-RU" w:eastAsia="ru-RU"/>
              </w:rPr>
              <w:t xml:space="preserve"> 90%:</w:t>
            </w:r>
            <w:r w:rsidR="006850DE" w:rsidRPr="006850DE">
              <w:rPr>
                <w:rFonts w:ascii="GHEA Grapalat" w:hAnsi="GHEA Grapalat" w:cs="Sylfaen"/>
                <w:sz w:val="16"/>
                <w:szCs w:val="16"/>
                <w:lang w:eastAsia="ru-RU"/>
              </w:rPr>
              <w:t>Տեղական</w:t>
            </w:r>
            <w:r w:rsidR="006850DE" w:rsidRPr="006850DE">
              <w:rPr>
                <w:rFonts w:ascii="GHEA Grapalat" w:hAnsi="GHEA Grapalat" w:cs="Calibri"/>
                <w:sz w:val="16"/>
                <w:szCs w:val="16"/>
                <w:lang w:val="ru-RU" w:eastAsia="ru-RU"/>
              </w:rPr>
              <w:t xml:space="preserve"> </w:t>
            </w:r>
            <w:r w:rsidR="006850DE" w:rsidRPr="006850DE">
              <w:rPr>
                <w:rFonts w:ascii="GHEA Grapalat" w:hAnsi="GHEA Grapalat" w:cs="Sylfaen"/>
                <w:sz w:val="16"/>
                <w:szCs w:val="16"/>
                <w:lang w:eastAsia="ru-RU"/>
              </w:rPr>
              <w:t>արտադրության</w:t>
            </w:r>
            <w:r w:rsidR="006850DE" w:rsidRPr="006850DE">
              <w:rPr>
                <w:rFonts w:ascii="GHEA Grapalat" w:hAnsi="GHEA Grapalat" w:cs="Calibri"/>
                <w:sz w:val="16"/>
                <w:szCs w:val="16"/>
                <w:lang w:val="ru-RU" w:eastAsia="ru-RU"/>
              </w:rPr>
              <w:t>:</w:t>
            </w:r>
          </w:p>
        </w:tc>
      </w:tr>
      <w:tr w:rsidR="006850DE" w:rsidRPr="00B16973" w:rsidTr="00814300">
        <w:trPr>
          <w:trHeight w:val="554"/>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814300" w:rsidP="006850DE">
            <w:pPr>
              <w:jc w:val="both"/>
              <w:rPr>
                <w:rFonts w:ascii="GHEA Grapalat" w:hAnsi="GHEA Grapalat" w:cs="Calibri"/>
                <w:sz w:val="20"/>
                <w:szCs w:val="20"/>
                <w:lang w:val="ru-RU" w:eastAsia="ru-RU"/>
              </w:rPr>
            </w:pPr>
            <w:r w:rsidRPr="00814300">
              <w:rPr>
                <w:rFonts w:ascii="GHEA Grapalat" w:hAnsi="GHEA Grapalat" w:cs="Sylfaen"/>
                <w:sz w:val="20"/>
                <w:szCs w:val="20"/>
                <w:lang w:val="ru-RU" w:eastAsia="ru-RU"/>
              </w:rPr>
              <w:t xml:space="preserve"> հյութ</w:t>
            </w:r>
          </w:p>
        </w:tc>
        <w:tc>
          <w:tcPr>
            <w:tcW w:w="12506" w:type="dxa"/>
            <w:tcBorders>
              <w:top w:val="single" w:sz="4" w:space="0" w:color="auto"/>
              <w:left w:val="nil"/>
              <w:bottom w:val="single" w:sz="4" w:space="0" w:color="auto"/>
              <w:right w:val="single" w:sz="4" w:space="0" w:color="000000"/>
            </w:tcBorders>
            <w:shd w:val="clear" w:color="auto" w:fill="auto"/>
          </w:tcPr>
          <w:p w:rsidR="006850DE" w:rsidRPr="00FA1819" w:rsidRDefault="006850DE" w:rsidP="006850DE">
            <w:pPr>
              <w:jc w:val="both"/>
              <w:rPr>
                <w:rFonts w:ascii="GHEA Grapalat" w:hAnsi="GHEA Grapalat"/>
                <w:sz w:val="16"/>
                <w:szCs w:val="16"/>
                <w:lang w:val="ru-RU" w:eastAsia="ru-RU"/>
              </w:rPr>
            </w:pPr>
            <w:r w:rsidRPr="006850DE">
              <w:rPr>
                <w:rFonts w:ascii="GHEA Grapalat" w:hAnsi="GHEA Grapalat" w:cs="Sylfaen"/>
                <w:sz w:val="16"/>
                <w:szCs w:val="16"/>
                <w:lang w:eastAsia="ru-RU"/>
              </w:rPr>
              <w:t>Անվտանգությունը</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և</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մակնիշումը՝</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ըստ</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ՀՀ</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Կառավարության</w:t>
            </w:r>
            <w:r w:rsidRPr="00FA1819">
              <w:rPr>
                <w:rFonts w:ascii="GHEA Grapalat" w:hAnsi="GHEA Grapalat" w:cs="Calibri"/>
                <w:sz w:val="16"/>
                <w:szCs w:val="16"/>
                <w:lang w:val="ru-RU" w:eastAsia="ru-RU"/>
              </w:rPr>
              <w:t xml:space="preserve"> 2009</w:t>
            </w:r>
            <w:r w:rsidRPr="006850DE">
              <w:rPr>
                <w:rFonts w:ascii="GHEA Grapalat" w:hAnsi="GHEA Grapalat" w:cs="Sylfaen"/>
                <w:sz w:val="16"/>
                <w:szCs w:val="16"/>
                <w:lang w:eastAsia="ru-RU"/>
              </w:rPr>
              <w:t>թ</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հունիսի</w:t>
            </w:r>
            <w:r w:rsidRPr="00FA1819">
              <w:rPr>
                <w:rFonts w:ascii="GHEA Grapalat" w:hAnsi="GHEA Grapalat" w:cs="Calibri"/>
                <w:sz w:val="16"/>
                <w:szCs w:val="16"/>
                <w:lang w:val="ru-RU" w:eastAsia="ru-RU"/>
              </w:rPr>
              <w:t xml:space="preserve"> 26-</w:t>
            </w:r>
            <w:r w:rsidRPr="006850DE">
              <w:rPr>
                <w:rFonts w:ascii="GHEA Grapalat" w:hAnsi="GHEA Grapalat" w:cs="Sylfaen"/>
                <w:sz w:val="16"/>
                <w:szCs w:val="16"/>
                <w:lang w:eastAsia="ru-RU"/>
              </w:rPr>
              <w:t>ի</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թիվ</w:t>
            </w:r>
            <w:r w:rsidRPr="00FA1819">
              <w:rPr>
                <w:rFonts w:ascii="GHEA Grapalat" w:hAnsi="GHEA Grapalat" w:cs="Calibri"/>
                <w:sz w:val="16"/>
                <w:szCs w:val="16"/>
                <w:lang w:val="ru-RU" w:eastAsia="ru-RU"/>
              </w:rPr>
              <w:t xml:space="preserve"> 744-</w:t>
            </w:r>
            <w:r w:rsidRPr="006850DE">
              <w:rPr>
                <w:rFonts w:ascii="GHEA Grapalat" w:hAnsi="GHEA Grapalat" w:cs="Sylfaen"/>
                <w:sz w:val="16"/>
                <w:szCs w:val="16"/>
                <w:lang w:eastAsia="ru-RU"/>
              </w:rPr>
              <w:t>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որոշմամբ</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հաստատված</w:t>
            </w:r>
            <w:r w:rsidRPr="00FA1819">
              <w:rPr>
                <w:rFonts w:ascii="GHEA Grapalat" w:hAnsi="GHEA Grapalat" w:cs="Calibri"/>
                <w:sz w:val="16"/>
                <w:szCs w:val="16"/>
                <w:lang w:val="ru-RU" w:eastAsia="ru-RU"/>
              </w:rPr>
              <w:t xml:space="preserve"> &lt;&lt;</w:t>
            </w:r>
            <w:r w:rsidRPr="006850DE">
              <w:rPr>
                <w:rFonts w:ascii="GHEA Grapalat" w:hAnsi="GHEA Grapalat" w:cs="Sylfaen"/>
                <w:sz w:val="16"/>
                <w:szCs w:val="16"/>
                <w:lang w:eastAsia="ru-RU"/>
              </w:rPr>
              <w:t>Հյութերին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և</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հյութամթերքներին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ներկայացվող</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տեխնիկական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կանոնակարգի</w:t>
            </w:r>
            <w:r w:rsidRPr="00FA1819">
              <w:rPr>
                <w:rFonts w:ascii="GHEA Grapalat" w:hAnsi="GHEA Grapalat" w:cs="Calibri"/>
                <w:sz w:val="16"/>
                <w:szCs w:val="16"/>
                <w:lang w:val="ru-RU" w:eastAsia="ru-RU"/>
              </w:rPr>
              <w:t xml:space="preserve">&gt;&gt;, </w:t>
            </w:r>
            <w:r w:rsidRPr="00FA1819">
              <w:rPr>
                <w:rFonts w:ascii="GHEA Grapalat" w:hAnsi="GHEA Grapalat" w:cs="Sylfaen"/>
                <w:sz w:val="16"/>
                <w:szCs w:val="16"/>
                <w:lang w:val="ru-RU" w:eastAsia="ru-RU"/>
              </w:rPr>
              <w:t>&lt;&lt;</w:t>
            </w:r>
            <w:r w:rsidRPr="006850DE">
              <w:rPr>
                <w:rFonts w:ascii="GHEA Grapalat" w:hAnsi="GHEA Grapalat" w:cs="Sylfaen"/>
                <w:sz w:val="16"/>
                <w:szCs w:val="16"/>
                <w:lang w:eastAsia="ru-RU"/>
              </w:rPr>
              <w:t>Սննդամթերքի</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անվտանգության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մասին</w:t>
            </w:r>
            <w:r w:rsidRPr="00FA1819">
              <w:rPr>
                <w:rFonts w:ascii="GHEA Grapalat" w:hAnsi="GHEA Grapalat" w:cs="Sylfaen"/>
                <w:sz w:val="16"/>
                <w:szCs w:val="16"/>
                <w:lang w:val="ru-RU" w:eastAsia="ru-RU"/>
              </w:rPr>
              <w:t>&gt;&gt;</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ՀՀ</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օրենքի</w:t>
            </w:r>
            <w:r w:rsidRPr="00FA1819">
              <w:rPr>
                <w:rFonts w:ascii="GHEA Grapalat" w:hAnsi="GHEA Grapalat" w:cs="Calibri"/>
                <w:sz w:val="16"/>
                <w:szCs w:val="16"/>
                <w:lang w:val="ru-RU" w:eastAsia="ru-RU"/>
              </w:rPr>
              <w:t xml:space="preserve"> 9-</w:t>
            </w:r>
            <w:r w:rsidRPr="006850DE">
              <w:rPr>
                <w:rFonts w:ascii="GHEA Grapalat" w:hAnsi="GHEA Grapalat" w:cs="Sylfaen"/>
                <w:sz w:val="16"/>
                <w:szCs w:val="16"/>
                <w:lang w:eastAsia="ru-RU"/>
              </w:rPr>
              <w:t>րդ</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հոդվածի</w:t>
            </w:r>
            <w:r w:rsidRPr="00FA1819">
              <w:rPr>
                <w:rFonts w:ascii="GHEA Grapalat" w:hAnsi="GHEA Grapalat" w:cs="Sylfaen"/>
                <w:sz w:val="16"/>
                <w:szCs w:val="16"/>
                <w:lang w:val="ru-RU" w:eastAsia="ru-RU"/>
              </w:rPr>
              <w:t>:</w:t>
            </w:r>
          </w:p>
        </w:tc>
      </w:tr>
      <w:tr w:rsidR="006850DE" w:rsidRPr="006850DE" w:rsidTr="00814300">
        <w:trPr>
          <w:trHeight w:val="1045"/>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eastAsia="ru-RU"/>
              </w:rPr>
            </w:pPr>
            <w:r w:rsidRPr="006850DE">
              <w:rPr>
                <w:rFonts w:ascii="GHEA Grapalat" w:hAnsi="GHEA Grapalat" w:cs="Sylfaen"/>
                <w:sz w:val="20"/>
                <w:szCs w:val="20"/>
                <w:lang w:eastAsia="ru-RU"/>
              </w:rPr>
              <w:t>Կարամել</w:t>
            </w:r>
          </w:p>
        </w:tc>
        <w:tc>
          <w:tcPr>
            <w:tcW w:w="12506" w:type="dxa"/>
            <w:tcBorders>
              <w:top w:val="single" w:sz="4" w:space="0" w:color="auto"/>
              <w:left w:val="nil"/>
              <w:bottom w:val="single" w:sz="4" w:space="0" w:color="auto"/>
              <w:right w:val="single" w:sz="4" w:space="0" w:color="000000"/>
            </w:tcBorders>
            <w:shd w:val="clear" w:color="auto" w:fill="auto"/>
          </w:tcPr>
          <w:p w:rsidR="006850DE" w:rsidRPr="006850DE" w:rsidRDefault="006850DE" w:rsidP="006850DE">
            <w:pPr>
              <w:spacing w:line="276" w:lineRule="auto"/>
              <w:jc w:val="both"/>
              <w:rPr>
                <w:rFonts w:ascii="GHEA Grapalat" w:hAnsi="GHEA Grapalat"/>
                <w:color w:val="000000"/>
                <w:sz w:val="16"/>
                <w:szCs w:val="16"/>
                <w:shd w:val="clear" w:color="auto" w:fill="FFFFFF"/>
              </w:rPr>
            </w:pPr>
            <w:r w:rsidRPr="006850DE">
              <w:rPr>
                <w:rFonts w:ascii="GHEA Grapalat" w:hAnsi="GHEA Grapalat" w:cs="Sylfaen"/>
                <w:color w:val="000000"/>
                <w:sz w:val="16"/>
                <w:szCs w:val="16"/>
                <w:shd w:val="clear" w:color="auto" w:fill="FFFFFF"/>
              </w:rPr>
              <w:t>Կարամելկաթնային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պոմադային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մրգային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դոնդողային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դոնդողամրգային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նշակարկանդային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գրիլյաժային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պրալինե</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հավելանյութերով։</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Կախված</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կոնֆետի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տեսակից</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խոնավության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զանգվածային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մասը</w:t>
            </w:r>
            <w:r w:rsidRPr="006850DE">
              <w:rPr>
                <w:rFonts w:ascii="GHEA Grapalat" w:hAnsi="GHEA Grapalat"/>
                <w:color w:val="000000"/>
                <w:sz w:val="16"/>
                <w:szCs w:val="16"/>
                <w:shd w:val="clear" w:color="auto" w:fill="FFFFFF"/>
              </w:rPr>
              <w:t>` 4-25 %-</w:t>
            </w:r>
            <w:r w:rsidRPr="006850DE">
              <w:rPr>
                <w:rFonts w:ascii="GHEA Grapalat" w:hAnsi="GHEA Grapalat" w:cs="Sylfaen"/>
                <w:color w:val="000000"/>
                <w:sz w:val="16"/>
                <w:szCs w:val="16"/>
                <w:shd w:val="clear" w:color="auto" w:fill="FFFFFF"/>
              </w:rPr>
              <w:t>ից</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ոչ</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ավել</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ԳՕՍՏ</w:t>
            </w:r>
            <w:r w:rsidRPr="006850DE">
              <w:rPr>
                <w:rFonts w:ascii="GHEA Grapalat" w:hAnsi="GHEA Grapalat"/>
                <w:color w:val="000000"/>
                <w:sz w:val="16"/>
                <w:szCs w:val="16"/>
                <w:shd w:val="clear" w:color="auto" w:fill="FFFFFF"/>
              </w:rPr>
              <w:t xml:space="preserve"> 4570-93 </w:t>
            </w:r>
            <w:r w:rsidRPr="006850DE">
              <w:rPr>
                <w:rFonts w:ascii="GHEA Grapalat" w:hAnsi="GHEA Grapalat" w:cs="Sylfaen"/>
                <w:color w:val="000000"/>
                <w:sz w:val="16"/>
                <w:szCs w:val="16"/>
                <w:shd w:val="clear" w:color="auto" w:fill="FFFFFF"/>
              </w:rPr>
              <w:t>կամ</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համարժեք</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փաթեթավորումը</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նրբաթիթեղի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և</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թղթի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մեջ</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չփաթաթված</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հատավոր</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կշռածրարված</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տուփերով</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խառը</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տեսականիով</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ԳՕՍՏ</w:t>
            </w:r>
            <w:r w:rsidRPr="006850DE">
              <w:rPr>
                <w:rFonts w:ascii="GHEA Grapalat" w:hAnsi="GHEA Grapalat"/>
                <w:color w:val="000000"/>
                <w:sz w:val="16"/>
                <w:szCs w:val="16"/>
                <w:shd w:val="clear" w:color="auto" w:fill="FFFFFF"/>
              </w:rPr>
              <w:t xml:space="preserve"> 4570-93 </w:t>
            </w:r>
            <w:r w:rsidRPr="006850DE">
              <w:rPr>
                <w:rFonts w:ascii="GHEA Grapalat" w:hAnsi="GHEA Grapalat" w:cs="Sylfaen"/>
                <w:color w:val="000000"/>
                <w:sz w:val="16"/>
                <w:szCs w:val="16"/>
                <w:shd w:val="clear" w:color="auto" w:fill="FFFFFF"/>
              </w:rPr>
              <w:t>կամ</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համարժեք։Անվտանգությունը</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ըստ</w:t>
            </w:r>
            <w:r w:rsidRPr="006850DE">
              <w:rPr>
                <w:rFonts w:ascii="GHEA Grapalat" w:hAnsi="GHEA Grapalat"/>
                <w:color w:val="000000"/>
                <w:sz w:val="16"/>
                <w:szCs w:val="16"/>
                <w:shd w:val="clear" w:color="auto" w:fill="FFFFFF"/>
              </w:rPr>
              <w:t xml:space="preserve"> N 2-III-4.9-01-2010 </w:t>
            </w:r>
            <w:r w:rsidRPr="006850DE">
              <w:rPr>
                <w:rFonts w:ascii="GHEA Grapalat" w:hAnsi="GHEA Grapalat" w:cs="Sylfaen"/>
                <w:color w:val="000000"/>
                <w:sz w:val="16"/>
                <w:szCs w:val="16"/>
                <w:shd w:val="clear" w:color="auto" w:fill="FFFFFF"/>
              </w:rPr>
              <w:t>հիգիենիկ</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նորմատիվների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իսկ</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մակնշումը</w:t>
            </w:r>
            <w:r w:rsidRPr="006850DE">
              <w:rPr>
                <w:rFonts w:ascii="GHEA Grapalat" w:hAnsi="GHEA Grapalat"/>
                <w:color w:val="000000"/>
                <w:sz w:val="16"/>
                <w:szCs w:val="16"/>
                <w:shd w:val="clear" w:color="auto" w:fill="FFFFFF"/>
              </w:rPr>
              <w:t>` «</w:t>
            </w:r>
            <w:r w:rsidRPr="006850DE">
              <w:rPr>
                <w:rFonts w:ascii="GHEA Grapalat" w:hAnsi="GHEA Grapalat" w:cs="Sylfaen"/>
                <w:color w:val="000000"/>
                <w:sz w:val="16"/>
                <w:szCs w:val="16"/>
                <w:shd w:val="clear" w:color="auto" w:fill="FFFFFF"/>
              </w:rPr>
              <w:t>Սննդամթերքի</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անվտանգության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մասին</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ՀՀ</w:t>
            </w:r>
            <w:r w:rsidRPr="006850DE">
              <w:rPr>
                <w:rFonts w:ascii="GHEA Grapalat" w:hAnsi="GHEA Grapalat"/>
                <w:color w:val="000000"/>
                <w:sz w:val="16"/>
                <w:szCs w:val="16"/>
                <w:shd w:val="clear" w:color="auto" w:fill="FFFFFF"/>
              </w:rPr>
              <w:t xml:space="preserve"> </w:t>
            </w:r>
            <w:r w:rsidRPr="006850DE">
              <w:rPr>
                <w:rFonts w:ascii="GHEA Grapalat" w:hAnsi="GHEA Grapalat" w:cs="Sylfaen"/>
                <w:color w:val="000000"/>
                <w:sz w:val="16"/>
                <w:szCs w:val="16"/>
                <w:shd w:val="clear" w:color="auto" w:fill="FFFFFF"/>
              </w:rPr>
              <w:t>օրենքի</w:t>
            </w:r>
            <w:r w:rsidRPr="006850DE">
              <w:rPr>
                <w:rFonts w:ascii="GHEA Grapalat" w:hAnsi="GHEA Grapalat"/>
                <w:color w:val="000000"/>
                <w:sz w:val="16"/>
                <w:szCs w:val="16"/>
                <w:shd w:val="clear" w:color="auto" w:fill="FFFFFF"/>
              </w:rPr>
              <w:t xml:space="preserve"> 8-</w:t>
            </w:r>
            <w:r w:rsidRPr="006850DE">
              <w:rPr>
                <w:rFonts w:ascii="GHEA Grapalat" w:hAnsi="GHEA Grapalat" w:cs="Sylfaen"/>
                <w:color w:val="000000"/>
                <w:sz w:val="16"/>
                <w:szCs w:val="16"/>
                <w:shd w:val="clear" w:color="auto" w:fill="FFFFFF"/>
              </w:rPr>
              <w:t>րդհոդվածի</w:t>
            </w:r>
          </w:p>
        </w:tc>
      </w:tr>
      <w:tr w:rsidR="006850DE" w:rsidRPr="006850DE" w:rsidTr="00814300">
        <w:trPr>
          <w:trHeight w:val="812"/>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6850DE" w:rsidP="006850DE">
            <w:pPr>
              <w:jc w:val="both"/>
              <w:rPr>
                <w:rFonts w:ascii="GHEA Grapalat" w:hAnsi="GHEA Grapalat" w:cs="Calibri"/>
                <w:sz w:val="20"/>
                <w:szCs w:val="20"/>
                <w:lang w:eastAsia="ru-RU"/>
              </w:rPr>
            </w:pPr>
            <w:r w:rsidRPr="006850DE">
              <w:rPr>
                <w:rFonts w:ascii="GHEA Grapalat" w:hAnsi="GHEA Grapalat" w:cs="Sylfaen"/>
                <w:sz w:val="20"/>
                <w:szCs w:val="20"/>
                <w:lang w:eastAsia="ru-RU"/>
              </w:rPr>
              <w:t>Պանրիկ՝քաղցր</w:t>
            </w:r>
          </w:p>
        </w:tc>
        <w:tc>
          <w:tcPr>
            <w:tcW w:w="12506" w:type="dxa"/>
            <w:tcBorders>
              <w:top w:val="single" w:sz="4" w:space="0" w:color="auto"/>
              <w:left w:val="nil"/>
              <w:bottom w:val="single" w:sz="4" w:space="0" w:color="auto"/>
              <w:right w:val="single" w:sz="4" w:space="0" w:color="000000"/>
            </w:tcBorders>
            <w:shd w:val="clear" w:color="auto" w:fill="auto"/>
          </w:tcPr>
          <w:p w:rsidR="006850DE" w:rsidRPr="006850DE" w:rsidRDefault="006850DE" w:rsidP="006850DE">
            <w:pPr>
              <w:jc w:val="both"/>
              <w:rPr>
                <w:rFonts w:ascii="GHEA Grapalat" w:hAnsi="GHEA Grapalat"/>
                <w:sz w:val="16"/>
                <w:szCs w:val="16"/>
                <w:lang w:eastAsia="ru-RU"/>
              </w:rPr>
            </w:pPr>
            <w:r w:rsidRPr="006850DE">
              <w:rPr>
                <w:rFonts w:ascii="GHEA Grapalat" w:hAnsi="GHEA Grapalat" w:cs="Sylfaen"/>
                <w:sz w:val="16"/>
                <w:szCs w:val="16"/>
                <w:lang w:val="ru-RU" w:eastAsia="ru-RU"/>
              </w:rPr>
              <w:t>Ջնարակապատ</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կաթնաշոռային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պանրիկ</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վանիլային</w:t>
            </w:r>
            <w:r w:rsidRPr="006850DE">
              <w:rPr>
                <w:rFonts w:ascii="GHEA Grapalat" w:hAnsi="GHEA Grapalat"/>
                <w:sz w:val="16"/>
                <w:szCs w:val="16"/>
                <w:lang w:eastAsia="ru-RU"/>
              </w:rPr>
              <w:t>,</w:t>
            </w:r>
            <w:r w:rsidRPr="006850DE">
              <w:rPr>
                <w:rFonts w:ascii="GHEA Grapalat" w:hAnsi="GHEA Grapalat" w:cs="Sylfaen"/>
                <w:sz w:val="16"/>
                <w:szCs w:val="16"/>
                <w:lang w:val="ru-RU" w:eastAsia="ru-RU"/>
              </w:rPr>
              <w:t>դեղձի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կամ</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ելակի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միջուկով</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յուղայնությունը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մինչև</w:t>
            </w:r>
            <w:r w:rsidRPr="006850DE">
              <w:rPr>
                <w:rFonts w:ascii="GHEA Grapalat" w:hAnsi="GHEA Grapalat"/>
                <w:sz w:val="16"/>
                <w:szCs w:val="16"/>
                <w:lang w:eastAsia="ru-RU"/>
              </w:rPr>
              <w:t xml:space="preserve"> 20%, , </w:t>
            </w:r>
            <w:r w:rsidRPr="006850DE">
              <w:rPr>
                <w:rFonts w:ascii="GHEA Grapalat" w:hAnsi="GHEA Grapalat" w:cs="Sylfaen"/>
                <w:sz w:val="16"/>
                <w:szCs w:val="16"/>
                <w:lang w:val="ru-RU" w:eastAsia="ru-RU"/>
              </w:rPr>
              <w:t>տեղական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արտադրության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կամ</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համարժեքը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քաշը՝</w:t>
            </w:r>
            <w:r w:rsidRPr="006850DE">
              <w:rPr>
                <w:rFonts w:ascii="GHEA Grapalat" w:hAnsi="GHEA Grapalat"/>
                <w:sz w:val="16"/>
                <w:szCs w:val="16"/>
                <w:lang w:eastAsia="ru-RU"/>
              </w:rPr>
              <w:t>40</w:t>
            </w:r>
            <w:r w:rsidRPr="006850DE">
              <w:rPr>
                <w:rFonts w:ascii="GHEA Grapalat" w:hAnsi="GHEA Grapalat" w:cs="Sylfaen"/>
                <w:sz w:val="16"/>
                <w:szCs w:val="16"/>
                <w:lang w:val="ru-RU" w:eastAsia="ru-RU"/>
              </w:rPr>
              <w:t>գ</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գործարանային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փաթեթավորմամբ</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անվտանգությունը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մակնշումը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ըստ</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ՀՀ</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կառավարության</w:t>
            </w:r>
            <w:r w:rsidRPr="006850DE">
              <w:rPr>
                <w:rFonts w:ascii="GHEA Grapalat" w:hAnsi="GHEA Grapalat"/>
                <w:sz w:val="16"/>
                <w:szCs w:val="16"/>
                <w:lang w:eastAsia="ru-RU"/>
              </w:rPr>
              <w:t xml:space="preserve"> 2006</w:t>
            </w:r>
            <w:r w:rsidRPr="006850DE">
              <w:rPr>
                <w:rFonts w:ascii="GHEA Grapalat" w:hAnsi="GHEA Grapalat" w:cs="Sylfaen"/>
                <w:sz w:val="16"/>
                <w:szCs w:val="16"/>
                <w:lang w:val="ru-RU" w:eastAsia="ru-RU"/>
              </w:rPr>
              <w:t>թ</w:t>
            </w:r>
            <w:r w:rsidRPr="006850DE">
              <w:rPr>
                <w:rFonts w:ascii="GHEA Grapalat" w:hAnsi="GHEA Grapalat"/>
                <w:sz w:val="16"/>
                <w:szCs w:val="16"/>
                <w:lang w:eastAsia="ru-RU"/>
              </w:rPr>
              <w:t xml:space="preserve">. </w:t>
            </w:r>
            <w:r w:rsidR="00EC64BC" w:rsidRPr="006850DE">
              <w:rPr>
                <w:rFonts w:ascii="GHEA Grapalat" w:hAnsi="GHEA Grapalat" w:cs="Sylfaen"/>
                <w:sz w:val="16"/>
                <w:szCs w:val="16"/>
                <w:lang w:val="ru-RU" w:eastAsia="ru-RU"/>
              </w:rPr>
              <w:t>Դ</w:t>
            </w:r>
            <w:r w:rsidRPr="006850DE">
              <w:rPr>
                <w:rFonts w:ascii="GHEA Grapalat" w:hAnsi="GHEA Grapalat" w:cs="Sylfaen"/>
                <w:sz w:val="16"/>
                <w:szCs w:val="16"/>
                <w:lang w:val="ru-RU" w:eastAsia="ru-RU"/>
              </w:rPr>
              <w:t>եկտեմբերի</w:t>
            </w:r>
            <w:r w:rsidRPr="006850DE">
              <w:rPr>
                <w:rFonts w:ascii="GHEA Grapalat" w:hAnsi="GHEA Grapalat"/>
                <w:sz w:val="16"/>
                <w:szCs w:val="16"/>
                <w:lang w:eastAsia="ru-RU"/>
              </w:rPr>
              <w:t xml:space="preserve"> 21-</w:t>
            </w:r>
            <w:r w:rsidRPr="006850DE">
              <w:rPr>
                <w:rFonts w:ascii="GHEA Grapalat" w:hAnsi="GHEA Grapalat" w:cs="Sylfaen"/>
                <w:sz w:val="16"/>
                <w:szCs w:val="16"/>
                <w:lang w:val="ru-RU" w:eastAsia="ru-RU"/>
              </w:rPr>
              <w:t>ի</w:t>
            </w:r>
            <w:r w:rsidRPr="006850DE">
              <w:rPr>
                <w:rFonts w:ascii="GHEA Grapalat" w:hAnsi="GHEA Grapalat"/>
                <w:sz w:val="16"/>
                <w:szCs w:val="16"/>
                <w:lang w:eastAsia="ru-RU"/>
              </w:rPr>
              <w:t xml:space="preserve"> N1925-</w:t>
            </w:r>
            <w:r w:rsidRPr="006850DE">
              <w:rPr>
                <w:rFonts w:ascii="GHEA Grapalat" w:hAnsi="GHEA Grapalat" w:cs="Sylfaen"/>
                <w:sz w:val="16"/>
                <w:szCs w:val="16"/>
                <w:lang w:val="ru-RU" w:eastAsia="ru-RU"/>
              </w:rPr>
              <w:t>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որոշմամբ</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հաստատված</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Կաթին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կաթնամթերքին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դրանց</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արտադրությանը</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ներկայացվող</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պահանջների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տեխնիկական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կանոնակարգի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և</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Սննդամթերքի</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անվտանգության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մասին</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ՀՀ</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օրենքի</w:t>
            </w:r>
            <w:r w:rsidRPr="006850DE">
              <w:rPr>
                <w:rFonts w:ascii="GHEA Grapalat" w:hAnsi="GHEA Grapalat"/>
                <w:sz w:val="16"/>
                <w:szCs w:val="16"/>
                <w:lang w:eastAsia="ru-RU"/>
              </w:rPr>
              <w:t xml:space="preserve"> 8-</w:t>
            </w:r>
            <w:r w:rsidRPr="006850DE">
              <w:rPr>
                <w:rFonts w:ascii="GHEA Grapalat" w:hAnsi="GHEA Grapalat" w:cs="Sylfaen"/>
                <w:sz w:val="16"/>
                <w:szCs w:val="16"/>
                <w:lang w:val="ru-RU" w:eastAsia="ru-RU"/>
              </w:rPr>
              <w:t>րդ</w:t>
            </w:r>
            <w:r w:rsidRPr="006850DE">
              <w:rPr>
                <w:rFonts w:ascii="GHEA Grapalat" w:hAnsi="GHEA Grapalat"/>
                <w:sz w:val="16"/>
                <w:szCs w:val="16"/>
                <w:lang w:eastAsia="ru-RU"/>
              </w:rPr>
              <w:t xml:space="preserve"> </w:t>
            </w:r>
            <w:r w:rsidRPr="006850DE">
              <w:rPr>
                <w:rFonts w:ascii="GHEA Grapalat" w:hAnsi="GHEA Grapalat" w:cs="Sylfaen"/>
                <w:sz w:val="16"/>
                <w:szCs w:val="16"/>
                <w:lang w:val="ru-RU" w:eastAsia="ru-RU"/>
              </w:rPr>
              <w:t>հոդվածի</w:t>
            </w:r>
            <w:r w:rsidRPr="006850DE">
              <w:rPr>
                <w:rFonts w:ascii="GHEA Grapalat" w:hAnsi="GHEA Grapalat"/>
                <w:sz w:val="16"/>
                <w:szCs w:val="16"/>
                <w:lang w:eastAsia="ru-RU"/>
              </w:rPr>
              <w:t>::</w:t>
            </w:r>
          </w:p>
        </w:tc>
      </w:tr>
      <w:tr w:rsidR="006850DE" w:rsidRPr="00B16973" w:rsidTr="00814300">
        <w:trPr>
          <w:trHeight w:val="450"/>
        </w:trPr>
        <w:tc>
          <w:tcPr>
            <w:tcW w:w="3087" w:type="dxa"/>
            <w:tcBorders>
              <w:top w:val="single" w:sz="4" w:space="0" w:color="auto"/>
              <w:left w:val="single" w:sz="4" w:space="0" w:color="auto"/>
              <w:bottom w:val="single" w:sz="4" w:space="0" w:color="auto"/>
              <w:right w:val="single" w:sz="4" w:space="0" w:color="auto"/>
            </w:tcBorders>
            <w:shd w:val="clear" w:color="auto" w:fill="auto"/>
            <w:vAlign w:val="center"/>
          </w:tcPr>
          <w:p w:rsidR="006850DE" w:rsidRPr="006850DE" w:rsidRDefault="00814300" w:rsidP="006850DE">
            <w:pPr>
              <w:jc w:val="both"/>
              <w:rPr>
                <w:rFonts w:ascii="GHEA Grapalat" w:hAnsi="GHEA Grapalat" w:cs="Calibri"/>
                <w:sz w:val="20"/>
                <w:szCs w:val="20"/>
                <w:lang w:val="ru-RU" w:eastAsia="ru-RU"/>
              </w:rPr>
            </w:pPr>
            <w:r>
              <w:rPr>
                <w:rFonts w:ascii="GHEA Grapalat" w:hAnsi="GHEA Grapalat" w:cs="Sylfaen"/>
                <w:sz w:val="20"/>
                <w:szCs w:val="20"/>
                <w:lang w:val="ru-RU" w:eastAsia="ru-RU"/>
              </w:rPr>
              <w:t>գդալ</w:t>
            </w:r>
          </w:p>
        </w:tc>
        <w:tc>
          <w:tcPr>
            <w:tcW w:w="12506" w:type="dxa"/>
            <w:tcBorders>
              <w:top w:val="single" w:sz="4" w:space="0" w:color="auto"/>
              <w:left w:val="nil"/>
              <w:bottom w:val="single" w:sz="4" w:space="0" w:color="auto"/>
              <w:right w:val="single" w:sz="4" w:space="0" w:color="000000"/>
            </w:tcBorders>
            <w:shd w:val="clear" w:color="auto" w:fill="auto"/>
            <w:vAlign w:val="center"/>
          </w:tcPr>
          <w:p w:rsidR="006850DE" w:rsidRPr="00FA1819" w:rsidRDefault="006850DE" w:rsidP="006850DE">
            <w:pPr>
              <w:jc w:val="both"/>
              <w:rPr>
                <w:rFonts w:ascii="GHEA Grapalat" w:hAnsi="GHEA Grapalat" w:cs="Calibri"/>
                <w:sz w:val="16"/>
                <w:szCs w:val="16"/>
                <w:lang w:val="ru-RU" w:eastAsia="ru-RU"/>
              </w:rPr>
            </w:pPr>
            <w:r w:rsidRPr="006850DE">
              <w:rPr>
                <w:rFonts w:ascii="GHEA Grapalat" w:hAnsi="GHEA Grapalat" w:cs="Sylfaen"/>
                <w:sz w:val="16"/>
                <w:szCs w:val="16"/>
                <w:lang w:eastAsia="ru-RU"/>
              </w:rPr>
              <w:t>Նախատեսված</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սննդի</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համար</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մեկ</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անգամյա</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օգտագործման</w:t>
            </w:r>
            <w:proofErr w:type="gramStart"/>
            <w:r w:rsidRPr="00FA1819">
              <w:rPr>
                <w:rFonts w:ascii="GHEA Grapalat" w:hAnsi="GHEA Grapalat" w:cs="Calibri"/>
                <w:sz w:val="16"/>
                <w:szCs w:val="16"/>
                <w:lang w:val="ru-RU" w:eastAsia="ru-RU"/>
              </w:rPr>
              <w:t>,</w:t>
            </w:r>
            <w:r w:rsidRPr="00FA1819">
              <w:rPr>
                <w:rFonts w:ascii="GHEA Grapalat" w:hAnsi="GHEA Grapalat" w:cs="Arial LatArm"/>
                <w:sz w:val="16"/>
                <w:szCs w:val="16"/>
                <w:lang w:val="ru-RU" w:eastAsia="ru-RU"/>
              </w:rPr>
              <w:t>“</w:t>
            </w:r>
            <w:proofErr w:type="gramEnd"/>
            <w:r w:rsidRPr="006850DE">
              <w:rPr>
                <w:rFonts w:ascii="GHEA Grapalat" w:hAnsi="GHEA Grapalat" w:cs="Sylfaen"/>
                <w:sz w:val="16"/>
                <w:szCs w:val="16"/>
                <w:lang w:eastAsia="ru-RU"/>
              </w:rPr>
              <w:t>Կենցաղային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և</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սանիտարահիգիենիկ</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նշանակության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ապրանքներին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ներկայացվող</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պահանջների</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տեխնիկական</w:t>
            </w:r>
            <w:r w:rsidRPr="00FA1819">
              <w:rPr>
                <w:rFonts w:ascii="GHEA Grapalat" w:hAnsi="GHEA Grapalat" w:cs="Calibri"/>
                <w:sz w:val="16"/>
                <w:szCs w:val="16"/>
                <w:lang w:val="ru-RU" w:eastAsia="ru-RU"/>
              </w:rPr>
              <w:t xml:space="preserve"> </w:t>
            </w:r>
            <w:r w:rsidRPr="006850DE">
              <w:rPr>
                <w:rFonts w:ascii="GHEA Grapalat" w:hAnsi="GHEA Grapalat" w:cs="Sylfaen"/>
                <w:sz w:val="16"/>
                <w:szCs w:val="16"/>
                <w:lang w:eastAsia="ru-RU"/>
              </w:rPr>
              <w:t>կանոնակարգի</w:t>
            </w:r>
            <w:r w:rsidRPr="00FA1819">
              <w:rPr>
                <w:rFonts w:ascii="GHEA Grapalat" w:hAnsi="GHEA Grapalat" w:cs="Arial LatArm"/>
                <w:sz w:val="16"/>
                <w:szCs w:val="16"/>
                <w:lang w:val="ru-RU" w:eastAsia="ru-RU"/>
              </w:rPr>
              <w:t>”</w:t>
            </w:r>
            <w:r w:rsidRPr="006850DE">
              <w:rPr>
                <w:rFonts w:ascii="GHEA Grapalat" w:hAnsi="GHEA Grapalat" w:cs="Tahoma"/>
                <w:sz w:val="16"/>
                <w:szCs w:val="16"/>
                <w:lang w:eastAsia="ru-RU"/>
              </w:rPr>
              <w:t>։</w:t>
            </w:r>
          </w:p>
        </w:tc>
      </w:tr>
    </w:tbl>
    <w:p w:rsidR="006850DE" w:rsidRPr="006850DE" w:rsidRDefault="006850DE" w:rsidP="00814300">
      <w:pPr>
        <w:rPr>
          <w:rFonts w:ascii="GHEA Grapalat" w:hAnsi="GHEA Grapalat"/>
          <w:sz w:val="20"/>
          <w:lang w:val="ru-RU"/>
        </w:rPr>
      </w:pPr>
    </w:p>
    <w:p w:rsidR="006850DE" w:rsidRPr="00EC64BC" w:rsidRDefault="006850DE" w:rsidP="00EC64BC">
      <w:pPr>
        <w:pStyle w:val="ListParagraph"/>
        <w:numPr>
          <w:ilvl w:val="0"/>
          <w:numId w:val="49"/>
        </w:numPr>
        <w:jc w:val="both"/>
        <w:rPr>
          <w:rFonts w:ascii="GHEA Grapalat" w:hAnsi="GHEA Grapalat" w:cs="Sylfaen"/>
          <w:sz w:val="20"/>
          <w:szCs w:val="20"/>
          <w:lang w:val="ru-RU"/>
        </w:rPr>
      </w:pPr>
      <w:r w:rsidRPr="00EC64BC">
        <w:rPr>
          <w:rFonts w:ascii="GHEA Grapalat" w:hAnsi="GHEA Grapalat" w:cs="Sylfaen"/>
          <w:b/>
          <w:sz w:val="20"/>
          <w:szCs w:val="20"/>
        </w:rPr>
        <w:t>Սննդ</w:t>
      </w:r>
      <w:r w:rsidRPr="00EC64BC">
        <w:rPr>
          <w:rFonts w:ascii="GHEA Grapalat" w:hAnsi="GHEA Grapalat" w:cs="Sylfaen"/>
          <w:sz w:val="20"/>
          <w:szCs w:val="20"/>
        </w:rPr>
        <w:t>ի</w:t>
      </w:r>
      <w:r w:rsidRPr="00EC64BC">
        <w:rPr>
          <w:rFonts w:ascii="GHEA Grapalat" w:hAnsi="GHEA Grapalat"/>
          <w:sz w:val="20"/>
          <w:szCs w:val="20"/>
          <w:lang w:val="ru-RU"/>
        </w:rPr>
        <w:t xml:space="preserve"> </w:t>
      </w:r>
      <w:r w:rsidRPr="00EC64BC">
        <w:rPr>
          <w:rFonts w:ascii="GHEA Grapalat" w:hAnsi="GHEA Grapalat" w:cs="Sylfaen"/>
          <w:sz w:val="20"/>
          <w:szCs w:val="20"/>
        </w:rPr>
        <w:t>ծանրոցիների</w:t>
      </w:r>
      <w:r w:rsidRPr="00EC64BC">
        <w:rPr>
          <w:rFonts w:ascii="GHEA Grapalat" w:hAnsi="GHEA Grapalat"/>
          <w:sz w:val="20"/>
          <w:szCs w:val="20"/>
          <w:lang w:val="ru-RU"/>
        </w:rPr>
        <w:t xml:space="preserve">  </w:t>
      </w:r>
      <w:r w:rsidRPr="00EC64BC">
        <w:rPr>
          <w:rFonts w:ascii="GHEA Grapalat" w:hAnsi="GHEA Grapalat" w:cs="Sylfaen"/>
          <w:sz w:val="20"/>
          <w:szCs w:val="20"/>
        </w:rPr>
        <w:t>պարունակությունը</w:t>
      </w:r>
      <w:r w:rsidRPr="00EC64BC">
        <w:rPr>
          <w:rFonts w:ascii="GHEA Grapalat" w:hAnsi="GHEA Grapalat" w:cs="Arial"/>
          <w:sz w:val="20"/>
          <w:szCs w:val="20"/>
          <w:lang w:val="ru-RU"/>
        </w:rPr>
        <w:t xml:space="preserve"> ,</w:t>
      </w:r>
      <w:r w:rsidRPr="00EC64BC">
        <w:rPr>
          <w:rFonts w:ascii="GHEA Grapalat" w:hAnsi="GHEA Grapalat"/>
          <w:sz w:val="20"/>
          <w:szCs w:val="20"/>
          <w:lang w:val="ru-RU"/>
        </w:rPr>
        <w:t xml:space="preserve"> </w:t>
      </w:r>
      <w:r w:rsidRPr="00EC64BC">
        <w:rPr>
          <w:rFonts w:ascii="GHEA Grapalat" w:hAnsi="GHEA Grapalat" w:cs="Sylfaen"/>
          <w:sz w:val="20"/>
          <w:szCs w:val="20"/>
        </w:rPr>
        <w:t>տարբերակները</w:t>
      </w:r>
      <w:r w:rsidRPr="00EC64BC">
        <w:rPr>
          <w:rFonts w:ascii="GHEA Grapalat" w:hAnsi="GHEA Grapalat" w:cs="Arial"/>
          <w:sz w:val="20"/>
          <w:szCs w:val="20"/>
          <w:lang w:val="ru-RU"/>
        </w:rPr>
        <w:t xml:space="preserve"> </w:t>
      </w:r>
      <w:r w:rsidRPr="00EC64BC">
        <w:rPr>
          <w:rFonts w:ascii="GHEA Grapalat" w:hAnsi="GHEA Grapalat" w:cs="Sylfaen"/>
          <w:sz w:val="20"/>
          <w:szCs w:val="20"/>
        </w:rPr>
        <w:t>ըստ</w:t>
      </w:r>
      <w:r w:rsidRPr="00EC64BC">
        <w:rPr>
          <w:rFonts w:ascii="GHEA Grapalat" w:hAnsi="GHEA Grapalat" w:cs="Arial"/>
          <w:sz w:val="20"/>
          <w:szCs w:val="20"/>
          <w:lang w:val="ru-RU"/>
        </w:rPr>
        <w:t xml:space="preserve"> </w:t>
      </w:r>
      <w:r w:rsidRPr="00EC64BC">
        <w:rPr>
          <w:rFonts w:ascii="GHEA Grapalat" w:hAnsi="GHEA Grapalat" w:cs="Sylfaen"/>
          <w:sz w:val="20"/>
          <w:szCs w:val="20"/>
        </w:rPr>
        <w:t>շաբաթվա</w:t>
      </w:r>
      <w:r w:rsidRPr="00EC64BC">
        <w:rPr>
          <w:rFonts w:ascii="GHEA Grapalat" w:hAnsi="GHEA Grapalat" w:cs="Arial"/>
          <w:sz w:val="20"/>
          <w:szCs w:val="20"/>
          <w:lang w:val="ru-RU"/>
        </w:rPr>
        <w:t xml:space="preserve"> </w:t>
      </w:r>
      <w:r w:rsidRPr="00EC64BC">
        <w:rPr>
          <w:rFonts w:ascii="GHEA Grapalat" w:hAnsi="GHEA Grapalat" w:cs="Sylfaen"/>
          <w:sz w:val="20"/>
          <w:szCs w:val="20"/>
        </w:rPr>
        <w:t>օրերի</w:t>
      </w:r>
    </w:p>
    <w:p w:rsidR="006850DE" w:rsidRPr="006850DE" w:rsidRDefault="006850DE" w:rsidP="006850DE">
      <w:pPr>
        <w:jc w:val="both"/>
        <w:rPr>
          <w:rFonts w:ascii="GHEA Grapalat" w:hAnsi="GHEA Grapalat"/>
          <w:sz w:val="20"/>
          <w:szCs w:val="20"/>
          <w:lang w:val="ru-RU"/>
        </w:rPr>
      </w:pPr>
    </w:p>
    <w:tbl>
      <w:tblPr>
        <w:tblW w:w="15608" w:type="dxa"/>
        <w:tblInd w:w="93" w:type="dxa"/>
        <w:tblLook w:val="04A0" w:firstRow="1" w:lastRow="0" w:firstColumn="1" w:lastColumn="0" w:noHBand="0" w:noVBand="1"/>
      </w:tblPr>
      <w:tblGrid>
        <w:gridCol w:w="1860"/>
        <w:gridCol w:w="13748"/>
      </w:tblGrid>
      <w:tr w:rsidR="006850DE" w:rsidRPr="006850DE" w:rsidTr="00F4264E">
        <w:trPr>
          <w:trHeight w:val="131"/>
        </w:trPr>
        <w:tc>
          <w:tcPr>
            <w:tcW w:w="1860" w:type="dxa"/>
            <w:tcBorders>
              <w:top w:val="single" w:sz="4" w:space="0" w:color="auto"/>
              <w:left w:val="single" w:sz="4" w:space="0" w:color="auto"/>
              <w:bottom w:val="single" w:sz="8" w:space="0" w:color="auto"/>
              <w:right w:val="nil"/>
            </w:tcBorders>
            <w:shd w:val="clear" w:color="auto" w:fill="auto"/>
            <w:vAlign w:val="center"/>
          </w:tcPr>
          <w:p w:rsidR="006850DE" w:rsidRPr="006850DE" w:rsidRDefault="006850DE" w:rsidP="006850DE">
            <w:pPr>
              <w:jc w:val="both"/>
              <w:rPr>
                <w:rFonts w:ascii="GHEA Grapalat" w:hAnsi="GHEA Grapalat" w:cs="Sylfaen"/>
                <w:sz w:val="20"/>
                <w:szCs w:val="20"/>
                <w:lang w:val="ru-RU"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tcPr>
          <w:p w:rsidR="006850DE" w:rsidRPr="006850DE" w:rsidRDefault="006850DE" w:rsidP="00F4264E">
            <w:pPr>
              <w:autoSpaceDE w:val="0"/>
              <w:autoSpaceDN w:val="0"/>
              <w:adjustRightInd w:val="0"/>
              <w:jc w:val="center"/>
              <w:rPr>
                <w:rFonts w:ascii="GHEA Grapalat" w:hAnsi="GHEA Grapalat" w:cs="Sylfaen"/>
                <w:sz w:val="18"/>
                <w:szCs w:val="18"/>
                <w:lang w:eastAsia="ru-RU"/>
              </w:rPr>
            </w:pPr>
            <w:r w:rsidRPr="006850DE">
              <w:rPr>
                <w:rFonts w:ascii="GHEA Grapalat" w:hAnsi="GHEA Grapalat" w:cs="Sylfaen"/>
                <w:sz w:val="18"/>
                <w:szCs w:val="18"/>
                <w:lang w:eastAsia="ru-RU"/>
              </w:rPr>
              <w:t>Պարունակությունը</w:t>
            </w:r>
          </w:p>
        </w:tc>
      </w:tr>
      <w:tr w:rsidR="006850DE" w:rsidRPr="006850DE" w:rsidTr="00814300">
        <w:trPr>
          <w:trHeight w:val="540"/>
        </w:trPr>
        <w:tc>
          <w:tcPr>
            <w:tcW w:w="1860" w:type="dxa"/>
            <w:tcBorders>
              <w:top w:val="nil"/>
              <w:left w:val="single" w:sz="4" w:space="0" w:color="auto"/>
              <w:bottom w:val="single" w:sz="8" w:space="0" w:color="auto"/>
              <w:right w:val="nil"/>
            </w:tcBorders>
            <w:shd w:val="clear" w:color="auto" w:fill="auto"/>
            <w:vAlign w:val="center"/>
          </w:tcPr>
          <w:p w:rsidR="006850DE" w:rsidRPr="006850DE" w:rsidRDefault="006850DE" w:rsidP="006850DE">
            <w:pPr>
              <w:jc w:val="both"/>
              <w:rPr>
                <w:rFonts w:ascii="GHEA Grapalat" w:hAnsi="GHEA Grapalat" w:cs="Arial"/>
                <w:sz w:val="20"/>
                <w:szCs w:val="20"/>
                <w:lang w:eastAsia="ru-RU"/>
              </w:rPr>
            </w:pPr>
            <w:r w:rsidRPr="006850DE">
              <w:rPr>
                <w:rFonts w:ascii="GHEA Grapalat" w:hAnsi="GHEA Grapalat" w:cs="Sylfaen"/>
                <w:sz w:val="20"/>
                <w:szCs w:val="20"/>
                <w:lang w:eastAsia="ru-RU"/>
              </w:rPr>
              <w:t>Ծանրոց</w:t>
            </w:r>
            <w:r w:rsidRPr="006850DE">
              <w:rPr>
                <w:rFonts w:ascii="GHEA Grapalat" w:hAnsi="GHEA Grapalat" w:cs="Calibri"/>
                <w:sz w:val="20"/>
                <w:szCs w:val="20"/>
                <w:lang w:eastAsia="ru-RU"/>
              </w:rPr>
              <w:t xml:space="preserve"> </w:t>
            </w:r>
            <w:r w:rsidRPr="006850DE">
              <w:rPr>
                <w:rFonts w:ascii="GHEA Grapalat" w:hAnsi="GHEA Grapalat" w:cs="Sylfaen"/>
                <w:sz w:val="20"/>
                <w:szCs w:val="20"/>
                <w:lang w:eastAsia="ru-RU"/>
              </w:rPr>
              <w:t>Երկուշաբթի</w:t>
            </w:r>
          </w:p>
          <w:p w:rsidR="006850DE" w:rsidRPr="006850DE" w:rsidRDefault="006850DE" w:rsidP="006850DE">
            <w:pPr>
              <w:jc w:val="both"/>
              <w:rPr>
                <w:rFonts w:ascii="GHEA Grapalat" w:hAnsi="GHEA Grapalat" w:cs="Calibri"/>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vAlign w:val="bottom"/>
          </w:tcPr>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Sylfaen"/>
                <w:sz w:val="18"/>
                <w:szCs w:val="18"/>
                <w:lang w:eastAsia="ru-RU"/>
              </w:rPr>
              <w:t>Մեկ</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փաթեթի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պարունակությունը</w:t>
            </w:r>
            <w:r w:rsidRPr="006850DE">
              <w:rPr>
                <w:rFonts w:ascii="GHEA Grapalat" w:hAnsi="GHEA Grapalat" w:cs="Arial"/>
                <w:sz w:val="18"/>
                <w:szCs w:val="18"/>
                <w:lang w:eastAsia="ru-RU"/>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1.</w:t>
            </w:r>
            <w:r w:rsidRPr="006850DE">
              <w:rPr>
                <w:rFonts w:ascii="GHEA Grapalat" w:hAnsi="GHEA Grapalat" w:cs="Sylfaen"/>
                <w:sz w:val="18"/>
                <w:szCs w:val="18"/>
              </w:rPr>
              <w:t>Բուտերբրոդ</w:t>
            </w:r>
            <w:r w:rsidRPr="006850DE">
              <w:rPr>
                <w:rFonts w:ascii="GHEA Grapalat" w:hAnsi="GHEA Grapalat" w:cs="Arial"/>
                <w:sz w:val="18"/>
                <w:szCs w:val="18"/>
              </w:rPr>
              <w:t xml:space="preserve"> </w:t>
            </w:r>
            <w:r w:rsidRPr="006850DE">
              <w:rPr>
                <w:rFonts w:ascii="GHEA Grapalat" w:hAnsi="GHEA Grapalat" w:cs="Sylfaen"/>
                <w:sz w:val="18"/>
                <w:szCs w:val="18"/>
              </w:rPr>
              <w:t>պանրով</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 </w:t>
            </w:r>
            <w:r w:rsidRPr="006850DE">
              <w:rPr>
                <w:rFonts w:ascii="GHEA Grapalat" w:hAnsi="GHEA Grapalat" w:cs="Sylfaen"/>
                <w:sz w:val="18"/>
                <w:szCs w:val="18"/>
              </w:rPr>
              <w:t>բուտերբրոդը</w:t>
            </w:r>
            <w:r w:rsidRPr="006850DE">
              <w:rPr>
                <w:rFonts w:ascii="GHEA Grapalat" w:hAnsi="GHEA Grapalat" w:cs="Arial"/>
                <w:sz w:val="18"/>
                <w:szCs w:val="18"/>
              </w:rPr>
              <w:t xml:space="preserve"> </w:t>
            </w:r>
            <w:r w:rsidRPr="006850DE">
              <w:rPr>
                <w:rFonts w:ascii="GHEA Grapalat" w:hAnsi="GHEA Grapalat" w:cs="Sylfaen"/>
                <w:sz w:val="18"/>
                <w:szCs w:val="18"/>
              </w:rPr>
              <w:t>պետք</w:t>
            </w:r>
            <w:r w:rsidRPr="006850DE">
              <w:rPr>
                <w:rFonts w:ascii="GHEA Grapalat" w:hAnsi="GHEA Grapalat" w:cs="Arial"/>
                <w:sz w:val="18"/>
                <w:szCs w:val="18"/>
              </w:rPr>
              <w:t xml:space="preserve"> </w:t>
            </w:r>
            <w:r w:rsidRPr="006850DE">
              <w:rPr>
                <w:rFonts w:ascii="GHEA Grapalat" w:hAnsi="GHEA Grapalat" w:cs="Sylfaen"/>
                <w:sz w:val="18"/>
                <w:szCs w:val="18"/>
              </w:rPr>
              <w:t>է</w:t>
            </w:r>
            <w:r w:rsidRPr="006850DE">
              <w:rPr>
                <w:rFonts w:ascii="GHEA Grapalat" w:hAnsi="GHEA Grapalat" w:cs="Arial"/>
                <w:sz w:val="18"/>
                <w:szCs w:val="18"/>
              </w:rPr>
              <w:t xml:space="preserve"> </w:t>
            </w:r>
            <w:r w:rsidRPr="006850DE">
              <w:rPr>
                <w:rFonts w:ascii="GHEA Grapalat" w:hAnsi="GHEA Grapalat" w:cs="Sylfaen"/>
                <w:sz w:val="18"/>
                <w:szCs w:val="18"/>
              </w:rPr>
              <w:t>պատրաստված</w:t>
            </w:r>
            <w:r w:rsidRPr="006850DE">
              <w:rPr>
                <w:rFonts w:ascii="GHEA Grapalat" w:hAnsi="GHEA Grapalat" w:cs="Arial"/>
                <w:sz w:val="18"/>
                <w:szCs w:val="18"/>
              </w:rPr>
              <w:t xml:space="preserve"> </w:t>
            </w:r>
            <w:r w:rsidRPr="006850DE">
              <w:rPr>
                <w:rFonts w:ascii="GHEA Grapalat" w:hAnsi="GHEA Grapalat" w:cs="Sylfaen"/>
                <w:sz w:val="18"/>
                <w:szCs w:val="18"/>
              </w:rPr>
              <w:t>լինի</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բուտերբրոդների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հացից</w:t>
            </w:r>
            <w:r w:rsidRPr="006850DE">
              <w:rPr>
                <w:rFonts w:ascii="GHEA Grapalat" w:hAnsi="GHEA Grapalat" w:cs="Arial"/>
                <w:sz w:val="18"/>
                <w:szCs w:val="18"/>
              </w:rPr>
              <w:t xml:space="preserve"> 100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և</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պանրից</w:t>
            </w:r>
            <w:r w:rsidRPr="006850DE">
              <w:rPr>
                <w:rFonts w:ascii="GHEA Grapalat" w:hAnsi="GHEA Grapalat" w:cs="Arial"/>
                <w:sz w:val="18"/>
                <w:szCs w:val="18"/>
              </w:rPr>
              <w:t xml:space="preserve"> : </w:t>
            </w:r>
            <w:r w:rsidRPr="006850DE">
              <w:rPr>
                <w:rFonts w:ascii="GHEA Grapalat" w:hAnsi="GHEA Grapalat" w:cs="Sylfaen"/>
                <w:sz w:val="18"/>
                <w:szCs w:val="18"/>
              </w:rPr>
              <w:t>Բուտերբրոդի</w:t>
            </w:r>
            <w:r w:rsidRPr="006850DE">
              <w:rPr>
                <w:rFonts w:ascii="GHEA Grapalat" w:hAnsi="GHEA Grapalat" w:cs="Arial"/>
                <w:sz w:val="18"/>
                <w:szCs w:val="18"/>
              </w:rPr>
              <w:t xml:space="preserve"> </w:t>
            </w:r>
            <w:r w:rsidRPr="006850DE">
              <w:rPr>
                <w:rFonts w:ascii="GHEA Grapalat" w:hAnsi="GHEA Grapalat" w:cs="Sylfaen"/>
                <w:sz w:val="18"/>
                <w:szCs w:val="18"/>
              </w:rPr>
              <w:t>ընդհանուր</w:t>
            </w:r>
            <w:r w:rsidRPr="006850DE">
              <w:rPr>
                <w:rFonts w:ascii="GHEA Grapalat" w:hAnsi="GHEA Grapalat" w:cs="Arial"/>
                <w:sz w:val="18"/>
                <w:szCs w:val="18"/>
              </w:rPr>
              <w:t xml:space="preserve"> </w:t>
            </w:r>
            <w:r w:rsidRPr="006850DE">
              <w:rPr>
                <w:rFonts w:ascii="GHEA Grapalat" w:hAnsi="GHEA Grapalat" w:cs="Sylfaen"/>
                <w:sz w:val="18"/>
                <w:szCs w:val="18"/>
              </w:rPr>
              <w:t>քաշը</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փաթեթավորված</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տոպրակով</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 xml:space="preserve">2. </w:t>
            </w:r>
            <w:r w:rsidRPr="006850DE">
              <w:rPr>
                <w:rFonts w:ascii="GHEA Grapalat" w:hAnsi="GHEA Grapalat" w:cs="Sylfaen"/>
                <w:sz w:val="18"/>
                <w:szCs w:val="18"/>
                <w:lang w:eastAsia="ru-RU"/>
              </w:rPr>
              <w:t>Խաչապուրի</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-100</w:t>
            </w:r>
            <w:r w:rsidRPr="006850DE">
              <w:rPr>
                <w:rFonts w:ascii="GHEA Grapalat" w:hAnsi="GHEA Grapalat" w:cs="Sylfaen"/>
                <w:sz w:val="18"/>
                <w:szCs w:val="18"/>
                <w:lang w:eastAsia="ru-RU"/>
              </w:rPr>
              <w:t>գ</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 xml:space="preserve">3. </w:t>
            </w:r>
            <w:r w:rsidRPr="006850DE">
              <w:rPr>
                <w:rFonts w:ascii="GHEA Grapalat" w:hAnsi="GHEA Grapalat" w:cs="Sylfaen"/>
                <w:sz w:val="18"/>
                <w:szCs w:val="18"/>
              </w:rPr>
              <w:t>Թխվածքաբլիթներ</w:t>
            </w:r>
            <w:r w:rsidRPr="006850DE">
              <w:rPr>
                <w:rFonts w:ascii="GHEA Grapalat" w:hAnsi="GHEA Grapalat" w:cs="Arial"/>
                <w:sz w:val="18"/>
                <w:szCs w:val="18"/>
              </w:rPr>
              <w:t xml:space="preserve"> /</w:t>
            </w:r>
            <w:r w:rsidRPr="006850DE">
              <w:rPr>
                <w:rFonts w:ascii="GHEA Grapalat" w:hAnsi="GHEA Grapalat" w:cs="Sylfaen"/>
                <w:sz w:val="18"/>
                <w:szCs w:val="18"/>
              </w:rPr>
              <w:t>պեչենի</w:t>
            </w:r>
            <w:r w:rsidRPr="006850DE">
              <w:rPr>
                <w:rFonts w:ascii="GHEA Grapalat" w:hAnsi="GHEA Grapalat" w:cs="Arial"/>
                <w:sz w:val="18"/>
                <w:szCs w:val="18"/>
              </w:rPr>
              <w:t xml:space="preserve"> / -   2-4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պեչենի</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w:t>
            </w:r>
            <w:proofErr w:type="gramStart"/>
            <w:r w:rsidRPr="006850DE">
              <w:rPr>
                <w:rFonts w:ascii="GHEA Grapalat" w:hAnsi="GHEA Grapalat" w:cs="Arial"/>
                <w:sz w:val="18"/>
                <w:szCs w:val="18"/>
              </w:rPr>
              <w:t>50</w:t>
            </w:r>
            <w:r w:rsidRPr="006850DE">
              <w:rPr>
                <w:rFonts w:ascii="GHEA Grapalat" w:hAnsi="GHEA Grapalat" w:cs="Sylfaen"/>
                <w:sz w:val="18"/>
                <w:szCs w:val="18"/>
              </w:rPr>
              <w:t>գ</w:t>
            </w:r>
            <w:r w:rsidRPr="006850DE">
              <w:rPr>
                <w:rFonts w:ascii="GHEA Grapalat" w:hAnsi="GHEA Grapalat" w:cs="Arial"/>
                <w:sz w:val="18"/>
                <w:szCs w:val="18"/>
                <w:lang w:eastAsia="ru-RU"/>
              </w:rPr>
              <w:t>.:</w:t>
            </w:r>
            <w:proofErr w:type="gramEnd"/>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rPr>
              <w:t>4.</w:t>
            </w:r>
            <w:r w:rsidRPr="006850DE">
              <w:rPr>
                <w:rFonts w:ascii="GHEA Grapalat" w:hAnsi="GHEA Grapalat" w:cs="Sylfaen"/>
                <w:sz w:val="18"/>
                <w:szCs w:val="18"/>
              </w:rPr>
              <w:t>Հյութ</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200</w:t>
            </w:r>
            <w:r w:rsidRPr="006850DE">
              <w:rPr>
                <w:rFonts w:ascii="GHEA Grapalat" w:hAnsi="GHEA Grapalat" w:cs="Sylfaen"/>
                <w:sz w:val="18"/>
                <w:szCs w:val="18"/>
              </w:rPr>
              <w:t>մլ</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5.</w:t>
            </w:r>
            <w:r w:rsidRPr="006850DE">
              <w:rPr>
                <w:rFonts w:ascii="GHEA Grapalat" w:hAnsi="GHEA Grapalat" w:cs="Sylfaen"/>
                <w:sz w:val="18"/>
                <w:szCs w:val="18"/>
                <w:lang w:eastAsia="ru-RU"/>
              </w:rPr>
              <w:t>Խնձոր</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մանդարին</w:t>
            </w:r>
            <w:r w:rsidRPr="006850DE">
              <w:rPr>
                <w:rFonts w:ascii="GHEA Grapalat" w:hAnsi="GHEA Grapalat" w:cs="Arial"/>
                <w:sz w:val="18"/>
                <w:szCs w:val="18"/>
                <w:lang w:eastAsia="ru-RU"/>
              </w:rPr>
              <w:t xml:space="preserve">/2-3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 </w:t>
            </w:r>
            <w:r w:rsidRPr="006850DE">
              <w:rPr>
                <w:rFonts w:ascii="GHEA Grapalat" w:hAnsi="GHEA Grapalat" w:cs="Sylfaen"/>
                <w:sz w:val="18"/>
                <w:szCs w:val="18"/>
                <w:lang w:eastAsia="ru-RU"/>
              </w:rPr>
              <w:t>միջին</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չափի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առնվազն</w:t>
            </w:r>
            <w:r w:rsidRPr="006850DE">
              <w:rPr>
                <w:rFonts w:ascii="GHEA Grapalat" w:hAnsi="GHEA Grapalat" w:cs="Arial"/>
                <w:sz w:val="18"/>
                <w:szCs w:val="18"/>
                <w:lang w:eastAsia="ru-RU"/>
              </w:rPr>
              <w:t xml:space="preserve"> </w:t>
            </w:r>
            <w:proofErr w:type="gramStart"/>
            <w:r w:rsidRPr="006850DE">
              <w:rPr>
                <w:rFonts w:ascii="GHEA Grapalat" w:hAnsi="GHEA Grapalat" w:cs="Arial"/>
                <w:sz w:val="18"/>
                <w:szCs w:val="18"/>
                <w:lang w:eastAsia="ru-RU"/>
              </w:rPr>
              <w:t>150</w:t>
            </w:r>
            <w:r w:rsidRPr="006850DE">
              <w:rPr>
                <w:rFonts w:ascii="GHEA Grapalat" w:hAnsi="GHEA Grapalat" w:cs="Sylfaen"/>
                <w:sz w:val="18"/>
                <w:szCs w:val="18"/>
                <w:lang w:eastAsia="ru-RU"/>
              </w:rPr>
              <w:t>գ</w:t>
            </w:r>
            <w:r w:rsidRPr="006850DE">
              <w:rPr>
                <w:rFonts w:ascii="GHEA Grapalat" w:hAnsi="GHEA Grapalat" w:cs="Arial"/>
                <w:sz w:val="18"/>
                <w:szCs w:val="18"/>
                <w:lang w:eastAsia="ru-RU"/>
              </w:rPr>
              <w:t>.:</w:t>
            </w:r>
            <w:proofErr w:type="gramEnd"/>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6.</w:t>
            </w:r>
            <w:r w:rsidRPr="006850DE">
              <w:rPr>
                <w:rFonts w:ascii="GHEA Grapalat" w:hAnsi="GHEA Grapalat" w:cs="Sylfaen"/>
                <w:sz w:val="18"/>
                <w:szCs w:val="18"/>
                <w:lang w:eastAsia="ru-RU"/>
              </w:rPr>
              <w:t>Թթվասեր</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 </w:t>
            </w:r>
            <w:r w:rsidRPr="006850DE">
              <w:rPr>
                <w:rFonts w:ascii="GHEA Grapalat" w:hAnsi="GHEA Grapalat" w:cs="Sylfaen"/>
                <w:sz w:val="18"/>
                <w:szCs w:val="18"/>
                <w:lang w:eastAsia="ru-RU"/>
              </w:rPr>
              <w:t>չափածրարված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առնվազն</w:t>
            </w:r>
            <w:r w:rsidRPr="006850DE">
              <w:rPr>
                <w:rFonts w:ascii="GHEA Grapalat" w:hAnsi="GHEA Grapalat" w:cs="Arial"/>
                <w:sz w:val="18"/>
                <w:szCs w:val="18"/>
                <w:lang w:eastAsia="ru-RU"/>
              </w:rPr>
              <w:t xml:space="preserve"> 100</w:t>
            </w:r>
            <w:r w:rsidRPr="006850DE">
              <w:rPr>
                <w:rFonts w:ascii="GHEA Grapalat" w:hAnsi="GHEA Grapalat" w:cs="Sylfaen"/>
                <w:sz w:val="18"/>
                <w:szCs w:val="18"/>
                <w:lang w:eastAsia="ru-RU"/>
              </w:rPr>
              <w:t>գ</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Սննդի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համար</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նախատեսված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տարայով</w:t>
            </w:r>
            <w:r w:rsidRPr="006850DE">
              <w:rPr>
                <w:rFonts w:ascii="GHEA Grapalat" w:hAnsi="GHEA Grapalat" w:cs="Arial"/>
                <w:sz w:val="18"/>
                <w:szCs w:val="18"/>
                <w:lang w:eastAsia="ru-RU"/>
              </w:rPr>
              <w:t>:</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rPr>
              <w:t>7.</w:t>
            </w:r>
            <w:r w:rsidRPr="006850DE">
              <w:rPr>
                <w:rFonts w:ascii="GHEA Grapalat" w:hAnsi="GHEA Grapalat" w:cs="Sylfaen"/>
                <w:sz w:val="18"/>
                <w:szCs w:val="18"/>
              </w:rPr>
              <w:t>Կարամել</w:t>
            </w:r>
            <w:r w:rsidRPr="006850DE">
              <w:rPr>
                <w:rFonts w:ascii="GHEA Grapalat" w:hAnsi="GHEA Grapalat" w:cs="Arial"/>
                <w:sz w:val="18"/>
                <w:szCs w:val="18"/>
              </w:rPr>
              <w:t xml:space="preserve"> 4-6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առնվազն</w:t>
            </w:r>
            <w:r w:rsidRPr="006850DE">
              <w:rPr>
                <w:rFonts w:ascii="GHEA Grapalat" w:hAnsi="GHEA Grapalat" w:cs="Arial"/>
                <w:sz w:val="18"/>
                <w:szCs w:val="18"/>
              </w:rPr>
              <w:t xml:space="preserve"> 28</w:t>
            </w:r>
            <w:r w:rsidRPr="006850DE">
              <w:rPr>
                <w:rFonts w:ascii="GHEA Grapalat" w:hAnsi="GHEA Grapalat" w:cs="Sylfaen"/>
                <w:sz w:val="18"/>
                <w:szCs w:val="18"/>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8.</w:t>
            </w:r>
            <w:r w:rsidRPr="006850DE">
              <w:rPr>
                <w:rFonts w:ascii="GHEA Grapalat" w:hAnsi="GHEA Grapalat" w:cs="Sylfaen"/>
                <w:sz w:val="18"/>
                <w:szCs w:val="18"/>
                <w:lang w:eastAsia="ru-RU"/>
              </w:rPr>
              <w:t>Գդալ</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մեկ</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անգամյա</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օգտագործման</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նախատեսված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սննդի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համար</w:t>
            </w:r>
            <w:r w:rsidRPr="006850DE">
              <w:rPr>
                <w:rFonts w:ascii="GHEA Grapalat" w:hAnsi="GHEA Grapalat" w:cs="Arial"/>
                <w:sz w:val="18"/>
                <w:szCs w:val="18"/>
                <w:lang w:eastAsia="ru-RU"/>
              </w:rPr>
              <w:t>:</w:t>
            </w:r>
          </w:p>
          <w:p w:rsidR="006850DE" w:rsidRPr="006850DE" w:rsidRDefault="006850DE" w:rsidP="006850DE">
            <w:pPr>
              <w:jc w:val="both"/>
              <w:rPr>
                <w:rFonts w:ascii="GHEA Grapalat" w:hAnsi="GHEA Grapalat" w:cs="Arial"/>
                <w:sz w:val="18"/>
                <w:szCs w:val="18"/>
                <w:lang w:eastAsia="ru-RU"/>
              </w:rPr>
            </w:pPr>
            <w:r w:rsidRPr="006850DE">
              <w:rPr>
                <w:rFonts w:ascii="GHEA Grapalat" w:hAnsi="GHEA Grapalat" w:cs="Arial"/>
                <w:sz w:val="18"/>
                <w:szCs w:val="18"/>
                <w:lang w:eastAsia="ru-RU"/>
              </w:rPr>
              <w:t xml:space="preserve">9. </w:t>
            </w:r>
            <w:r w:rsidRPr="006850DE">
              <w:rPr>
                <w:rFonts w:ascii="GHEA Grapalat" w:hAnsi="GHEA Grapalat" w:cs="Sylfaen"/>
                <w:sz w:val="18"/>
                <w:szCs w:val="18"/>
                <w:lang w:eastAsia="ru-RU"/>
              </w:rPr>
              <w:t>Անձեռոցիկ</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թղթե</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երկշերտ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կամ</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եռաշերտ</w:t>
            </w:r>
            <w:r w:rsidRPr="006850DE">
              <w:rPr>
                <w:rFonts w:ascii="GHEA Grapalat" w:hAnsi="GHEA Grapalat" w:cs="Arial"/>
                <w:sz w:val="18"/>
                <w:szCs w:val="18"/>
                <w:lang w:eastAsia="ru-RU"/>
              </w:rPr>
              <w:t>:</w:t>
            </w:r>
          </w:p>
        </w:tc>
      </w:tr>
      <w:tr w:rsidR="006850DE" w:rsidRPr="006850DE" w:rsidTr="00814300">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6850DE" w:rsidRPr="006850DE" w:rsidRDefault="006850DE" w:rsidP="006850DE">
            <w:pPr>
              <w:jc w:val="both"/>
              <w:rPr>
                <w:rFonts w:ascii="GHEA Grapalat" w:hAnsi="GHEA Grapalat" w:cs="Sylfaen"/>
                <w:sz w:val="20"/>
                <w:szCs w:val="20"/>
                <w:lang w:eastAsia="ru-RU"/>
              </w:rPr>
            </w:pPr>
            <w:r w:rsidRPr="006850DE">
              <w:rPr>
                <w:rFonts w:ascii="GHEA Grapalat" w:hAnsi="GHEA Grapalat" w:cs="Sylfaen"/>
                <w:sz w:val="20"/>
                <w:szCs w:val="20"/>
                <w:lang w:eastAsia="ru-RU"/>
              </w:rPr>
              <w:t>Ծանրոց</w:t>
            </w:r>
          </w:p>
          <w:p w:rsidR="006850DE" w:rsidRPr="006850DE" w:rsidRDefault="006850DE" w:rsidP="006850DE">
            <w:pPr>
              <w:jc w:val="both"/>
              <w:rPr>
                <w:rFonts w:ascii="GHEA Grapalat" w:hAnsi="GHEA Grapalat" w:cs="Arial"/>
                <w:sz w:val="20"/>
                <w:szCs w:val="20"/>
                <w:lang w:eastAsia="ru-RU"/>
              </w:rPr>
            </w:pPr>
            <w:r w:rsidRPr="006850DE">
              <w:rPr>
                <w:rFonts w:ascii="GHEA Grapalat" w:hAnsi="GHEA Grapalat" w:cs="Sylfaen"/>
                <w:sz w:val="20"/>
                <w:szCs w:val="20"/>
                <w:lang w:eastAsia="ru-RU"/>
              </w:rPr>
              <w:t>Երեքշաբթի</w:t>
            </w:r>
          </w:p>
          <w:p w:rsidR="006850DE" w:rsidRPr="006850DE" w:rsidRDefault="006850DE" w:rsidP="006850DE">
            <w:pPr>
              <w:jc w:val="both"/>
              <w:rPr>
                <w:rFonts w:ascii="GHEA Grapalat" w:hAnsi="GHEA Grapalat" w:cs="Calibri"/>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Sylfaen"/>
                <w:sz w:val="18"/>
                <w:szCs w:val="18"/>
              </w:rPr>
              <w:t>Մեկ</w:t>
            </w:r>
            <w:r w:rsidRPr="006850DE">
              <w:rPr>
                <w:rFonts w:ascii="GHEA Grapalat" w:hAnsi="GHEA Grapalat" w:cs="Arial"/>
                <w:sz w:val="18"/>
                <w:szCs w:val="18"/>
              </w:rPr>
              <w:t xml:space="preserve"> </w:t>
            </w:r>
            <w:r w:rsidRPr="006850DE">
              <w:rPr>
                <w:rFonts w:ascii="GHEA Grapalat" w:hAnsi="GHEA Grapalat" w:cs="Sylfaen"/>
                <w:sz w:val="18"/>
                <w:szCs w:val="18"/>
              </w:rPr>
              <w:t>փաթեթի</w:t>
            </w:r>
            <w:r w:rsidRPr="006850DE">
              <w:rPr>
                <w:rFonts w:ascii="GHEA Grapalat" w:hAnsi="GHEA Grapalat" w:cs="Arial"/>
                <w:sz w:val="18"/>
                <w:szCs w:val="18"/>
              </w:rPr>
              <w:t xml:space="preserve"> </w:t>
            </w:r>
            <w:r w:rsidRPr="006850DE">
              <w:rPr>
                <w:rFonts w:ascii="GHEA Grapalat" w:hAnsi="GHEA Grapalat" w:cs="Sylfaen"/>
                <w:sz w:val="18"/>
                <w:szCs w:val="18"/>
              </w:rPr>
              <w:t>պարունակությունը</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1.</w:t>
            </w:r>
            <w:r w:rsidRPr="006850DE">
              <w:rPr>
                <w:rFonts w:ascii="GHEA Grapalat" w:hAnsi="GHEA Grapalat" w:cs="Sylfaen"/>
                <w:sz w:val="18"/>
                <w:szCs w:val="18"/>
              </w:rPr>
              <w:t>Բուտերբրոդ</w:t>
            </w:r>
            <w:r w:rsidRPr="006850DE">
              <w:rPr>
                <w:rFonts w:ascii="GHEA Grapalat" w:hAnsi="GHEA Grapalat" w:cs="Arial"/>
                <w:sz w:val="18"/>
                <w:szCs w:val="18"/>
              </w:rPr>
              <w:t xml:space="preserve"> </w:t>
            </w:r>
            <w:r w:rsidRPr="006850DE">
              <w:rPr>
                <w:rFonts w:ascii="GHEA Grapalat" w:hAnsi="GHEA Grapalat" w:cs="Sylfaen"/>
                <w:sz w:val="18"/>
                <w:szCs w:val="18"/>
              </w:rPr>
              <w:t>պանրով</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բուտերբրոդը</w:t>
            </w:r>
            <w:r w:rsidRPr="006850DE">
              <w:rPr>
                <w:rFonts w:ascii="GHEA Grapalat" w:hAnsi="GHEA Grapalat" w:cs="Arial"/>
                <w:sz w:val="18"/>
                <w:szCs w:val="18"/>
              </w:rPr>
              <w:t xml:space="preserve"> </w:t>
            </w:r>
            <w:r w:rsidRPr="006850DE">
              <w:rPr>
                <w:rFonts w:ascii="GHEA Grapalat" w:hAnsi="GHEA Grapalat" w:cs="Sylfaen"/>
                <w:sz w:val="18"/>
                <w:szCs w:val="18"/>
              </w:rPr>
              <w:t>պետք</w:t>
            </w:r>
            <w:r w:rsidRPr="006850DE">
              <w:rPr>
                <w:rFonts w:ascii="GHEA Grapalat" w:hAnsi="GHEA Grapalat" w:cs="Arial"/>
                <w:sz w:val="18"/>
                <w:szCs w:val="18"/>
              </w:rPr>
              <w:t xml:space="preserve"> </w:t>
            </w:r>
            <w:r w:rsidRPr="006850DE">
              <w:rPr>
                <w:rFonts w:ascii="GHEA Grapalat" w:hAnsi="GHEA Grapalat" w:cs="Sylfaen"/>
                <w:sz w:val="18"/>
                <w:szCs w:val="18"/>
              </w:rPr>
              <w:t>է</w:t>
            </w:r>
            <w:r w:rsidRPr="006850DE">
              <w:rPr>
                <w:rFonts w:ascii="GHEA Grapalat" w:hAnsi="GHEA Grapalat" w:cs="Arial"/>
                <w:sz w:val="18"/>
                <w:szCs w:val="18"/>
              </w:rPr>
              <w:t xml:space="preserve"> </w:t>
            </w:r>
            <w:r w:rsidRPr="006850DE">
              <w:rPr>
                <w:rFonts w:ascii="GHEA Grapalat" w:hAnsi="GHEA Grapalat" w:cs="Sylfaen"/>
                <w:sz w:val="18"/>
                <w:szCs w:val="18"/>
              </w:rPr>
              <w:t>պատրաստված</w:t>
            </w:r>
            <w:r w:rsidRPr="006850DE">
              <w:rPr>
                <w:rFonts w:ascii="GHEA Grapalat" w:hAnsi="GHEA Grapalat" w:cs="Arial"/>
                <w:sz w:val="18"/>
                <w:szCs w:val="18"/>
              </w:rPr>
              <w:t xml:space="preserve"> </w:t>
            </w:r>
            <w:r w:rsidRPr="006850DE">
              <w:rPr>
                <w:rFonts w:ascii="GHEA Grapalat" w:hAnsi="GHEA Grapalat" w:cs="Sylfaen"/>
                <w:sz w:val="18"/>
                <w:szCs w:val="18"/>
              </w:rPr>
              <w:t>լինի</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բուտերբրոդների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հացից</w:t>
            </w:r>
            <w:r w:rsidRPr="006850DE">
              <w:rPr>
                <w:rFonts w:ascii="GHEA Grapalat" w:hAnsi="GHEA Grapalat" w:cs="Arial"/>
                <w:sz w:val="18"/>
                <w:szCs w:val="18"/>
              </w:rPr>
              <w:t xml:space="preserve"> 100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և</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պանրից</w:t>
            </w:r>
            <w:r w:rsidRPr="006850DE">
              <w:rPr>
                <w:rFonts w:ascii="GHEA Grapalat" w:hAnsi="GHEA Grapalat" w:cs="Arial"/>
                <w:sz w:val="18"/>
                <w:szCs w:val="18"/>
              </w:rPr>
              <w:t xml:space="preserve"> : </w:t>
            </w:r>
            <w:r w:rsidRPr="006850DE">
              <w:rPr>
                <w:rFonts w:ascii="GHEA Grapalat" w:hAnsi="GHEA Grapalat" w:cs="Sylfaen"/>
                <w:sz w:val="18"/>
                <w:szCs w:val="18"/>
              </w:rPr>
              <w:t>Բուտերբրոդի</w:t>
            </w:r>
            <w:r w:rsidRPr="006850DE">
              <w:rPr>
                <w:rFonts w:ascii="GHEA Grapalat" w:hAnsi="GHEA Grapalat" w:cs="Arial"/>
                <w:sz w:val="18"/>
                <w:szCs w:val="18"/>
              </w:rPr>
              <w:t xml:space="preserve"> </w:t>
            </w:r>
            <w:r w:rsidRPr="006850DE">
              <w:rPr>
                <w:rFonts w:ascii="GHEA Grapalat" w:hAnsi="GHEA Grapalat" w:cs="Sylfaen"/>
                <w:sz w:val="18"/>
                <w:szCs w:val="18"/>
              </w:rPr>
              <w:t>ընդհանուր</w:t>
            </w:r>
            <w:r w:rsidRPr="006850DE">
              <w:rPr>
                <w:rFonts w:ascii="GHEA Grapalat" w:hAnsi="GHEA Grapalat" w:cs="Arial"/>
                <w:sz w:val="18"/>
                <w:szCs w:val="18"/>
              </w:rPr>
              <w:t xml:space="preserve"> </w:t>
            </w:r>
            <w:r w:rsidRPr="006850DE">
              <w:rPr>
                <w:rFonts w:ascii="GHEA Grapalat" w:hAnsi="GHEA Grapalat" w:cs="Sylfaen"/>
                <w:sz w:val="18"/>
                <w:szCs w:val="18"/>
              </w:rPr>
              <w:t>քաշը</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փաթեթավորված</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տոպրակով</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2. </w:t>
            </w:r>
            <w:r w:rsidRPr="006850DE">
              <w:rPr>
                <w:rFonts w:ascii="GHEA Grapalat" w:hAnsi="GHEA Grapalat" w:cs="Sylfaen"/>
                <w:sz w:val="18"/>
                <w:szCs w:val="18"/>
              </w:rPr>
              <w:t>Թխվածքաբլիթներ</w:t>
            </w:r>
            <w:r w:rsidRPr="006850DE">
              <w:rPr>
                <w:rFonts w:ascii="GHEA Grapalat" w:hAnsi="GHEA Grapalat" w:cs="Arial"/>
                <w:sz w:val="18"/>
                <w:szCs w:val="18"/>
              </w:rPr>
              <w:t xml:space="preserve"> /</w:t>
            </w:r>
            <w:r w:rsidRPr="006850DE">
              <w:rPr>
                <w:rFonts w:ascii="GHEA Grapalat" w:hAnsi="GHEA Grapalat" w:cs="Sylfaen"/>
                <w:sz w:val="18"/>
                <w:szCs w:val="18"/>
              </w:rPr>
              <w:t>պրյանիկ</w:t>
            </w:r>
            <w:r w:rsidRPr="006850DE">
              <w:rPr>
                <w:rFonts w:ascii="GHEA Grapalat" w:hAnsi="GHEA Grapalat" w:cs="Arial"/>
                <w:sz w:val="18"/>
                <w:szCs w:val="18"/>
              </w:rPr>
              <w:t>/ 3-5</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150</w:t>
            </w:r>
            <w:r w:rsidRPr="006850DE">
              <w:rPr>
                <w:rFonts w:ascii="GHEA Grapalat" w:hAnsi="GHEA Grapalat" w:cs="Sylfaen"/>
                <w:sz w:val="18"/>
                <w:szCs w:val="18"/>
              </w:rPr>
              <w:t>գ</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3</w:t>
            </w:r>
            <w:r w:rsidRPr="006850DE">
              <w:rPr>
                <w:rFonts w:ascii="GHEA Grapalat" w:hAnsi="GHEA Grapalat" w:cs="Arial"/>
                <w:sz w:val="18"/>
                <w:szCs w:val="18"/>
                <w:lang w:eastAsia="ru-RU"/>
              </w:rPr>
              <w:t xml:space="preserve">. </w:t>
            </w:r>
            <w:proofErr w:type="gramStart"/>
            <w:r w:rsidRPr="006850DE">
              <w:rPr>
                <w:rFonts w:ascii="GHEA Grapalat" w:hAnsi="GHEA Grapalat" w:cs="Sylfaen"/>
                <w:sz w:val="18"/>
                <w:szCs w:val="18"/>
                <w:lang w:eastAsia="ru-RU"/>
              </w:rPr>
              <w:t>կեքս</w:t>
            </w:r>
            <w:proofErr w:type="gramEnd"/>
            <w:r w:rsidRPr="006850DE">
              <w:rPr>
                <w:rFonts w:ascii="GHEA Grapalat" w:hAnsi="GHEA Grapalat" w:cs="Arial"/>
                <w:sz w:val="18"/>
                <w:szCs w:val="18"/>
                <w:lang w:eastAsia="ru-RU"/>
              </w:rPr>
              <w:t xml:space="preserve"> – 1-5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կեքս</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առնվազն</w:t>
            </w:r>
            <w:r w:rsidRPr="006850DE">
              <w:rPr>
                <w:rFonts w:ascii="GHEA Grapalat" w:hAnsi="GHEA Grapalat" w:cs="Arial"/>
                <w:sz w:val="18"/>
                <w:szCs w:val="18"/>
                <w:lang w:eastAsia="ru-RU"/>
              </w:rPr>
              <w:t xml:space="preserve"> 75</w:t>
            </w:r>
            <w:r w:rsidRPr="006850DE">
              <w:rPr>
                <w:rFonts w:ascii="GHEA Grapalat" w:hAnsi="GHEA Grapalat" w:cs="Sylfaen"/>
                <w:sz w:val="18"/>
                <w:szCs w:val="18"/>
                <w:lang w:eastAsia="ru-RU"/>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4. </w:t>
            </w:r>
            <w:r w:rsidRPr="006850DE">
              <w:rPr>
                <w:rFonts w:ascii="GHEA Grapalat" w:hAnsi="GHEA Grapalat" w:cs="Sylfaen"/>
                <w:sz w:val="18"/>
                <w:szCs w:val="18"/>
              </w:rPr>
              <w:t>Յոգուրտ</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չափածրարված</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100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տարայով</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5.</w:t>
            </w:r>
            <w:r w:rsidRPr="006850DE">
              <w:rPr>
                <w:rFonts w:ascii="GHEA Grapalat" w:hAnsi="GHEA Grapalat" w:cs="Sylfaen"/>
                <w:sz w:val="18"/>
                <w:szCs w:val="18"/>
              </w:rPr>
              <w:t>Խնձոր</w:t>
            </w:r>
            <w:r w:rsidRPr="006850DE">
              <w:rPr>
                <w:rFonts w:ascii="GHEA Grapalat" w:hAnsi="GHEA Grapalat" w:cs="Arial"/>
                <w:sz w:val="18"/>
                <w:szCs w:val="18"/>
              </w:rPr>
              <w:t xml:space="preserve"> </w:t>
            </w:r>
            <w:r w:rsidRPr="006850DE">
              <w:rPr>
                <w:rFonts w:ascii="GHEA Grapalat" w:hAnsi="GHEA Grapalat" w:cs="Arial"/>
                <w:sz w:val="18"/>
                <w:szCs w:val="18"/>
                <w:lang w:eastAsia="ru-RU"/>
              </w:rPr>
              <w:t>/</w:t>
            </w:r>
            <w:r w:rsidRPr="006850DE">
              <w:rPr>
                <w:rFonts w:ascii="GHEA Grapalat" w:hAnsi="GHEA Grapalat" w:cs="Sylfaen"/>
                <w:sz w:val="18"/>
                <w:szCs w:val="18"/>
                <w:lang w:eastAsia="ru-RU"/>
              </w:rPr>
              <w:t>մանդարին</w:t>
            </w:r>
            <w:r w:rsidRPr="006850DE">
              <w:rPr>
                <w:rFonts w:ascii="GHEA Grapalat" w:hAnsi="GHEA Grapalat" w:cs="Arial"/>
                <w:sz w:val="18"/>
                <w:szCs w:val="18"/>
                <w:lang w:eastAsia="ru-RU"/>
              </w:rPr>
              <w:t>/</w:t>
            </w:r>
            <w:r w:rsidRPr="006850DE">
              <w:rPr>
                <w:rFonts w:ascii="GHEA Grapalat" w:hAnsi="GHEA Grapalat" w:cs="Arial"/>
                <w:sz w:val="18"/>
                <w:szCs w:val="18"/>
              </w:rPr>
              <w:t xml:space="preserve">2-3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միջին</w:t>
            </w:r>
            <w:r w:rsidRPr="006850DE">
              <w:rPr>
                <w:rFonts w:ascii="GHEA Grapalat" w:hAnsi="GHEA Grapalat" w:cs="Arial"/>
                <w:sz w:val="18"/>
                <w:szCs w:val="18"/>
              </w:rPr>
              <w:t xml:space="preserve"> </w:t>
            </w:r>
            <w:r w:rsidRPr="006850DE">
              <w:rPr>
                <w:rFonts w:ascii="GHEA Grapalat" w:hAnsi="GHEA Grapalat" w:cs="Sylfaen"/>
                <w:sz w:val="18"/>
                <w:szCs w:val="18"/>
              </w:rPr>
              <w:t>չափի</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w:t>
            </w:r>
            <w:proofErr w:type="gramStart"/>
            <w:r w:rsidRPr="006850DE">
              <w:rPr>
                <w:rFonts w:ascii="GHEA Grapalat" w:hAnsi="GHEA Grapalat" w:cs="Arial"/>
                <w:sz w:val="18"/>
                <w:szCs w:val="18"/>
              </w:rPr>
              <w:t>150</w:t>
            </w:r>
            <w:r w:rsidRPr="006850DE">
              <w:rPr>
                <w:rFonts w:ascii="GHEA Grapalat" w:hAnsi="GHEA Grapalat" w:cs="Sylfaen"/>
                <w:sz w:val="18"/>
                <w:szCs w:val="18"/>
              </w:rPr>
              <w:t>գ</w:t>
            </w:r>
            <w:r w:rsidRPr="006850DE">
              <w:rPr>
                <w:rFonts w:ascii="GHEA Grapalat" w:hAnsi="GHEA Grapalat" w:cs="Arial"/>
                <w:sz w:val="18"/>
                <w:szCs w:val="18"/>
              </w:rPr>
              <w:t>.:</w:t>
            </w:r>
            <w:proofErr w:type="gramEnd"/>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6.</w:t>
            </w:r>
            <w:r w:rsidRPr="006850DE">
              <w:rPr>
                <w:rFonts w:ascii="GHEA Grapalat" w:hAnsi="GHEA Grapalat" w:cs="Sylfaen"/>
                <w:sz w:val="18"/>
                <w:szCs w:val="18"/>
              </w:rPr>
              <w:t xml:space="preserve"> Թռչնի</w:t>
            </w:r>
            <w:r w:rsidRPr="006850DE">
              <w:rPr>
                <w:rFonts w:ascii="GHEA Grapalat" w:hAnsi="GHEA Grapalat" w:cs="Arial"/>
                <w:sz w:val="18"/>
                <w:szCs w:val="18"/>
              </w:rPr>
              <w:t xml:space="preserve"> </w:t>
            </w:r>
            <w:r w:rsidRPr="006850DE">
              <w:rPr>
                <w:rFonts w:ascii="GHEA Grapalat" w:hAnsi="GHEA Grapalat" w:cs="Sylfaen"/>
                <w:sz w:val="18"/>
                <w:szCs w:val="18"/>
              </w:rPr>
              <w:t>կաթ</w:t>
            </w:r>
            <w:r w:rsidRPr="006850DE">
              <w:rPr>
                <w:rFonts w:ascii="GHEA Grapalat" w:hAnsi="GHEA Grapalat" w:cs="Arial"/>
                <w:sz w:val="18"/>
                <w:szCs w:val="18"/>
              </w:rPr>
              <w:t xml:space="preserve"> 2-4 </w:t>
            </w:r>
            <w:proofErr w:type="gramStart"/>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proofErr w:type="gramEnd"/>
            <w:r w:rsidRPr="006850DE">
              <w:rPr>
                <w:rFonts w:ascii="GHEA Grapalat" w:hAnsi="GHEA Grapalat" w:cs="Arial"/>
                <w:sz w:val="18"/>
                <w:szCs w:val="18"/>
              </w:rPr>
              <w:t xml:space="preserve"> 28</w:t>
            </w:r>
            <w:r w:rsidRPr="006850DE">
              <w:rPr>
                <w:rFonts w:ascii="GHEA Grapalat" w:hAnsi="GHEA Grapalat" w:cs="Sylfaen"/>
                <w:sz w:val="18"/>
                <w:szCs w:val="18"/>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7.</w:t>
            </w:r>
            <w:r w:rsidRPr="006850DE">
              <w:rPr>
                <w:rFonts w:ascii="GHEA Grapalat" w:hAnsi="GHEA Grapalat" w:cs="Sylfaen"/>
                <w:sz w:val="18"/>
                <w:szCs w:val="18"/>
              </w:rPr>
              <w:t>Հյութ</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200</w:t>
            </w:r>
            <w:r w:rsidRPr="006850DE">
              <w:rPr>
                <w:rFonts w:ascii="GHEA Grapalat" w:hAnsi="GHEA Grapalat" w:cs="Sylfaen"/>
                <w:sz w:val="18"/>
                <w:szCs w:val="18"/>
              </w:rPr>
              <w:t>մլ</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8. </w:t>
            </w:r>
            <w:r w:rsidRPr="006850DE">
              <w:rPr>
                <w:rFonts w:ascii="GHEA Grapalat" w:hAnsi="GHEA Grapalat" w:cs="Sylfaen"/>
                <w:sz w:val="18"/>
                <w:szCs w:val="18"/>
              </w:rPr>
              <w:t>Անձեռոցիկ</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թղթե</w:t>
            </w:r>
            <w:r w:rsidRPr="006850DE">
              <w:rPr>
                <w:rFonts w:ascii="GHEA Grapalat" w:hAnsi="GHEA Grapalat" w:cs="Arial"/>
                <w:sz w:val="18"/>
                <w:szCs w:val="18"/>
              </w:rPr>
              <w:t xml:space="preserve"> </w:t>
            </w:r>
            <w:r w:rsidRPr="006850DE">
              <w:rPr>
                <w:rFonts w:ascii="GHEA Grapalat" w:hAnsi="GHEA Grapalat" w:cs="Sylfaen"/>
                <w:sz w:val="18"/>
                <w:szCs w:val="18"/>
              </w:rPr>
              <w:t>երկշերտ</w:t>
            </w:r>
            <w:r w:rsidRPr="006850DE">
              <w:rPr>
                <w:rFonts w:ascii="GHEA Grapalat" w:hAnsi="GHEA Grapalat" w:cs="Arial"/>
                <w:sz w:val="18"/>
                <w:szCs w:val="18"/>
              </w:rPr>
              <w:t xml:space="preserve"> </w:t>
            </w:r>
            <w:r w:rsidRPr="006850DE">
              <w:rPr>
                <w:rFonts w:ascii="GHEA Grapalat" w:hAnsi="GHEA Grapalat" w:cs="Sylfaen"/>
                <w:sz w:val="18"/>
                <w:szCs w:val="18"/>
              </w:rPr>
              <w:t>կամ</w:t>
            </w:r>
            <w:r w:rsidRPr="006850DE">
              <w:rPr>
                <w:rFonts w:ascii="GHEA Grapalat" w:hAnsi="GHEA Grapalat" w:cs="Arial"/>
                <w:sz w:val="18"/>
                <w:szCs w:val="18"/>
              </w:rPr>
              <w:t xml:space="preserve"> </w:t>
            </w:r>
            <w:r w:rsidRPr="006850DE">
              <w:rPr>
                <w:rFonts w:ascii="GHEA Grapalat" w:hAnsi="GHEA Grapalat" w:cs="Sylfaen"/>
                <w:sz w:val="18"/>
                <w:szCs w:val="18"/>
              </w:rPr>
              <w:t>եռաշերտ</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9.</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Գդալ</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մեկ</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անգամյա</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օգտագործման</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նախատեսված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սննդի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համար</w:t>
            </w:r>
            <w:r w:rsidRPr="006850DE">
              <w:rPr>
                <w:rFonts w:ascii="GHEA Grapalat" w:hAnsi="GHEA Grapalat" w:cs="Arial"/>
                <w:sz w:val="18"/>
                <w:szCs w:val="18"/>
                <w:lang w:eastAsia="ru-RU"/>
              </w:rPr>
              <w:t>:</w:t>
            </w:r>
          </w:p>
        </w:tc>
      </w:tr>
      <w:tr w:rsidR="006850DE" w:rsidRPr="006850DE" w:rsidTr="00814300">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6850DE" w:rsidRPr="006850DE" w:rsidRDefault="006850DE" w:rsidP="006850DE">
            <w:pPr>
              <w:jc w:val="both"/>
              <w:rPr>
                <w:rFonts w:ascii="GHEA Grapalat" w:hAnsi="GHEA Grapalat" w:cs="Arial"/>
                <w:sz w:val="20"/>
                <w:szCs w:val="20"/>
                <w:lang w:eastAsia="ru-RU"/>
              </w:rPr>
            </w:pPr>
            <w:r w:rsidRPr="006850DE">
              <w:rPr>
                <w:rFonts w:ascii="GHEA Grapalat" w:hAnsi="GHEA Grapalat" w:cs="Sylfaen"/>
                <w:sz w:val="20"/>
                <w:szCs w:val="20"/>
                <w:lang w:eastAsia="ru-RU"/>
              </w:rPr>
              <w:lastRenderedPageBreak/>
              <w:t>Ծանրոց  Չորեքշաբթի</w:t>
            </w:r>
          </w:p>
          <w:p w:rsidR="006850DE" w:rsidRPr="006850DE" w:rsidRDefault="006850DE" w:rsidP="006850DE">
            <w:pPr>
              <w:jc w:val="both"/>
              <w:rPr>
                <w:rFonts w:ascii="GHEA Grapalat" w:hAnsi="GHEA Grapalat" w:cs="Calibri"/>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Sylfaen"/>
                <w:sz w:val="18"/>
                <w:szCs w:val="18"/>
              </w:rPr>
              <w:t>Մեկ</w:t>
            </w:r>
            <w:r w:rsidRPr="006850DE">
              <w:rPr>
                <w:rFonts w:ascii="GHEA Grapalat" w:hAnsi="GHEA Grapalat" w:cs="Arial"/>
                <w:sz w:val="18"/>
                <w:szCs w:val="18"/>
              </w:rPr>
              <w:t xml:space="preserve"> </w:t>
            </w:r>
            <w:r w:rsidRPr="006850DE">
              <w:rPr>
                <w:rFonts w:ascii="GHEA Grapalat" w:hAnsi="GHEA Grapalat" w:cs="Sylfaen"/>
                <w:sz w:val="18"/>
                <w:szCs w:val="18"/>
              </w:rPr>
              <w:t>փաթեթի</w:t>
            </w:r>
            <w:r w:rsidRPr="006850DE">
              <w:rPr>
                <w:rFonts w:ascii="GHEA Grapalat" w:hAnsi="GHEA Grapalat" w:cs="Arial"/>
                <w:sz w:val="18"/>
                <w:szCs w:val="18"/>
              </w:rPr>
              <w:t xml:space="preserve"> </w:t>
            </w:r>
            <w:r w:rsidRPr="006850DE">
              <w:rPr>
                <w:rFonts w:ascii="GHEA Grapalat" w:hAnsi="GHEA Grapalat" w:cs="Sylfaen"/>
                <w:sz w:val="18"/>
                <w:szCs w:val="18"/>
              </w:rPr>
              <w:t>պարունակությունը</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1.</w:t>
            </w:r>
            <w:r w:rsidRPr="006850DE">
              <w:rPr>
                <w:rFonts w:ascii="GHEA Grapalat" w:hAnsi="GHEA Grapalat" w:cs="Sylfaen"/>
                <w:sz w:val="18"/>
                <w:szCs w:val="18"/>
              </w:rPr>
              <w:t>Բուտերբրոդ</w:t>
            </w:r>
            <w:r w:rsidRPr="006850DE">
              <w:rPr>
                <w:rFonts w:ascii="GHEA Grapalat" w:hAnsi="GHEA Grapalat" w:cs="Arial"/>
                <w:sz w:val="18"/>
                <w:szCs w:val="18"/>
              </w:rPr>
              <w:t xml:space="preserve"> </w:t>
            </w:r>
            <w:r w:rsidRPr="006850DE">
              <w:rPr>
                <w:rFonts w:ascii="GHEA Grapalat" w:hAnsi="GHEA Grapalat" w:cs="Sylfaen"/>
                <w:sz w:val="18"/>
                <w:szCs w:val="18"/>
              </w:rPr>
              <w:t>պանրով</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 </w:t>
            </w:r>
            <w:r w:rsidRPr="006850DE">
              <w:rPr>
                <w:rFonts w:ascii="GHEA Grapalat" w:hAnsi="GHEA Grapalat" w:cs="Sylfaen"/>
                <w:sz w:val="18"/>
                <w:szCs w:val="18"/>
              </w:rPr>
              <w:t>բուտերբրոդը</w:t>
            </w:r>
            <w:r w:rsidRPr="006850DE">
              <w:rPr>
                <w:rFonts w:ascii="GHEA Grapalat" w:hAnsi="GHEA Grapalat" w:cs="Arial"/>
                <w:sz w:val="18"/>
                <w:szCs w:val="18"/>
              </w:rPr>
              <w:t xml:space="preserve"> </w:t>
            </w:r>
            <w:r w:rsidRPr="006850DE">
              <w:rPr>
                <w:rFonts w:ascii="GHEA Grapalat" w:hAnsi="GHEA Grapalat" w:cs="Sylfaen"/>
                <w:sz w:val="18"/>
                <w:szCs w:val="18"/>
              </w:rPr>
              <w:t>պետք</w:t>
            </w:r>
            <w:r w:rsidRPr="006850DE">
              <w:rPr>
                <w:rFonts w:ascii="GHEA Grapalat" w:hAnsi="GHEA Grapalat" w:cs="Arial"/>
                <w:sz w:val="18"/>
                <w:szCs w:val="18"/>
              </w:rPr>
              <w:t xml:space="preserve"> </w:t>
            </w:r>
            <w:r w:rsidRPr="006850DE">
              <w:rPr>
                <w:rFonts w:ascii="GHEA Grapalat" w:hAnsi="GHEA Grapalat" w:cs="Sylfaen"/>
                <w:sz w:val="18"/>
                <w:szCs w:val="18"/>
              </w:rPr>
              <w:t>է</w:t>
            </w:r>
            <w:r w:rsidRPr="006850DE">
              <w:rPr>
                <w:rFonts w:ascii="GHEA Grapalat" w:hAnsi="GHEA Grapalat" w:cs="Arial"/>
                <w:sz w:val="18"/>
                <w:szCs w:val="18"/>
              </w:rPr>
              <w:t xml:space="preserve"> </w:t>
            </w:r>
            <w:r w:rsidRPr="006850DE">
              <w:rPr>
                <w:rFonts w:ascii="GHEA Grapalat" w:hAnsi="GHEA Grapalat" w:cs="Sylfaen"/>
                <w:sz w:val="18"/>
                <w:szCs w:val="18"/>
              </w:rPr>
              <w:t>պատրաստված</w:t>
            </w:r>
            <w:r w:rsidRPr="006850DE">
              <w:rPr>
                <w:rFonts w:ascii="GHEA Grapalat" w:hAnsi="GHEA Grapalat" w:cs="Arial"/>
                <w:sz w:val="18"/>
                <w:szCs w:val="18"/>
              </w:rPr>
              <w:t xml:space="preserve"> </w:t>
            </w:r>
            <w:r w:rsidRPr="006850DE">
              <w:rPr>
                <w:rFonts w:ascii="GHEA Grapalat" w:hAnsi="GHEA Grapalat" w:cs="Sylfaen"/>
                <w:sz w:val="18"/>
                <w:szCs w:val="18"/>
              </w:rPr>
              <w:t>լինի</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բուտերբրոդների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հացից</w:t>
            </w:r>
            <w:r w:rsidRPr="006850DE">
              <w:rPr>
                <w:rFonts w:ascii="GHEA Grapalat" w:hAnsi="GHEA Grapalat" w:cs="Arial"/>
                <w:sz w:val="18"/>
                <w:szCs w:val="18"/>
              </w:rPr>
              <w:t xml:space="preserve"> 100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և</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պանրից</w:t>
            </w:r>
            <w:r w:rsidRPr="006850DE">
              <w:rPr>
                <w:rFonts w:ascii="GHEA Grapalat" w:hAnsi="GHEA Grapalat" w:cs="Arial"/>
                <w:sz w:val="18"/>
                <w:szCs w:val="18"/>
              </w:rPr>
              <w:t xml:space="preserve"> : </w:t>
            </w:r>
            <w:r w:rsidRPr="006850DE">
              <w:rPr>
                <w:rFonts w:ascii="GHEA Grapalat" w:hAnsi="GHEA Grapalat" w:cs="Sylfaen"/>
                <w:sz w:val="18"/>
                <w:szCs w:val="18"/>
              </w:rPr>
              <w:t>Բուտերբրոդի</w:t>
            </w:r>
            <w:r w:rsidRPr="006850DE">
              <w:rPr>
                <w:rFonts w:ascii="GHEA Grapalat" w:hAnsi="GHEA Grapalat" w:cs="Arial"/>
                <w:sz w:val="18"/>
                <w:szCs w:val="18"/>
              </w:rPr>
              <w:t xml:space="preserve"> </w:t>
            </w:r>
            <w:r w:rsidRPr="006850DE">
              <w:rPr>
                <w:rFonts w:ascii="GHEA Grapalat" w:hAnsi="GHEA Grapalat" w:cs="Sylfaen"/>
                <w:sz w:val="18"/>
                <w:szCs w:val="18"/>
              </w:rPr>
              <w:t>ընդհանուր</w:t>
            </w:r>
            <w:r w:rsidRPr="006850DE">
              <w:rPr>
                <w:rFonts w:ascii="GHEA Grapalat" w:hAnsi="GHEA Grapalat" w:cs="Arial"/>
                <w:sz w:val="18"/>
                <w:szCs w:val="18"/>
              </w:rPr>
              <w:t xml:space="preserve"> </w:t>
            </w:r>
            <w:r w:rsidRPr="006850DE">
              <w:rPr>
                <w:rFonts w:ascii="GHEA Grapalat" w:hAnsi="GHEA Grapalat" w:cs="Sylfaen"/>
                <w:sz w:val="18"/>
                <w:szCs w:val="18"/>
              </w:rPr>
              <w:t>քաշը</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փաթեթավորված</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տոպրակով</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2. </w:t>
            </w:r>
            <w:r w:rsidRPr="006850DE">
              <w:rPr>
                <w:rFonts w:ascii="GHEA Grapalat" w:hAnsi="GHEA Grapalat" w:cs="Sylfaen"/>
                <w:sz w:val="18"/>
                <w:szCs w:val="18"/>
              </w:rPr>
              <w:t>Պանրիկ</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չափածրարված</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40+-3</w:t>
            </w:r>
            <w:r w:rsidRPr="006850DE">
              <w:rPr>
                <w:rFonts w:ascii="GHEA Grapalat" w:hAnsi="GHEA Grapalat" w:cs="Sylfaen"/>
                <w:sz w:val="18"/>
                <w:szCs w:val="18"/>
              </w:rPr>
              <w:t>գ</w:t>
            </w:r>
            <w:r w:rsidRPr="006850DE">
              <w:rPr>
                <w:rFonts w:ascii="GHEA Grapalat" w:hAnsi="GHEA Grapalat" w:cs="Arial"/>
                <w:sz w:val="18"/>
                <w:szCs w:val="18"/>
                <w:lang w:eastAsia="ru-RU"/>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3. </w:t>
            </w:r>
            <w:r w:rsidRPr="006850DE">
              <w:rPr>
                <w:rFonts w:ascii="GHEA Grapalat" w:hAnsi="GHEA Grapalat" w:cs="Sylfaen"/>
                <w:sz w:val="18"/>
                <w:szCs w:val="18"/>
              </w:rPr>
              <w:t>Թխվածքաբլիթներ</w:t>
            </w:r>
            <w:r w:rsidRPr="006850DE">
              <w:rPr>
                <w:rFonts w:ascii="GHEA Grapalat" w:hAnsi="GHEA Grapalat" w:cs="Arial"/>
                <w:sz w:val="18"/>
                <w:szCs w:val="18"/>
              </w:rPr>
              <w:t xml:space="preserve"> /</w:t>
            </w:r>
            <w:r w:rsidRPr="006850DE">
              <w:rPr>
                <w:rFonts w:ascii="GHEA Grapalat" w:hAnsi="GHEA Grapalat" w:cs="Sylfaen"/>
                <w:sz w:val="18"/>
                <w:szCs w:val="18"/>
              </w:rPr>
              <w:t>պեչենի</w:t>
            </w:r>
            <w:r w:rsidRPr="006850DE">
              <w:rPr>
                <w:rFonts w:ascii="GHEA Grapalat" w:hAnsi="GHEA Grapalat" w:cs="Arial"/>
                <w:sz w:val="18"/>
                <w:szCs w:val="18"/>
              </w:rPr>
              <w:t xml:space="preserve">/ - 2-4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50</w:t>
            </w:r>
            <w:r w:rsidRPr="006850DE">
              <w:rPr>
                <w:rFonts w:ascii="GHEA Grapalat" w:hAnsi="GHEA Grapalat" w:cs="Sylfaen"/>
                <w:sz w:val="18"/>
                <w:szCs w:val="18"/>
              </w:rPr>
              <w:t>գ</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4.</w:t>
            </w:r>
            <w:r w:rsidRPr="006850DE">
              <w:rPr>
                <w:rFonts w:ascii="GHEA Grapalat" w:hAnsi="GHEA Grapalat" w:cs="Sylfaen"/>
                <w:sz w:val="18"/>
                <w:szCs w:val="18"/>
              </w:rPr>
              <w:t>Խնձոր</w:t>
            </w:r>
            <w:r w:rsidRPr="006850DE">
              <w:rPr>
                <w:rFonts w:ascii="GHEA Grapalat" w:hAnsi="GHEA Grapalat" w:cs="Arial"/>
                <w:sz w:val="18"/>
                <w:szCs w:val="18"/>
              </w:rPr>
              <w:t xml:space="preserve"> </w:t>
            </w:r>
            <w:r w:rsidRPr="006850DE">
              <w:rPr>
                <w:rFonts w:ascii="GHEA Grapalat" w:hAnsi="GHEA Grapalat" w:cs="Arial"/>
                <w:sz w:val="18"/>
                <w:szCs w:val="18"/>
                <w:lang w:eastAsia="ru-RU"/>
              </w:rPr>
              <w:t>/</w:t>
            </w:r>
            <w:r w:rsidRPr="006850DE">
              <w:rPr>
                <w:rFonts w:ascii="GHEA Grapalat" w:hAnsi="GHEA Grapalat" w:cs="Sylfaen"/>
                <w:sz w:val="18"/>
                <w:szCs w:val="18"/>
                <w:lang w:eastAsia="ru-RU"/>
              </w:rPr>
              <w:t>մանդարին</w:t>
            </w:r>
            <w:r w:rsidRPr="006850DE">
              <w:rPr>
                <w:rFonts w:ascii="GHEA Grapalat" w:hAnsi="GHEA Grapalat" w:cs="Arial"/>
                <w:sz w:val="18"/>
                <w:szCs w:val="18"/>
                <w:lang w:eastAsia="ru-RU"/>
              </w:rPr>
              <w:t>/</w:t>
            </w:r>
            <w:r w:rsidRPr="006850DE">
              <w:rPr>
                <w:rFonts w:ascii="GHEA Grapalat" w:hAnsi="GHEA Grapalat" w:cs="Arial"/>
                <w:sz w:val="18"/>
                <w:szCs w:val="18"/>
              </w:rPr>
              <w:t xml:space="preserve">2-3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միջին</w:t>
            </w:r>
            <w:r w:rsidRPr="006850DE">
              <w:rPr>
                <w:rFonts w:ascii="GHEA Grapalat" w:hAnsi="GHEA Grapalat" w:cs="Arial"/>
                <w:sz w:val="18"/>
                <w:szCs w:val="18"/>
              </w:rPr>
              <w:t xml:space="preserve"> </w:t>
            </w:r>
            <w:r w:rsidRPr="006850DE">
              <w:rPr>
                <w:rFonts w:ascii="GHEA Grapalat" w:hAnsi="GHEA Grapalat" w:cs="Sylfaen"/>
                <w:sz w:val="18"/>
                <w:szCs w:val="18"/>
              </w:rPr>
              <w:t>չափի</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w:t>
            </w:r>
            <w:proofErr w:type="gramStart"/>
            <w:r w:rsidRPr="006850DE">
              <w:rPr>
                <w:rFonts w:ascii="GHEA Grapalat" w:hAnsi="GHEA Grapalat" w:cs="Arial"/>
                <w:sz w:val="18"/>
                <w:szCs w:val="18"/>
              </w:rPr>
              <w:t>150</w:t>
            </w:r>
            <w:r w:rsidRPr="006850DE">
              <w:rPr>
                <w:rFonts w:ascii="GHEA Grapalat" w:hAnsi="GHEA Grapalat" w:cs="Sylfaen"/>
                <w:sz w:val="18"/>
                <w:szCs w:val="18"/>
              </w:rPr>
              <w:t>գ</w:t>
            </w:r>
            <w:r w:rsidRPr="006850DE">
              <w:rPr>
                <w:rFonts w:ascii="GHEA Grapalat" w:hAnsi="GHEA Grapalat" w:cs="Arial"/>
                <w:sz w:val="18"/>
                <w:szCs w:val="18"/>
              </w:rPr>
              <w:t>.:</w:t>
            </w:r>
            <w:proofErr w:type="gramEnd"/>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5. </w:t>
            </w:r>
            <w:r w:rsidRPr="006850DE">
              <w:rPr>
                <w:rFonts w:ascii="GHEA Grapalat" w:hAnsi="GHEA Grapalat" w:cs="Sylfaen"/>
                <w:sz w:val="18"/>
                <w:szCs w:val="18"/>
              </w:rPr>
              <w:t>Կարամել</w:t>
            </w:r>
            <w:r w:rsidRPr="006850DE">
              <w:rPr>
                <w:rFonts w:ascii="GHEA Grapalat" w:hAnsi="GHEA Grapalat" w:cs="Arial"/>
                <w:sz w:val="18"/>
                <w:szCs w:val="18"/>
              </w:rPr>
              <w:t xml:space="preserve"> 4-6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առնվազն</w:t>
            </w:r>
            <w:r w:rsidRPr="006850DE">
              <w:rPr>
                <w:rFonts w:ascii="GHEA Grapalat" w:hAnsi="GHEA Grapalat" w:cs="Arial"/>
                <w:sz w:val="18"/>
                <w:szCs w:val="18"/>
              </w:rPr>
              <w:t xml:space="preserve"> </w:t>
            </w:r>
            <w:proofErr w:type="gramStart"/>
            <w:r w:rsidRPr="006850DE">
              <w:rPr>
                <w:rFonts w:ascii="GHEA Grapalat" w:hAnsi="GHEA Grapalat" w:cs="Arial"/>
                <w:sz w:val="18"/>
                <w:szCs w:val="18"/>
              </w:rPr>
              <w:t>28</w:t>
            </w:r>
            <w:r w:rsidRPr="006850DE">
              <w:rPr>
                <w:rFonts w:ascii="GHEA Grapalat" w:hAnsi="GHEA Grapalat" w:cs="Sylfaen"/>
                <w:sz w:val="18"/>
                <w:szCs w:val="18"/>
              </w:rPr>
              <w:t>գ</w:t>
            </w:r>
            <w:r w:rsidRPr="006850DE">
              <w:rPr>
                <w:rFonts w:ascii="GHEA Grapalat" w:hAnsi="GHEA Grapalat" w:cs="Arial"/>
                <w:sz w:val="18"/>
                <w:szCs w:val="18"/>
              </w:rPr>
              <w:t>.:</w:t>
            </w:r>
            <w:proofErr w:type="gramEnd"/>
          </w:p>
          <w:p w:rsidR="006850DE" w:rsidRPr="006850DE" w:rsidRDefault="006850DE" w:rsidP="006850DE">
            <w:pPr>
              <w:autoSpaceDE w:val="0"/>
              <w:autoSpaceDN w:val="0"/>
              <w:adjustRightInd w:val="0"/>
              <w:jc w:val="both"/>
              <w:rPr>
                <w:rFonts w:ascii="GHEA Grapalat" w:hAnsi="GHEA Grapalat" w:cs="Arial"/>
                <w:sz w:val="18"/>
                <w:szCs w:val="18"/>
              </w:rPr>
            </w:pPr>
            <w:proofErr w:type="gramStart"/>
            <w:r w:rsidRPr="006850DE">
              <w:rPr>
                <w:rFonts w:ascii="GHEA Grapalat" w:hAnsi="GHEA Grapalat" w:cs="Arial"/>
                <w:sz w:val="18"/>
                <w:szCs w:val="18"/>
              </w:rPr>
              <w:t>6.</w:t>
            </w:r>
            <w:r w:rsidRPr="006850DE">
              <w:rPr>
                <w:rFonts w:ascii="GHEA Grapalat" w:hAnsi="GHEA Grapalat" w:cs="Sylfaen"/>
                <w:sz w:val="18"/>
                <w:szCs w:val="18"/>
              </w:rPr>
              <w:t>Վաֆլի</w:t>
            </w:r>
            <w:r w:rsidRPr="006850DE">
              <w:rPr>
                <w:rFonts w:ascii="GHEA Grapalat" w:hAnsi="GHEA Grapalat" w:cs="Arial"/>
                <w:sz w:val="18"/>
                <w:szCs w:val="18"/>
              </w:rPr>
              <w:t xml:space="preserve">  2</w:t>
            </w:r>
            <w:proofErr w:type="gramEnd"/>
            <w:r w:rsidRPr="006850DE">
              <w:rPr>
                <w:rFonts w:ascii="GHEA Grapalat" w:hAnsi="GHEA Grapalat" w:cs="Arial"/>
                <w:sz w:val="18"/>
                <w:szCs w:val="18"/>
              </w:rPr>
              <w:t xml:space="preserve">-3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առնվազն</w:t>
            </w:r>
            <w:r w:rsidRPr="006850DE">
              <w:rPr>
                <w:rFonts w:ascii="GHEA Grapalat" w:hAnsi="GHEA Grapalat" w:cs="Arial"/>
                <w:sz w:val="18"/>
                <w:szCs w:val="18"/>
              </w:rPr>
              <w:t xml:space="preserve"> 18</w:t>
            </w:r>
            <w:r w:rsidRPr="006850DE">
              <w:rPr>
                <w:rFonts w:ascii="GHEA Grapalat" w:hAnsi="GHEA Grapalat" w:cs="Sylfaen"/>
                <w:sz w:val="18"/>
                <w:szCs w:val="18"/>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Sylfaen"/>
                <w:sz w:val="18"/>
                <w:szCs w:val="18"/>
              </w:rPr>
            </w:pPr>
            <w:r w:rsidRPr="006850DE">
              <w:rPr>
                <w:rFonts w:ascii="GHEA Grapalat" w:hAnsi="GHEA Grapalat" w:cs="Arial"/>
                <w:sz w:val="18"/>
                <w:szCs w:val="18"/>
              </w:rPr>
              <w:t xml:space="preserve">7. </w:t>
            </w:r>
            <w:r w:rsidRPr="006850DE">
              <w:rPr>
                <w:rFonts w:ascii="GHEA Grapalat" w:hAnsi="GHEA Grapalat" w:cs="Sylfaen"/>
                <w:sz w:val="18"/>
                <w:szCs w:val="18"/>
              </w:rPr>
              <w:t>Հյութ</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200</w:t>
            </w:r>
            <w:r w:rsidRPr="006850DE">
              <w:rPr>
                <w:rFonts w:ascii="GHEA Grapalat" w:hAnsi="GHEA Grapalat" w:cs="Sylfaen"/>
                <w:sz w:val="18"/>
                <w:szCs w:val="18"/>
              </w:rPr>
              <w:t>մլ</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Sylfaen"/>
                <w:sz w:val="18"/>
                <w:szCs w:val="18"/>
                <w:lang w:eastAsia="ru-RU"/>
              </w:rPr>
              <w:t>8.Բուլկի</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- 80</w:t>
            </w:r>
            <w:r w:rsidRPr="006850DE">
              <w:rPr>
                <w:rFonts w:ascii="GHEA Grapalat" w:hAnsi="GHEA Grapalat" w:cs="Sylfaen"/>
                <w:sz w:val="18"/>
                <w:szCs w:val="18"/>
                <w:lang w:eastAsia="ru-RU"/>
              </w:rPr>
              <w:t>գ</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9. </w:t>
            </w:r>
            <w:r w:rsidRPr="006850DE">
              <w:rPr>
                <w:rFonts w:ascii="GHEA Grapalat" w:hAnsi="GHEA Grapalat" w:cs="Sylfaen"/>
                <w:sz w:val="18"/>
                <w:szCs w:val="18"/>
              </w:rPr>
              <w:t>Անձեռոցիկ</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թղթե</w:t>
            </w:r>
            <w:r w:rsidRPr="006850DE">
              <w:rPr>
                <w:rFonts w:ascii="GHEA Grapalat" w:hAnsi="GHEA Grapalat" w:cs="Arial"/>
                <w:sz w:val="18"/>
                <w:szCs w:val="18"/>
              </w:rPr>
              <w:t xml:space="preserve"> </w:t>
            </w:r>
            <w:r w:rsidRPr="006850DE">
              <w:rPr>
                <w:rFonts w:ascii="GHEA Grapalat" w:hAnsi="GHEA Grapalat" w:cs="Sylfaen"/>
                <w:sz w:val="18"/>
                <w:szCs w:val="18"/>
              </w:rPr>
              <w:t>երկշերտ</w:t>
            </w:r>
            <w:r w:rsidRPr="006850DE">
              <w:rPr>
                <w:rFonts w:ascii="GHEA Grapalat" w:hAnsi="GHEA Grapalat" w:cs="Arial"/>
                <w:sz w:val="18"/>
                <w:szCs w:val="18"/>
              </w:rPr>
              <w:t xml:space="preserve"> </w:t>
            </w:r>
            <w:r w:rsidRPr="006850DE">
              <w:rPr>
                <w:rFonts w:ascii="GHEA Grapalat" w:hAnsi="GHEA Grapalat" w:cs="Sylfaen"/>
                <w:sz w:val="18"/>
                <w:szCs w:val="18"/>
              </w:rPr>
              <w:t>կամ</w:t>
            </w:r>
            <w:r w:rsidRPr="006850DE">
              <w:rPr>
                <w:rFonts w:ascii="GHEA Grapalat" w:hAnsi="GHEA Grapalat" w:cs="Arial"/>
                <w:sz w:val="18"/>
                <w:szCs w:val="18"/>
              </w:rPr>
              <w:t xml:space="preserve"> </w:t>
            </w:r>
            <w:r w:rsidRPr="006850DE">
              <w:rPr>
                <w:rFonts w:ascii="GHEA Grapalat" w:hAnsi="GHEA Grapalat" w:cs="Sylfaen"/>
                <w:sz w:val="18"/>
                <w:szCs w:val="18"/>
              </w:rPr>
              <w:t>եռաշերտ</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10.</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Գդալ</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մեկ</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անգամյա</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օգտագործման</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նախատեսված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սննդի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համար</w:t>
            </w:r>
            <w:r w:rsidRPr="006850DE">
              <w:rPr>
                <w:rFonts w:ascii="GHEA Grapalat" w:hAnsi="GHEA Grapalat" w:cs="Arial"/>
                <w:sz w:val="18"/>
                <w:szCs w:val="18"/>
                <w:lang w:eastAsia="ru-RU"/>
              </w:rPr>
              <w:t>:</w:t>
            </w:r>
          </w:p>
        </w:tc>
      </w:tr>
      <w:tr w:rsidR="006850DE" w:rsidRPr="006850DE" w:rsidTr="00814300">
        <w:trPr>
          <w:trHeight w:val="540"/>
        </w:trPr>
        <w:tc>
          <w:tcPr>
            <w:tcW w:w="1860" w:type="dxa"/>
            <w:tcBorders>
              <w:top w:val="single" w:sz="4" w:space="0" w:color="auto"/>
              <w:left w:val="single" w:sz="4" w:space="0" w:color="auto"/>
              <w:bottom w:val="single" w:sz="8" w:space="0" w:color="auto"/>
              <w:right w:val="nil"/>
            </w:tcBorders>
            <w:shd w:val="clear" w:color="auto" w:fill="auto"/>
            <w:vAlign w:val="center"/>
          </w:tcPr>
          <w:p w:rsidR="006850DE" w:rsidRPr="006850DE" w:rsidRDefault="006850DE" w:rsidP="006850DE">
            <w:pPr>
              <w:jc w:val="both"/>
              <w:rPr>
                <w:rFonts w:ascii="GHEA Grapalat" w:hAnsi="GHEA Grapalat" w:cs="Arial"/>
                <w:sz w:val="20"/>
                <w:szCs w:val="20"/>
                <w:lang w:eastAsia="ru-RU"/>
              </w:rPr>
            </w:pPr>
            <w:r w:rsidRPr="006850DE">
              <w:rPr>
                <w:rFonts w:ascii="GHEA Grapalat" w:hAnsi="GHEA Grapalat" w:cs="Sylfaen"/>
                <w:sz w:val="20"/>
                <w:szCs w:val="20"/>
                <w:lang w:eastAsia="ru-RU"/>
              </w:rPr>
              <w:t>Ծանրոց</w:t>
            </w:r>
            <w:r w:rsidRPr="006850DE">
              <w:rPr>
                <w:rFonts w:ascii="GHEA Grapalat" w:hAnsi="GHEA Grapalat" w:cs="Arial"/>
                <w:sz w:val="20"/>
                <w:szCs w:val="20"/>
                <w:lang w:eastAsia="ru-RU"/>
              </w:rPr>
              <w:t xml:space="preserve"> </w:t>
            </w:r>
            <w:r w:rsidRPr="006850DE">
              <w:rPr>
                <w:rFonts w:ascii="GHEA Grapalat" w:hAnsi="GHEA Grapalat" w:cs="Sylfaen"/>
                <w:sz w:val="20"/>
                <w:szCs w:val="20"/>
                <w:lang w:eastAsia="ru-RU"/>
              </w:rPr>
              <w:t>Հինգշաբթի</w:t>
            </w:r>
          </w:p>
          <w:p w:rsidR="006850DE" w:rsidRPr="006850DE" w:rsidRDefault="006850DE" w:rsidP="006850DE">
            <w:pPr>
              <w:jc w:val="both"/>
              <w:rPr>
                <w:rFonts w:ascii="GHEA Grapalat" w:hAnsi="GHEA Grapalat" w:cs="Calibri"/>
                <w:sz w:val="20"/>
                <w:szCs w:val="20"/>
                <w:lang w:eastAsia="ru-RU"/>
              </w:rPr>
            </w:pPr>
          </w:p>
        </w:tc>
        <w:tc>
          <w:tcPr>
            <w:tcW w:w="13748" w:type="dxa"/>
            <w:tcBorders>
              <w:top w:val="single" w:sz="4" w:space="0" w:color="auto"/>
              <w:left w:val="single" w:sz="4" w:space="0" w:color="auto"/>
              <w:bottom w:val="single" w:sz="8" w:space="0" w:color="auto"/>
              <w:right w:val="single" w:sz="8" w:space="0" w:color="000000"/>
            </w:tcBorders>
            <w:shd w:val="clear" w:color="auto" w:fill="auto"/>
            <w:noWrap/>
            <w:vAlign w:val="center"/>
          </w:tcPr>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Sylfaen"/>
                <w:sz w:val="18"/>
                <w:szCs w:val="18"/>
                <w:lang w:eastAsia="ru-RU"/>
              </w:rPr>
              <w:t>Մեկ</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փաթեթի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պարունակությունը</w:t>
            </w:r>
            <w:r w:rsidRPr="006850DE">
              <w:rPr>
                <w:rFonts w:ascii="GHEA Grapalat" w:hAnsi="GHEA Grapalat" w:cs="Arial"/>
                <w:sz w:val="18"/>
                <w:szCs w:val="18"/>
                <w:lang w:eastAsia="ru-RU"/>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1.</w:t>
            </w:r>
            <w:r w:rsidRPr="006850DE">
              <w:rPr>
                <w:rFonts w:ascii="GHEA Grapalat" w:hAnsi="GHEA Grapalat" w:cs="Sylfaen"/>
                <w:sz w:val="18"/>
                <w:szCs w:val="18"/>
              </w:rPr>
              <w:t>Բուտերբրոդ</w:t>
            </w:r>
            <w:r w:rsidRPr="006850DE">
              <w:rPr>
                <w:rFonts w:ascii="GHEA Grapalat" w:hAnsi="GHEA Grapalat" w:cs="Arial"/>
                <w:sz w:val="18"/>
                <w:szCs w:val="18"/>
              </w:rPr>
              <w:t xml:space="preserve"> </w:t>
            </w:r>
            <w:r w:rsidRPr="006850DE">
              <w:rPr>
                <w:rFonts w:ascii="GHEA Grapalat" w:hAnsi="GHEA Grapalat" w:cs="Sylfaen"/>
                <w:sz w:val="18"/>
                <w:szCs w:val="18"/>
              </w:rPr>
              <w:t>պանրով</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 </w:t>
            </w:r>
            <w:r w:rsidRPr="006850DE">
              <w:rPr>
                <w:rFonts w:ascii="GHEA Grapalat" w:hAnsi="GHEA Grapalat" w:cs="Sylfaen"/>
                <w:sz w:val="18"/>
                <w:szCs w:val="18"/>
              </w:rPr>
              <w:t>բուտերբրոդը</w:t>
            </w:r>
            <w:r w:rsidRPr="006850DE">
              <w:rPr>
                <w:rFonts w:ascii="GHEA Grapalat" w:hAnsi="GHEA Grapalat" w:cs="Arial"/>
                <w:sz w:val="18"/>
                <w:szCs w:val="18"/>
              </w:rPr>
              <w:t xml:space="preserve"> </w:t>
            </w:r>
            <w:r w:rsidRPr="006850DE">
              <w:rPr>
                <w:rFonts w:ascii="GHEA Grapalat" w:hAnsi="GHEA Grapalat" w:cs="Sylfaen"/>
                <w:sz w:val="18"/>
                <w:szCs w:val="18"/>
              </w:rPr>
              <w:t>պետք</w:t>
            </w:r>
            <w:r w:rsidRPr="006850DE">
              <w:rPr>
                <w:rFonts w:ascii="GHEA Grapalat" w:hAnsi="GHEA Grapalat" w:cs="Arial"/>
                <w:sz w:val="18"/>
                <w:szCs w:val="18"/>
              </w:rPr>
              <w:t xml:space="preserve"> </w:t>
            </w:r>
            <w:r w:rsidRPr="006850DE">
              <w:rPr>
                <w:rFonts w:ascii="GHEA Grapalat" w:hAnsi="GHEA Grapalat" w:cs="Sylfaen"/>
                <w:sz w:val="18"/>
                <w:szCs w:val="18"/>
              </w:rPr>
              <w:t>է</w:t>
            </w:r>
            <w:r w:rsidRPr="006850DE">
              <w:rPr>
                <w:rFonts w:ascii="GHEA Grapalat" w:hAnsi="GHEA Grapalat" w:cs="Arial"/>
                <w:sz w:val="18"/>
                <w:szCs w:val="18"/>
              </w:rPr>
              <w:t xml:space="preserve"> </w:t>
            </w:r>
            <w:r w:rsidRPr="006850DE">
              <w:rPr>
                <w:rFonts w:ascii="GHEA Grapalat" w:hAnsi="GHEA Grapalat" w:cs="Sylfaen"/>
                <w:sz w:val="18"/>
                <w:szCs w:val="18"/>
              </w:rPr>
              <w:t>պատրաստված</w:t>
            </w:r>
            <w:r w:rsidRPr="006850DE">
              <w:rPr>
                <w:rFonts w:ascii="GHEA Grapalat" w:hAnsi="GHEA Grapalat" w:cs="Arial"/>
                <w:sz w:val="18"/>
                <w:szCs w:val="18"/>
              </w:rPr>
              <w:t xml:space="preserve"> </w:t>
            </w:r>
            <w:r w:rsidRPr="006850DE">
              <w:rPr>
                <w:rFonts w:ascii="GHEA Grapalat" w:hAnsi="GHEA Grapalat" w:cs="Sylfaen"/>
                <w:sz w:val="18"/>
                <w:szCs w:val="18"/>
              </w:rPr>
              <w:t>լինի</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բուտերբրոդների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հացից</w:t>
            </w:r>
            <w:r w:rsidRPr="006850DE">
              <w:rPr>
                <w:rFonts w:ascii="GHEA Grapalat" w:hAnsi="GHEA Grapalat" w:cs="Arial"/>
                <w:sz w:val="18"/>
                <w:szCs w:val="18"/>
              </w:rPr>
              <w:t xml:space="preserve"> 100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և</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պանրից</w:t>
            </w:r>
            <w:r w:rsidRPr="006850DE">
              <w:rPr>
                <w:rFonts w:ascii="GHEA Grapalat" w:hAnsi="GHEA Grapalat" w:cs="Arial"/>
                <w:sz w:val="18"/>
                <w:szCs w:val="18"/>
              </w:rPr>
              <w:t xml:space="preserve"> : </w:t>
            </w:r>
            <w:r w:rsidRPr="006850DE">
              <w:rPr>
                <w:rFonts w:ascii="GHEA Grapalat" w:hAnsi="GHEA Grapalat" w:cs="Sylfaen"/>
                <w:sz w:val="18"/>
                <w:szCs w:val="18"/>
              </w:rPr>
              <w:t>Բուտերբրոդի</w:t>
            </w:r>
            <w:r w:rsidRPr="006850DE">
              <w:rPr>
                <w:rFonts w:ascii="GHEA Grapalat" w:hAnsi="GHEA Grapalat" w:cs="Arial"/>
                <w:sz w:val="18"/>
                <w:szCs w:val="18"/>
              </w:rPr>
              <w:t xml:space="preserve"> </w:t>
            </w:r>
            <w:r w:rsidRPr="006850DE">
              <w:rPr>
                <w:rFonts w:ascii="GHEA Grapalat" w:hAnsi="GHEA Grapalat" w:cs="Sylfaen"/>
                <w:sz w:val="18"/>
                <w:szCs w:val="18"/>
              </w:rPr>
              <w:t>ընդհանուր</w:t>
            </w:r>
            <w:r w:rsidRPr="006850DE">
              <w:rPr>
                <w:rFonts w:ascii="GHEA Grapalat" w:hAnsi="GHEA Grapalat" w:cs="Arial"/>
                <w:sz w:val="18"/>
                <w:szCs w:val="18"/>
              </w:rPr>
              <w:t xml:space="preserve"> </w:t>
            </w:r>
            <w:r w:rsidRPr="006850DE">
              <w:rPr>
                <w:rFonts w:ascii="GHEA Grapalat" w:hAnsi="GHEA Grapalat" w:cs="Sylfaen"/>
                <w:sz w:val="18"/>
                <w:szCs w:val="18"/>
              </w:rPr>
              <w:t>քաշը</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150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փաթեթավորված</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տոպրակով</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 xml:space="preserve">2. </w:t>
            </w:r>
            <w:r w:rsidRPr="006850DE">
              <w:rPr>
                <w:rFonts w:ascii="GHEA Grapalat" w:hAnsi="GHEA Grapalat" w:cs="Sylfaen"/>
                <w:sz w:val="18"/>
                <w:szCs w:val="18"/>
                <w:lang w:eastAsia="ru-RU"/>
              </w:rPr>
              <w:t>Խաչապուրի</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- 100</w:t>
            </w:r>
            <w:r w:rsidRPr="006850DE">
              <w:rPr>
                <w:rFonts w:ascii="GHEA Grapalat" w:hAnsi="GHEA Grapalat" w:cs="Sylfaen"/>
                <w:sz w:val="18"/>
                <w:szCs w:val="18"/>
                <w:lang w:eastAsia="ru-RU"/>
              </w:rPr>
              <w:t>գ</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 xml:space="preserve">3. </w:t>
            </w:r>
            <w:r w:rsidRPr="006850DE">
              <w:rPr>
                <w:rFonts w:ascii="GHEA Grapalat" w:hAnsi="GHEA Grapalat" w:cs="Sylfaen"/>
                <w:sz w:val="18"/>
                <w:szCs w:val="18"/>
              </w:rPr>
              <w:t>Թխվածքաբլիթներ</w:t>
            </w:r>
            <w:r w:rsidRPr="006850DE">
              <w:rPr>
                <w:rFonts w:ascii="GHEA Grapalat" w:hAnsi="GHEA Grapalat" w:cs="Arial"/>
                <w:sz w:val="18"/>
                <w:szCs w:val="18"/>
              </w:rPr>
              <w:t xml:space="preserve"> /</w:t>
            </w:r>
            <w:r w:rsidRPr="006850DE">
              <w:rPr>
                <w:rFonts w:ascii="GHEA Grapalat" w:hAnsi="GHEA Grapalat" w:cs="Sylfaen"/>
                <w:sz w:val="18"/>
                <w:szCs w:val="18"/>
              </w:rPr>
              <w:t>պեչենի</w:t>
            </w:r>
            <w:r w:rsidRPr="006850DE">
              <w:rPr>
                <w:rFonts w:ascii="GHEA Grapalat" w:hAnsi="GHEA Grapalat" w:cs="Arial"/>
                <w:sz w:val="18"/>
                <w:szCs w:val="18"/>
              </w:rPr>
              <w:t xml:space="preserve"> / -   2-4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պեչենի</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w:t>
            </w:r>
            <w:proofErr w:type="gramStart"/>
            <w:r w:rsidRPr="006850DE">
              <w:rPr>
                <w:rFonts w:ascii="GHEA Grapalat" w:hAnsi="GHEA Grapalat" w:cs="Arial"/>
                <w:sz w:val="18"/>
                <w:szCs w:val="18"/>
              </w:rPr>
              <w:t>50</w:t>
            </w:r>
            <w:r w:rsidRPr="006850DE">
              <w:rPr>
                <w:rFonts w:ascii="GHEA Grapalat" w:hAnsi="GHEA Grapalat" w:cs="Sylfaen"/>
                <w:sz w:val="18"/>
                <w:szCs w:val="18"/>
              </w:rPr>
              <w:t>գ</w:t>
            </w:r>
            <w:r w:rsidRPr="006850DE">
              <w:rPr>
                <w:rFonts w:ascii="GHEA Grapalat" w:hAnsi="GHEA Grapalat" w:cs="Arial"/>
                <w:sz w:val="18"/>
                <w:szCs w:val="18"/>
                <w:lang w:eastAsia="ru-RU"/>
              </w:rPr>
              <w:t>.:</w:t>
            </w:r>
            <w:proofErr w:type="gramEnd"/>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rPr>
              <w:t>4.</w:t>
            </w:r>
            <w:r w:rsidRPr="006850DE">
              <w:rPr>
                <w:rFonts w:ascii="GHEA Grapalat" w:hAnsi="GHEA Grapalat" w:cs="Sylfaen"/>
                <w:sz w:val="18"/>
                <w:szCs w:val="18"/>
              </w:rPr>
              <w:t>Հյութ</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200</w:t>
            </w:r>
            <w:r w:rsidRPr="006850DE">
              <w:rPr>
                <w:rFonts w:ascii="GHEA Grapalat" w:hAnsi="GHEA Grapalat" w:cs="Sylfaen"/>
                <w:sz w:val="18"/>
                <w:szCs w:val="18"/>
              </w:rPr>
              <w:t>մլ</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5.</w:t>
            </w:r>
            <w:r w:rsidRPr="006850DE">
              <w:rPr>
                <w:rFonts w:ascii="GHEA Grapalat" w:hAnsi="GHEA Grapalat" w:cs="Sylfaen"/>
                <w:sz w:val="18"/>
                <w:szCs w:val="18"/>
                <w:lang w:eastAsia="ru-RU"/>
              </w:rPr>
              <w:t>Խնձոր</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մանդարին</w:t>
            </w:r>
            <w:r w:rsidRPr="006850DE">
              <w:rPr>
                <w:rFonts w:ascii="GHEA Grapalat" w:hAnsi="GHEA Grapalat" w:cs="Arial"/>
                <w:sz w:val="18"/>
                <w:szCs w:val="18"/>
                <w:lang w:eastAsia="ru-RU"/>
              </w:rPr>
              <w:t xml:space="preserve">/2-3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 </w:t>
            </w:r>
            <w:r w:rsidRPr="006850DE">
              <w:rPr>
                <w:rFonts w:ascii="GHEA Grapalat" w:hAnsi="GHEA Grapalat" w:cs="Sylfaen"/>
                <w:sz w:val="18"/>
                <w:szCs w:val="18"/>
                <w:lang w:eastAsia="ru-RU"/>
              </w:rPr>
              <w:t>միջին</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չափի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առնվազն</w:t>
            </w:r>
            <w:r w:rsidRPr="006850DE">
              <w:rPr>
                <w:rFonts w:ascii="GHEA Grapalat" w:hAnsi="GHEA Grapalat" w:cs="Arial"/>
                <w:sz w:val="18"/>
                <w:szCs w:val="18"/>
                <w:lang w:eastAsia="ru-RU"/>
              </w:rPr>
              <w:t xml:space="preserve"> </w:t>
            </w:r>
            <w:proofErr w:type="gramStart"/>
            <w:r w:rsidRPr="006850DE">
              <w:rPr>
                <w:rFonts w:ascii="GHEA Grapalat" w:hAnsi="GHEA Grapalat" w:cs="Arial"/>
                <w:sz w:val="18"/>
                <w:szCs w:val="18"/>
                <w:lang w:eastAsia="ru-RU"/>
              </w:rPr>
              <w:t>150</w:t>
            </w:r>
            <w:r w:rsidRPr="006850DE">
              <w:rPr>
                <w:rFonts w:ascii="GHEA Grapalat" w:hAnsi="GHEA Grapalat" w:cs="Sylfaen"/>
                <w:sz w:val="18"/>
                <w:szCs w:val="18"/>
                <w:lang w:eastAsia="ru-RU"/>
              </w:rPr>
              <w:t>գ</w:t>
            </w:r>
            <w:r w:rsidRPr="006850DE">
              <w:rPr>
                <w:rFonts w:ascii="GHEA Grapalat" w:hAnsi="GHEA Grapalat" w:cs="Arial"/>
                <w:sz w:val="18"/>
                <w:szCs w:val="18"/>
                <w:lang w:eastAsia="ru-RU"/>
              </w:rPr>
              <w:t>.:</w:t>
            </w:r>
            <w:proofErr w:type="gramEnd"/>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6.</w:t>
            </w:r>
            <w:r w:rsidRPr="006850DE">
              <w:rPr>
                <w:rFonts w:ascii="GHEA Grapalat" w:hAnsi="GHEA Grapalat" w:cs="Sylfaen"/>
                <w:sz w:val="18"/>
                <w:szCs w:val="18"/>
                <w:lang w:eastAsia="ru-RU"/>
              </w:rPr>
              <w:t>Թթվասեր</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 </w:t>
            </w:r>
            <w:r w:rsidRPr="006850DE">
              <w:rPr>
                <w:rFonts w:ascii="GHEA Grapalat" w:hAnsi="GHEA Grapalat" w:cs="Sylfaen"/>
                <w:sz w:val="18"/>
                <w:szCs w:val="18"/>
                <w:lang w:eastAsia="ru-RU"/>
              </w:rPr>
              <w:t>չափածրարված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առնվազն</w:t>
            </w:r>
            <w:r w:rsidRPr="006850DE">
              <w:rPr>
                <w:rFonts w:ascii="GHEA Grapalat" w:hAnsi="GHEA Grapalat" w:cs="Arial"/>
                <w:sz w:val="18"/>
                <w:szCs w:val="18"/>
                <w:lang w:eastAsia="ru-RU"/>
              </w:rPr>
              <w:t xml:space="preserve"> 100</w:t>
            </w:r>
            <w:r w:rsidRPr="006850DE">
              <w:rPr>
                <w:rFonts w:ascii="GHEA Grapalat" w:hAnsi="GHEA Grapalat" w:cs="Sylfaen"/>
                <w:sz w:val="18"/>
                <w:szCs w:val="18"/>
                <w:lang w:eastAsia="ru-RU"/>
              </w:rPr>
              <w:t>գ</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Սննդի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համար</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նախատեսված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տարայով</w:t>
            </w:r>
            <w:r w:rsidRPr="006850DE">
              <w:rPr>
                <w:rFonts w:ascii="GHEA Grapalat" w:hAnsi="GHEA Grapalat" w:cs="Arial"/>
                <w:sz w:val="18"/>
                <w:szCs w:val="18"/>
                <w:lang w:eastAsia="ru-RU"/>
              </w:rPr>
              <w:t>:</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rPr>
              <w:t>7.</w:t>
            </w:r>
            <w:r w:rsidRPr="006850DE">
              <w:rPr>
                <w:rFonts w:ascii="GHEA Grapalat" w:hAnsi="GHEA Grapalat" w:cs="Sylfaen"/>
                <w:sz w:val="18"/>
                <w:szCs w:val="18"/>
              </w:rPr>
              <w:t xml:space="preserve"> Թռչնի</w:t>
            </w:r>
            <w:r w:rsidRPr="006850DE">
              <w:rPr>
                <w:rFonts w:ascii="GHEA Grapalat" w:hAnsi="GHEA Grapalat" w:cs="Arial"/>
                <w:sz w:val="18"/>
                <w:szCs w:val="18"/>
              </w:rPr>
              <w:t xml:space="preserve"> </w:t>
            </w:r>
            <w:r w:rsidRPr="006850DE">
              <w:rPr>
                <w:rFonts w:ascii="GHEA Grapalat" w:hAnsi="GHEA Grapalat" w:cs="Sylfaen"/>
                <w:sz w:val="18"/>
                <w:szCs w:val="18"/>
              </w:rPr>
              <w:t>կաթ</w:t>
            </w:r>
            <w:r w:rsidRPr="006850DE">
              <w:rPr>
                <w:rFonts w:ascii="GHEA Grapalat" w:hAnsi="GHEA Grapalat" w:cs="Arial"/>
                <w:sz w:val="18"/>
                <w:szCs w:val="18"/>
              </w:rPr>
              <w:t xml:space="preserve"> 2-4 </w:t>
            </w:r>
            <w:proofErr w:type="gramStart"/>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proofErr w:type="gramEnd"/>
            <w:r w:rsidRPr="006850DE">
              <w:rPr>
                <w:rFonts w:ascii="GHEA Grapalat" w:hAnsi="GHEA Grapalat" w:cs="Arial"/>
                <w:sz w:val="18"/>
                <w:szCs w:val="18"/>
              </w:rPr>
              <w:t xml:space="preserve"> 28</w:t>
            </w:r>
            <w:r w:rsidRPr="006850DE">
              <w:rPr>
                <w:rFonts w:ascii="GHEA Grapalat" w:hAnsi="GHEA Grapalat" w:cs="Sylfaen"/>
                <w:sz w:val="18"/>
                <w:szCs w:val="18"/>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lang w:eastAsia="ru-RU"/>
              </w:rPr>
            </w:pPr>
            <w:r w:rsidRPr="006850DE">
              <w:rPr>
                <w:rFonts w:ascii="GHEA Grapalat" w:hAnsi="GHEA Grapalat" w:cs="Arial"/>
                <w:sz w:val="18"/>
                <w:szCs w:val="18"/>
                <w:lang w:eastAsia="ru-RU"/>
              </w:rPr>
              <w:t>8.</w:t>
            </w:r>
            <w:r w:rsidRPr="006850DE">
              <w:rPr>
                <w:rFonts w:ascii="GHEA Grapalat" w:hAnsi="GHEA Grapalat" w:cs="Sylfaen"/>
                <w:sz w:val="18"/>
                <w:szCs w:val="18"/>
                <w:lang w:eastAsia="ru-RU"/>
              </w:rPr>
              <w:t>Գդալ</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մեկ</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անգամյա</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օգտագործման</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նախատեսված</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սննդի</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համար</w:t>
            </w:r>
            <w:r w:rsidRPr="006850DE">
              <w:rPr>
                <w:rFonts w:ascii="GHEA Grapalat" w:hAnsi="GHEA Grapalat" w:cs="Arial"/>
                <w:sz w:val="18"/>
                <w:szCs w:val="18"/>
                <w:lang w:eastAsia="ru-RU"/>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lang w:eastAsia="ru-RU"/>
              </w:rPr>
              <w:t xml:space="preserve">9. </w:t>
            </w:r>
            <w:r w:rsidRPr="006850DE">
              <w:rPr>
                <w:rFonts w:ascii="GHEA Grapalat" w:hAnsi="GHEA Grapalat" w:cs="Sylfaen"/>
                <w:sz w:val="18"/>
                <w:szCs w:val="18"/>
                <w:lang w:eastAsia="ru-RU"/>
              </w:rPr>
              <w:t>Անձեռոցիկ</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թղթե</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երկշերտ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կամ</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եռաշերտ</w:t>
            </w:r>
            <w:r w:rsidRPr="006850DE">
              <w:rPr>
                <w:rFonts w:ascii="GHEA Grapalat" w:hAnsi="GHEA Grapalat" w:cs="Arial"/>
                <w:sz w:val="18"/>
                <w:szCs w:val="18"/>
                <w:lang w:eastAsia="ru-RU"/>
              </w:rPr>
              <w:t>:</w:t>
            </w:r>
          </w:p>
        </w:tc>
      </w:tr>
      <w:tr w:rsidR="006850DE" w:rsidRPr="006850DE" w:rsidTr="00814300">
        <w:trPr>
          <w:trHeight w:val="540"/>
        </w:trPr>
        <w:tc>
          <w:tcPr>
            <w:tcW w:w="1860" w:type="dxa"/>
            <w:tcBorders>
              <w:top w:val="single" w:sz="4" w:space="0" w:color="auto"/>
              <w:left w:val="single" w:sz="4" w:space="0" w:color="auto"/>
              <w:bottom w:val="single" w:sz="4" w:space="0" w:color="auto"/>
              <w:right w:val="nil"/>
            </w:tcBorders>
            <w:shd w:val="clear" w:color="auto" w:fill="auto"/>
            <w:vAlign w:val="center"/>
          </w:tcPr>
          <w:p w:rsidR="006850DE" w:rsidRPr="006850DE" w:rsidRDefault="006850DE" w:rsidP="006850DE">
            <w:pPr>
              <w:jc w:val="both"/>
              <w:rPr>
                <w:rFonts w:ascii="GHEA Grapalat" w:hAnsi="GHEA Grapalat" w:cs="Sylfaen"/>
                <w:sz w:val="20"/>
                <w:szCs w:val="20"/>
                <w:lang w:val="hy-AM" w:eastAsia="ru-RU"/>
              </w:rPr>
            </w:pPr>
            <w:r w:rsidRPr="006850DE">
              <w:rPr>
                <w:rFonts w:ascii="GHEA Grapalat" w:hAnsi="GHEA Grapalat" w:cs="Sylfaen"/>
                <w:sz w:val="20"/>
                <w:szCs w:val="20"/>
                <w:lang w:eastAsia="ru-RU"/>
              </w:rPr>
              <w:t>Ծանրոց</w:t>
            </w:r>
          </w:p>
          <w:p w:rsidR="006850DE" w:rsidRPr="006850DE" w:rsidRDefault="006850DE" w:rsidP="006850DE">
            <w:pPr>
              <w:jc w:val="both"/>
              <w:rPr>
                <w:rFonts w:ascii="GHEA Grapalat" w:hAnsi="GHEA Grapalat" w:cs="Arial"/>
                <w:sz w:val="20"/>
                <w:szCs w:val="20"/>
                <w:lang w:eastAsia="ru-RU"/>
              </w:rPr>
            </w:pPr>
            <w:r w:rsidRPr="006850DE">
              <w:rPr>
                <w:rFonts w:ascii="GHEA Grapalat" w:hAnsi="GHEA Grapalat" w:cs="Calibri"/>
                <w:sz w:val="20"/>
                <w:szCs w:val="20"/>
                <w:lang w:val="ru-RU" w:eastAsia="ru-RU"/>
              </w:rPr>
              <w:t xml:space="preserve"> </w:t>
            </w:r>
            <w:r w:rsidRPr="006850DE">
              <w:rPr>
                <w:rFonts w:ascii="GHEA Grapalat" w:hAnsi="GHEA Grapalat" w:cs="Sylfaen"/>
                <w:sz w:val="20"/>
                <w:szCs w:val="20"/>
                <w:lang w:eastAsia="ru-RU"/>
              </w:rPr>
              <w:t>Ուրբաթ</w:t>
            </w:r>
          </w:p>
          <w:p w:rsidR="006850DE" w:rsidRPr="006850DE" w:rsidRDefault="006850DE" w:rsidP="006850DE">
            <w:pPr>
              <w:jc w:val="both"/>
              <w:rPr>
                <w:rFonts w:ascii="GHEA Grapalat" w:hAnsi="GHEA Grapalat" w:cs="Calibri"/>
                <w:sz w:val="20"/>
                <w:szCs w:val="20"/>
                <w:lang w:eastAsia="ru-RU"/>
              </w:rPr>
            </w:pPr>
          </w:p>
        </w:tc>
        <w:tc>
          <w:tcPr>
            <w:tcW w:w="13748" w:type="dxa"/>
            <w:tcBorders>
              <w:top w:val="single" w:sz="4" w:space="0" w:color="auto"/>
              <w:left w:val="single" w:sz="4" w:space="0" w:color="auto"/>
              <w:bottom w:val="single" w:sz="4" w:space="0" w:color="auto"/>
              <w:right w:val="single" w:sz="8" w:space="0" w:color="000000"/>
            </w:tcBorders>
            <w:shd w:val="clear" w:color="auto" w:fill="auto"/>
            <w:noWrap/>
            <w:vAlign w:val="center"/>
          </w:tcPr>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Sylfaen"/>
                <w:sz w:val="18"/>
                <w:szCs w:val="18"/>
              </w:rPr>
              <w:t>Մեկ</w:t>
            </w:r>
            <w:r w:rsidRPr="006850DE">
              <w:rPr>
                <w:rFonts w:ascii="GHEA Grapalat" w:hAnsi="GHEA Grapalat" w:cs="Arial"/>
                <w:sz w:val="18"/>
                <w:szCs w:val="18"/>
              </w:rPr>
              <w:t xml:space="preserve"> </w:t>
            </w:r>
            <w:r w:rsidRPr="006850DE">
              <w:rPr>
                <w:rFonts w:ascii="GHEA Grapalat" w:hAnsi="GHEA Grapalat" w:cs="Sylfaen"/>
                <w:sz w:val="18"/>
                <w:szCs w:val="18"/>
              </w:rPr>
              <w:t>փաթեթի</w:t>
            </w:r>
            <w:r w:rsidRPr="006850DE">
              <w:rPr>
                <w:rFonts w:ascii="GHEA Grapalat" w:hAnsi="GHEA Grapalat" w:cs="Arial"/>
                <w:sz w:val="18"/>
                <w:szCs w:val="18"/>
              </w:rPr>
              <w:t xml:space="preserve"> </w:t>
            </w:r>
            <w:r w:rsidRPr="006850DE">
              <w:rPr>
                <w:rFonts w:ascii="GHEA Grapalat" w:hAnsi="GHEA Grapalat" w:cs="Sylfaen"/>
                <w:sz w:val="18"/>
                <w:szCs w:val="18"/>
              </w:rPr>
              <w:t>պարունակությունը</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1.</w:t>
            </w:r>
            <w:r w:rsidRPr="006850DE">
              <w:rPr>
                <w:rFonts w:ascii="GHEA Grapalat" w:hAnsi="GHEA Grapalat" w:cs="Sylfaen"/>
                <w:sz w:val="18"/>
                <w:szCs w:val="18"/>
              </w:rPr>
              <w:t>Բուտերբրոդ</w:t>
            </w:r>
            <w:r w:rsidRPr="006850DE">
              <w:rPr>
                <w:rFonts w:ascii="GHEA Grapalat" w:hAnsi="GHEA Grapalat" w:cs="Arial"/>
                <w:sz w:val="18"/>
                <w:szCs w:val="18"/>
              </w:rPr>
              <w:t xml:space="preserve"> </w:t>
            </w:r>
            <w:r w:rsidRPr="006850DE">
              <w:rPr>
                <w:rFonts w:ascii="GHEA Grapalat" w:hAnsi="GHEA Grapalat" w:cs="Sylfaen"/>
                <w:sz w:val="18"/>
                <w:szCs w:val="18"/>
              </w:rPr>
              <w:t>պանրով</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 </w:t>
            </w:r>
            <w:r w:rsidRPr="006850DE">
              <w:rPr>
                <w:rFonts w:ascii="GHEA Grapalat" w:hAnsi="GHEA Grapalat" w:cs="Sylfaen"/>
                <w:sz w:val="18"/>
                <w:szCs w:val="18"/>
              </w:rPr>
              <w:t>բուտերբրոդը</w:t>
            </w:r>
            <w:r w:rsidRPr="006850DE">
              <w:rPr>
                <w:rFonts w:ascii="GHEA Grapalat" w:hAnsi="GHEA Grapalat" w:cs="Arial"/>
                <w:sz w:val="18"/>
                <w:szCs w:val="18"/>
              </w:rPr>
              <w:t xml:space="preserve"> </w:t>
            </w:r>
            <w:r w:rsidRPr="006850DE">
              <w:rPr>
                <w:rFonts w:ascii="GHEA Grapalat" w:hAnsi="GHEA Grapalat" w:cs="Sylfaen"/>
                <w:sz w:val="18"/>
                <w:szCs w:val="18"/>
              </w:rPr>
              <w:t>պետք</w:t>
            </w:r>
            <w:r w:rsidRPr="006850DE">
              <w:rPr>
                <w:rFonts w:ascii="GHEA Grapalat" w:hAnsi="GHEA Grapalat" w:cs="Arial"/>
                <w:sz w:val="18"/>
                <w:szCs w:val="18"/>
              </w:rPr>
              <w:t xml:space="preserve"> </w:t>
            </w:r>
            <w:r w:rsidRPr="006850DE">
              <w:rPr>
                <w:rFonts w:ascii="GHEA Grapalat" w:hAnsi="GHEA Grapalat" w:cs="Sylfaen"/>
                <w:sz w:val="18"/>
                <w:szCs w:val="18"/>
              </w:rPr>
              <w:t>է</w:t>
            </w:r>
            <w:r w:rsidRPr="006850DE">
              <w:rPr>
                <w:rFonts w:ascii="GHEA Grapalat" w:hAnsi="GHEA Grapalat" w:cs="Arial"/>
                <w:sz w:val="18"/>
                <w:szCs w:val="18"/>
              </w:rPr>
              <w:t xml:space="preserve"> </w:t>
            </w:r>
            <w:r w:rsidRPr="006850DE">
              <w:rPr>
                <w:rFonts w:ascii="GHEA Grapalat" w:hAnsi="GHEA Grapalat" w:cs="Sylfaen"/>
                <w:sz w:val="18"/>
                <w:szCs w:val="18"/>
              </w:rPr>
              <w:t>պատրաստված</w:t>
            </w:r>
            <w:r w:rsidRPr="006850DE">
              <w:rPr>
                <w:rFonts w:ascii="GHEA Grapalat" w:hAnsi="GHEA Grapalat" w:cs="Arial"/>
                <w:sz w:val="18"/>
                <w:szCs w:val="18"/>
              </w:rPr>
              <w:t xml:space="preserve"> </w:t>
            </w:r>
            <w:r w:rsidRPr="006850DE">
              <w:rPr>
                <w:rFonts w:ascii="GHEA Grapalat" w:hAnsi="GHEA Grapalat" w:cs="Sylfaen"/>
                <w:sz w:val="18"/>
                <w:szCs w:val="18"/>
              </w:rPr>
              <w:t>լինի</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բուտերբրոդների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հացից</w:t>
            </w:r>
            <w:r w:rsidRPr="006850DE">
              <w:rPr>
                <w:rFonts w:ascii="GHEA Grapalat" w:hAnsi="GHEA Grapalat" w:cs="Arial"/>
                <w:sz w:val="18"/>
                <w:szCs w:val="18"/>
              </w:rPr>
              <w:t xml:space="preserve"> 100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և</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30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պանրից</w:t>
            </w:r>
            <w:r w:rsidRPr="006850DE">
              <w:rPr>
                <w:rFonts w:ascii="GHEA Grapalat" w:hAnsi="GHEA Grapalat" w:cs="Arial"/>
                <w:sz w:val="18"/>
                <w:szCs w:val="18"/>
              </w:rPr>
              <w:t xml:space="preserve"> : </w:t>
            </w:r>
            <w:r w:rsidRPr="006850DE">
              <w:rPr>
                <w:rFonts w:ascii="GHEA Grapalat" w:hAnsi="GHEA Grapalat" w:cs="Sylfaen"/>
                <w:sz w:val="18"/>
                <w:szCs w:val="18"/>
              </w:rPr>
              <w:t>Բուտերբրոդի</w:t>
            </w:r>
            <w:r w:rsidRPr="006850DE">
              <w:rPr>
                <w:rFonts w:ascii="GHEA Grapalat" w:hAnsi="GHEA Grapalat" w:cs="Arial"/>
                <w:sz w:val="18"/>
                <w:szCs w:val="18"/>
              </w:rPr>
              <w:t xml:space="preserve"> </w:t>
            </w:r>
            <w:r w:rsidRPr="006850DE">
              <w:rPr>
                <w:rFonts w:ascii="GHEA Grapalat" w:hAnsi="GHEA Grapalat" w:cs="Sylfaen"/>
                <w:sz w:val="18"/>
                <w:szCs w:val="18"/>
              </w:rPr>
              <w:t>ընդհանուր</w:t>
            </w:r>
            <w:r w:rsidRPr="006850DE">
              <w:rPr>
                <w:rFonts w:ascii="GHEA Grapalat" w:hAnsi="GHEA Grapalat" w:cs="Arial"/>
                <w:sz w:val="18"/>
                <w:szCs w:val="18"/>
              </w:rPr>
              <w:t xml:space="preserve"> </w:t>
            </w:r>
            <w:r w:rsidRPr="006850DE">
              <w:rPr>
                <w:rFonts w:ascii="GHEA Grapalat" w:hAnsi="GHEA Grapalat" w:cs="Sylfaen"/>
                <w:sz w:val="18"/>
                <w:szCs w:val="18"/>
              </w:rPr>
              <w:t>քաշը</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130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փաթեթավորված</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տոպրակով</w:t>
            </w:r>
            <w:r w:rsidRPr="006850DE">
              <w:rPr>
                <w:rFonts w:ascii="GHEA Grapalat" w:hAnsi="GHEA Grapalat" w:cs="Arial"/>
                <w:sz w:val="18"/>
                <w:szCs w:val="18"/>
              </w:rPr>
              <w:t>:3</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2. </w:t>
            </w:r>
            <w:r w:rsidRPr="006850DE">
              <w:rPr>
                <w:rFonts w:ascii="GHEA Grapalat" w:hAnsi="GHEA Grapalat" w:cs="Sylfaen"/>
                <w:sz w:val="18"/>
                <w:szCs w:val="18"/>
              </w:rPr>
              <w:t>Յոգուրտ</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չափածրարված</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100</w:t>
            </w:r>
            <w:r w:rsidRPr="006850DE">
              <w:rPr>
                <w:rFonts w:ascii="GHEA Grapalat" w:hAnsi="GHEA Grapalat" w:cs="Sylfaen"/>
                <w:sz w:val="18"/>
                <w:szCs w:val="18"/>
              </w:rPr>
              <w:t>գ</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տարայով</w:t>
            </w:r>
            <w:r w:rsidRPr="006850DE">
              <w:rPr>
                <w:rFonts w:ascii="GHEA Grapalat" w:hAnsi="GHEA Grapalat" w:cs="Arial"/>
                <w:sz w:val="18"/>
                <w:szCs w:val="18"/>
                <w:lang w:eastAsia="ru-RU"/>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3.</w:t>
            </w:r>
            <w:r w:rsidRPr="006850DE">
              <w:rPr>
                <w:rFonts w:ascii="GHEA Grapalat" w:hAnsi="GHEA Grapalat" w:cs="Sylfaen"/>
                <w:sz w:val="18"/>
                <w:szCs w:val="18"/>
              </w:rPr>
              <w:t>Խնձոր</w:t>
            </w:r>
            <w:r w:rsidRPr="006850DE">
              <w:rPr>
                <w:rFonts w:ascii="GHEA Grapalat" w:hAnsi="GHEA Grapalat" w:cs="Arial"/>
                <w:sz w:val="18"/>
                <w:szCs w:val="18"/>
                <w:lang w:eastAsia="ru-RU"/>
              </w:rPr>
              <w:t>/</w:t>
            </w:r>
            <w:r w:rsidRPr="006850DE">
              <w:rPr>
                <w:rFonts w:ascii="GHEA Grapalat" w:hAnsi="GHEA Grapalat" w:cs="Sylfaen"/>
                <w:sz w:val="18"/>
                <w:szCs w:val="18"/>
                <w:lang w:eastAsia="ru-RU"/>
              </w:rPr>
              <w:t>մանդարին</w:t>
            </w:r>
            <w:r w:rsidRPr="006850DE">
              <w:rPr>
                <w:rFonts w:ascii="GHEA Grapalat" w:hAnsi="GHEA Grapalat" w:cs="Arial"/>
                <w:sz w:val="18"/>
                <w:szCs w:val="18"/>
                <w:lang w:eastAsia="ru-RU"/>
              </w:rPr>
              <w:t>/</w:t>
            </w:r>
            <w:r w:rsidRPr="006850DE">
              <w:rPr>
                <w:rFonts w:ascii="GHEA Grapalat" w:hAnsi="GHEA Grapalat" w:cs="Arial"/>
                <w:sz w:val="18"/>
                <w:szCs w:val="18"/>
              </w:rPr>
              <w:t xml:space="preserve"> 2-3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միջին</w:t>
            </w:r>
            <w:r w:rsidRPr="006850DE">
              <w:rPr>
                <w:rFonts w:ascii="GHEA Grapalat" w:hAnsi="GHEA Grapalat" w:cs="Arial"/>
                <w:sz w:val="18"/>
                <w:szCs w:val="18"/>
              </w:rPr>
              <w:t xml:space="preserve"> </w:t>
            </w:r>
            <w:r w:rsidRPr="006850DE">
              <w:rPr>
                <w:rFonts w:ascii="GHEA Grapalat" w:hAnsi="GHEA Grapalat" w:cs="Sylfaen"/>
                <w:sz w:val="18"/>
                <w:szCs w:val="18"/>
              </w:rPr>
              <w:t>չափի</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w:t>
            </w:r>
            <w:proofErr w:type="gramStart"/>
            <w:r w:rsidRPr="006850DE">
              <w:rPr>
                <w:rFonts w:ascii="GHEA Grapalat" w:hAnsi="GHEA Grapalat" w:cs="Arial"/>
                <w:sz w:val="18"/>
                <w:szCs w:val="18"/>
              </w:rPr>
              <w:t>120</w:t>
            </w:r>
            <w:r w:rsidRPr="006850DE">
              <w:rPr>
                <w:rFonts w:ascii="GHEA Grapalat" w:hAnsi="GHEA Grapalat" w:cs="Sylfaen"/>
                <w:sz w:val="18"/>
                <w:szCs w:val="18"/>
              </w:rPr>
              <w:t>գ</w:t>
            </w:r>
            <w:r w:rsidRPr="006850DE">
              <w:rPr>
                <w:rFonts w:ascii="GHEA Grapalat" w:hAnsi="GHEA Grapalat" w:cs="Arial"/>
                <w:sz w:val="18"/>
                <w:szCs w:val="18"/>
              </w:rPr>
              <w:t>.:</w:t>
            </w:r>
            <w:proofErr w:type="gramEnd"/>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4.</w:t>
            </w:r>
            <w:r w:rsidRPr="006850DE">
              <w:rPr>
                <w:rFonts w:ascii="GHEA Grapalat" w:hAnsi="GHEA Grapalat" w:cs="Sylfaen"/>
                <w:sz w:val="18"/>
                <w:szCs w:val="18"/>
              </w:rPr>
              <w:t>Հյութ</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130</w:t>
            </w:r>
            <w:r w:rsidRPr="006850DE">
              <w:rPr>
                <w:rFonts w:ascii="GHEA Grapalat" w:hAnsi="GHEA Grapalat" w:cs="Sylfaen"/>
                <w:sz w:val="18"/>
                <w:szCs w:val="18"/>
              </w:rPr>
              <w:t>մլ</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5. </w:t>
            </w:r>
            <w:proofErr w:type="gramStart"/>
            <w:r w:rsidRPr="006850DE">
              <w:rPr>
                <w:rFonts w:ascii="GHEA Grapalat" w:hAnsi="GHEA Grapalat" w:cs="Sylfaen"/>
                <w:sz w:val="18"/>
                <w:szCs w:val="18"/>
                <w:lang w:eastAsia="ru-RU"/>
              </w:rPr>
              <w:t>կեքս</w:t>
            </w:r>
            <w:proofErr w:type="gramEnd"/>
            <w:r w:rsidRPr="006850DE">
              <w:rPr>
                <w:rFonts w:ascii="GHEA Grapalat" w:hAnsi="GHEA Grapalat" w:cs="Arial"/>
                <w:sz w:val="18"/>
                <w:szCs w:val="18"/>
                <w:lang w:eastAsia="ru-RU"/>
              </w:rPr>
              <w:t xml:space="preserve"> – 1-5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կեքս</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առնվազն</w:t>
            </w:r>
            <w:r w:rsidRPr="006850DE">
              <w:rPr>
                <w:rFonts w:ascii="GHEA Grapalat" w:hAnsi="GHEA Grapalat" w:cs="Arial"/>
                <w:sz w:val="18"/>
                <w:szCs w:val="18"/>
                <w:lang w:eastAsia="ru-RU"/>
              </w:rPr>
              <w:t xml:space="preserve"> 75</w:t>
            </w:r>
            <w:r w:rsidRPr="006850DE">
              <w:rPr>
                <w:rFonts w:ascii="GHEA Grapalat" w:hAnsi="GHEA Grapalat" w:cs="Sylfaen"/>
                <w:sz w:val="18"/>
                <w:szCs w:val="18"/>
                <w:lang w:eastAsia="ru-RU"/>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6.</w:t>
            </w:r>
            <w:r w:rsidRPr="006850DE">
              <w:rPr>
                <w:rFonts w:ascii="GHEA Grapalat" w:hAnsi="GHEA Grapalat" w:cs="Sylfaen"/>
                <w:sz w:val="18"/>
                <w:szCs w:val="18"/>
              </w:rPr>
              <w:t xml:space="preserve"> Կարամել</w:t>
            </w:r>
            <w:r w:rsidRPr="006850DE">
              <w:rPr>
                <w:rFonts w:ascii="GHEA Grapalat" w:hAnsi="GHEA Grapalat" w:cs="Arial"/>
                <w:sz w:val="18"/>
                <w:szCs w:val="18"/>
              </w:rPr>
              <w:t xml:space="preserve"> 4-6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առնվազն</w:t>
            </w:r>
            <w:r w:rsidRPr="006850DE">
              <w:rPr>
                <w:rFonts w:ascii="GHEA Grapalat" w:hAnsi="GHEA Grapalat" w:cs="Arial"/>
                <w:sz w:val="18"/>
                <w:szCs w:val="18"/>
              </w:rPr>
              <w:t xml:space="preserve"> 28</w:t>
            </w:r>
            <w:r w:rsidRPr="006850DE">
              <w:rPr>
                <w:rFonts w:ascii="GHEA Grapalat" w:hAnsi="GHEA Grapalat" w:cs="Sylfaen"/>
                <w:sz w:val="18"/>
                <w:szCs w:val="18"/>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7  </w:t>
            </w:r>
            <w:r w:rsidRPr="006850DE">
              <w:rPr>
                <w:rFonts w:ascii="GHEA Grapalat" w:hAnsi="GHEA Grapalat" w:cs="Sylfaen"/>
                <w:sz w:val="18"/>
                <w:szCs w:val="18"/>
              </w:rPr>
              <w:t>Թխվածքաբլիթներ</w:t>
            </w:r>
            <w:r w:rsidRPr="006850DE">
              <w:rPr>
                <w:rFonts w:ascii="GHEA Grapalat" w:hAnsi="GHEA Grapalat" w:cs="Arial"/>
                <w:sz w:val="18"/>
                <w:szCs w:val="18"/>
              </w:rPr>
              <w:t xml:space="preserve"> /</w:t>
            </w:r>
            <w:r w:rsidRPr="006850DE">
              <w:rPr>
                <w:rFonts w:ascii="GHEA Grapalat" w:hAnsi="GHEA Grapalat" w:cs="Sylfaen"/>
                <w:sz w:val="18"/>
                <w:szCs w:val="18"/>
              </w:rPr>
              <w:t>պրյանիկ</w:t>
            </w:r>
            <w:r w:rsidRPr="006850DE">
              <w:rPr>
                <w:rFonts w:ascii="GHEA Grapalat" w:hAnsi="GHEA Grapalat" w:cs="Arial"/>
                <w:sz w:val="18"/>
                <w:szCs w:val="18"/>
              </w:rPr>
              <w:t>/ 3-5</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առնվազն</w:t>
            </w:r>
            <w:r w:rsidRPr="006850DE">
              <w:rPr>
                <w:rFonts w:ascii="GHEA Grapalat" w:hAnsi="GHEA Grapalat" w:cs="Arial"/>
                <w:sz w:val="18"/>
                <w:szCs w:val="18"/>
              </w:rPr>
              <w:t xml:space="preserve"> 120</w:t>
            </w:r>
            <w:r w:rsidRPr="006850DE">
              <w:rPr>
                <w:rFonts w:ascii="GHEA Grapalat" w:hAnsi="GHEA Grapalat" w:cs="Sylfaen"/>
                <w:sz w:val="18"/>
                <w:szCs w:val="18"/>
              </w:rPr>
              <w:t>գ</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8.</w:t>
            </w:r>
            <w:r w:rsidRPr="006850DE">
              <w:rPr>
                <w:rFonts w:ascii="GHEA Grapalat" w:hAnsi="GHEA Grapalat" w:cs="Arial"/>
                <w:sz w:val="18"/>
                <w:szCs w:val="18"/>
                <w:lang w:eastAsia="ru-RU"/>
              </w:rPr>
              <w:t xml:space="preserve"> </w:t>
            </w:r>
            <w:r w:rsidRPr="006850DE">
              <w:rPr>
                <w:rFonts w:ascii="GHEA Grapalat" w:hAnsi="GHEA Grapalat" w:cs="Sylfaen"/>
                <w:sz w:val="18"/>
                <w:szCs w:val="18"/>
                <w:lang w:eastAsia="ru-RU"/>
              </w:rPr>
              <w:t>Բուլկի</w:t>
            </w:r>
            <w:r w:rsidRPr="006850DE">
              <w:rPr>
                <w:rFonts w:ascii="GHEA Grapalat" w:hAnsi="GHEA Grapalat" w:cs="Arial"/>
                <w:sz w:val="18"/>
                <w:szCs w:val="18"/>
                <w:lang w:eastAsia="ru-RU"/>
              </w:rPr>
              <w:t xml:space="preserve"> 1 </w:t>
            </w:r>
            <w:r w:rsidRPr="006850DE">
              <w:rPr>
                <w:rFonts w:ascii="GHEA Grapalat" w:hAnsi="GHEA Grapalat" w:cs="Sylfaen"/>
                <w:sz w:val="18"/>
                <w:szCs w:val="18"/>
                <w:lang w:eastAsia="ru-RU"/>
              </w:rPr>
              <w:t>հատ</w:t>
            </w:r>
            <w:r w:rsidRPr="006850DE">
              <w:rPr>
                <w:rFonts w:ascii="GHEA Grapalat" w:hAnsi="GHEA Grapalat" w:cs="Arial"/>
                <w:sz w:val="18"/>
                <w:szCs w:val="18"/>
                <w:lang w:eastAsia="ru-RU"/>
              </w:rPr>
              <w:t>- 80</w:t>
            </w:r>
            <w:r w:rsidRPr="006850DE">
              <w:rPr>
                <w:rFonts w:ascii="GHEA Grapalat" w:hAnsi="GHEA Grapalat" w:cs="Sylfaen"/>
                <w:sz w:val="18"/>
                <w:szCs w:val="18"/>
                <w:lang w:eastAsia="ru-RU"/>
              </w:rPr>
              <w:t>գ</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9.</w:t>
            </w:r>
            <w:r w:rsidRPr="006850DE">
              <w:rPr>
                <w:rFonts w:ascii="GHEA Grapalat" w:hAnsi="GHEA Grapalat" w:cs="Sylfaen"/>
                <w:sz w:val="18"/>
                <w:szCs w:val="18"/>
              </w:rPr>
              <w:t>Գդալ</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 </w:t>
            </w:r>
            <w:r w:rsidRPr="006850DE">
              <w:rPr>
                <w:rFonts w:ascii="GHEA Grapalat" w:hAnsi="GHEA Grapalat" w:cs="Sylfaen"/>
                <w:sz w:val="18"/>
                <w:szCs w:val="18"/>
              </w:rPr>
              <w:t>մեկ</w:t>
            </w:r>
            <w:r w:rsidRPr="006850DE">
              <w:rPr>
                <w:rFonts w:ascii="GHEA Grapalat" w:hAnsi="GHEA Grapalat" w:cs="Arial"/>
                <w:sz w:val="18"/>
                <w:szCs w:val="18"/>
              </w:rPr>
              <w:t xml:space="preserve"> </w:t>
            </w:r>
            <w:r w:rsidRPr="006850DE">
              <w:rPr>
                <w:rFonts w:ascii="GHEA Grapalat" w:hAnsi="GHEA Grapalat" w:cs="Sylfaen"/>
                <w:sz w:val="18"/>
                <w:szCs w:val="18"/>
              </w:rPr>
              <w:t>անգամյա</w:t>
            </w:r>
            <w:r w:rsidRPr="006850DE">
              <w:rPr>
                <w:rFonts w:ascii="GHEA Grapalat" w:hAnsi="GHEA Grapalat" w:cs="Arial"/>
                <w:sz w:val="18"/>
                <w:szCs w:val="18"/>
              </w:rPr>
              <w:t xml:space="preserve"> </w:t>
            </w:r>
            <w:r w:rsidRPr="006850DE">
              <w:rPr>
                <w:rFonts w:ascii="GHEA Grapalat" w:hAnsi="GHEA Grapalat" w:cs="Sylfaen"/>
                <w:sz w:val="18"/>
                <w:szCs w:val="18"/>
              </w:rPr>
              <w:t>օգտագործման</w:t>
            </w:r>
            <w:r w:rsidRPr="006850DE">
              <w:rPr>
                <w:rFonts w:ascii="GHEA Grapalat" w:hAnsi="GHEA Grapalat" w:cs="Arial"/>
                <w:sz w:val="18"/>
                <w:szCs w:val="18"/>
              </w:rPr>
              <w:t xml:space="preserve"> </w:t>
            </w:r>
            <w:r w:rsidRPr="006850DE">
              <w:rPr>
                <w:rFonts w:ascii="GHEA Grapalat" w:hAnsi="GHEA Grapalat" w:cs="Sylfaen"/>
                <w:sz w:val="18"/>
                <w:szCs w:val="18"/>
              </w:rPr>
              <w:t>նախատեսված</w:t>
            </w:r>
            <w:r w:rsidRPr="006850DE">
              <w:rPr>
                <w:rFonts w:ascii="GHEA Grapalat" w:hAnsi="GHEA Grapalat" w:cs="Arial"/>
                <w:sz w:val="18"/>
                <w:szCs w:val="18"/>
              </w:rPr>
              <w:t xml:space="preserve"> </w:t>
            </w:r>
            <w:r w:rsidRPr="006850DE">
              <w:rPr>
                <w:rFonts w:ascii="GHEA Grapalat" w:hAnsi="GHEA Grapalat" w:cs="Sylfaen"/>
                <w:sz w:val="18"/>
                <w:szCs w:val="18"/>
              </w:rPr>
              <w:t>սննդի</w:t>
            </w:r>
            <w:r w:rsidRPr="006850DE">
              <w:rPr>
                <w:rFonts w:ascii="GHEA Grapalat" w:hAnsi="GHEA Grapalat" w:cs="Arial"/>
                <w:sz w:val="18"/>
                <w:szCs w:val="18"/>
              </w:rPr>
              <w:t xml:space="preserve"> </w:t>
            </w:r>
            <w:r w:rsidRPr="006850DE">
              <w:rPr>
                <w:rFonts w:ascii="GHEA Grapalat" w:hAnsi="GHEA Grapalat" w:cs="Sylfaen"/>
                <w:sz w:val="18"/>
                <w:szCs w:val="18"/>
              </w:rPr>
              <w:t>համար</w:t>
            </w:r>
            <w:r w:rsidRPr="006850DE">
              <w:rPr>
                <w:rFonts w:ascii="GHEA Grapalat" w:hAnsi="GHEA Grapalat" w:cs="Arial"/>
                <w:sz w:val="18"/>
                <w:szCs w:val="18"/>
              </w:rPr>
              <w:t>:</w:t>
            </w:r>
          </w:p>
          <w:p w:rsidR="006850DE" w:rsidRPr="006850DE" w:rsidRDefault="006850DE" w:rsidP="006850DE">
            <w:pPr>
              <w:autoSpaceDE w:val="0"/>
              <w:autoSpaceDN w:val="0"/>
              <w:adjustRightInd w:val="0"/>
              <w:jc w:val="both"/>
              <w:rPr>
                <w:rFonts w:ascii="GHEA Grapalat" w:hAnsi="GHEA Grapalat" w:cs="Arial"/>
                <w:sz w:val="18"/>
                <w:szCs w:val="18"/>
              </w:rPr>
            </w:pPr>
            <w:r w:rsidRPr="006850DE">
              <w:rPr>
                <w:rFonts w:ascii="GHEA Grapalat" w:hAnsi="GHEA Grapalat" w:cs="Arial"/>
                <w:sz w:val="18"/>
                <w:szCs w:val="18"/>
              </w:rPr>
              <w:t xml:space="preserve">10. </w:t>
            </w:r>
            <w:r w:rsidRPr="006850DE">
              <w:rPr>
                <w:rFonts w:ascii="GHEA Grapalat" w:hAnsi="GHEA Grapalat" w:cs="Sylfaen"/>
                <w:sz w:val="18"/>
                <w:szCs w:val="18"/>
              </w:rPr>
              <w:t>Անձեռոցիկ</w:t>
            </w:r>
            <w:r w:rsidRPr="006850DE">
              <w:rPr>
                <w:rFonts w:ascii="GHEA Grapalat" w:hAnsi="GHEA Grapalat" w:cs="Arial"/>
                <w:sz w:val="18"/>
                <w:szCs w:val="18"/>
              </w:rPr>
              <w:t xml:space="preserve"> 1 </w:t>
            </w:r>
            <w:r w:rsidRPr="006850DE">
              <w:rPr>
                <w:rFonts w:ascii="GHEA Grapalat" w:hAnsi="GHEA Grapalat" w:cs="Sylfaen"/>
                <w:sz w:val="18"/>
                <w:szCs w:val="18"/>
              </w:rPr>
              <w:t>հատ</w:t>
            </w:r>
            <w:r w:rsidRPr="006850DE">
              <w:rPr>
                <w:rFonts w:ascii="GHEA Grapalat" w:hAnsi="GHEA Grapalat" w:cs="Arial"/>
                <w:sz w:val="18"/>
                <w:szCs w:val="18"/>
              </w:rPr>
              <w:t xml:space="preserve">- </w:t>
            </w:r>
            <w:r w:rsidRPr="006850DE">
              <w:rPr>
                <w:rFonts w:ascii="GHEA Grapalat" w:hAnsi="GHEA Grapalat" w:cs="Sylfaen"/>
                <w:sz w:val="18"/>
                <w:szCs w:val="18"/>
              </w:rPr>
              <w:t>թղթե</w:t>
            </w:r>
            <w:r w:rsidRPr="006850DE">
              <w:rPr>
                <w:rFonts w:ascii="GHEA Grapalat" w:hAnsi="GHEA Grapalat" w:cs="Arial"/>
                <w:sz w:val="18"/>
                <w:szCs w:val="18"/>
              </w:rPr>
              <w:t xml:space="preserve"> </w:t>
            </w:r>
            <w:r w:rsidRPr="006850DE">
              <w:rPr>
                <w:rFonts w:ascii="GHEA Grapalat" w:hAnsi="GHEA Grapalat" w:cs="Sylfaen"/>
                <w:sz w:val="18"/>
                <w:szCs w:val="18"/>
              </w:rPr>
              <w:t>երկշերտ</w:t>
            </w:r>
            <w:r w:rsidRPr="006850DE">
              <w:rPr>
                <w:rFonts w:ascii="GHEA Grapalat" w:hAnsi="GHEA Grapalat" w:cs="Arial"/>
                <w:sz w:val="18"/>
                <w:szCs w:val="18"/>
              </w:rPr>
              <w:t xml:space="preserve"> </w:t>
            </w:r>
            <w:r w:rsidRPr="006850DE">
              <w:rPr>
                <w:rFonts w:ascii="GHEA Grapalat" w:hAnsi="GHEA Grapalat" w:cs="Sylfaen"/>
                <w:sz w:val="18"/>
                <w:szCs w:val="18"/>
              </w:rPr>
              <w:t>կամ</w:t>
            </w:r>
            <w:r w:rsidRPr="006850DE">
              <w:rPr>
                <w:rFonts w:ascii="GHEA Grapalat" w:hAnsi="GHEA Grapalat" w:cs="Arial"/>
                <w:sz w:val="18"/>
                <w:szCs w:val="18"/>
              </w:rPr>
              <w:t xml:space="preserve"> </w:t>
            </w:r>
            <w:r w:rsidRPr="006850DE">
              <w:rPr>
                <w:rFonts w:ascii="GHEA Grapalat" w:hAnsi="GHEA Grapalat" w:cs="Sylfaen"/>
                <w:sz w:val="18"/>
                <w:szCs w:val="18"/>
              </w:rPr>
              <w:t>եռաշերտ</w:t>
            </w:r>
            <w:r w:rsidRPr="006850DE">
              <w:rPr>
                <w:rFonts w:ascii="GHEA Grapalat" w:hAnsi="GHEA Grapalat" w:cs="Arial"/>
                <w:sz w:val="18"/>
                <w:szCs w:val="18"/>
              </w:rPr>
              <w:t>:</w:t>
            </w:r>
          </w:p>
        </w:tc>
      </w:tr>
    </w:tbl>
    <w:p w:rsidR="006E5207" w:rsidRDefault="006E5207" w:rsidP="006E5207">
      <w:pPr>
        <w:jc w:val="both"/>
        <w:rPr>
          <w:rFonts w:ascii="GHEA Grapalat" w:hAnsi="GHEA Grapalat" w:cs="Sylfaen"/>
          <w:i/>
          <w:sz w:val="18"/>
          <w:szCs w:val="18"/>
          <w:lang w:val="pt-BR"/>
        </w:rPr>
      </w:pPr>
      <w:r w:rsidRPr="00814300">
        <w:rPr>
          <w:rFonts w:ascii="GHEA Grapalat" w:hAnsi="GHEA Grapalat"/>
          <w:sz w:val="20"/>
        </w:rPr>
        <w:t xml:space="preserve">* </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Default="006E5207" w:rsidP="006E5207">
      <w:pPr>
        <w:jc w:val="both"/>
        <w:rPr>
          <w:rFonts w:ascii="GHEA Grapalat" w:hAnsi="GHEA Grapalat" w:cs="Sylfaen"/>
          <w:i/>
          <w:sz w:val="12"/>
          <w:szCs w:val="12"/>
          <w:lang w:val="pt-BR"/>
        </w:rPr>
      </w:pPr>
    </w:p>
    <w:p w:rsidR="006E5207" w:rsidRDefault="006E5207" w:rsidP="006E5207">
      <w:pPr>
        <w:pStyle w:val="FootnoteText"/>
        <w:jc w:val="both"/>
        <w:rPr>
          <w:lang w:val="pt-BR"/>
        </w:rPr>
      </w:pPr>
      <w:r>
        <w:rPr>
          <w:rFonts w:ascii="GHEA Grapalat" w:hAnsi="GHEA Grapalat"/>
        </w:rPr>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xml:space="preserve">*** Եթե պայմանագիրը կնքվում է </w:t>
      </w:r>
      <w:r w:rsidR="00EC64BC">
        <w:rPr>
          <w:rFonts w:ascii="GHEA Grapalat" w:hAnsi="GHEA Grapalat" w:cs="Sylfaen"/>
          <w:i/>
          <w:sz w:val="18"/>
          <w:szCs w:val="18"/>
          <w:lang w:val="pt-BR"/>
        </w:rPr>
        <w:t>“</w:t>
      </w:r>
      <w:r>
        <w:rPr>
          <w:rFonts w:ascii="GHEA Grapalat" w:hAnsi="GHEA Grapalat" w:cs="Sylfaen"/>
          <w:i/>
          <w:sz w:val="18"/>
          <w:szCs w:val="18"/>
          <w:lang w:val="pt-BR"/>
        </w:rPr>
        <w:t>Գնումների մասին</w:t>
      </w:r>
      <w:r w:rsidR="00EC64BC">
        <w:rPr>
          <w:rFonts w:ascii="GHEA Grapalat" w:hAnsi="GHEA Grapalat" w:cs="Sylfaen"/>
          <w:i/>
          <w:sz w:val="18"/>
          <w:szCs w:val="18"/>
          <w:lang w:val="pt-BR"/>
        </w:rPr>
        <w:t>”</w:t>
      </w:r>
      <w:r>
        <w:rPr>
          <w:rFonts w:ascii="GHEA Grapalat" w:hAnsi="GHEA Grapalat" w:cs="Sylfaen"/>
          <w:i/>
          <w:sz w:val="18"/>
          <w:szCs w:val="18"/>
          <w:lang w:val="pt-BR"/>
        </w:rPr>
        <w:t xml:space="preserve">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F4264E" w:rsidRDefault="00814300" w:rsidP="00814300">
      <w:pPr>
        <w:tabs>
          <w:tab w:val="left" w:pos="795"/>
        </w:tabs>
        <w:rPr>
          <w:rFonts w:ascii="Sylfaen" w:hAnsi="Sylfaen" w:cs="Sylfaen"/>
          <w:bCs/>
          <w:sz w:val="18"/>
          <w:szCs w:val="18"/>
          <w:lang w:val="nb-NO"/>
        </w:rPr>
      </w:pPr>
      <w:r w:rsidRPr="00F4264E">
        <w:rPr>
          <w:rFonts w:ascii="Sylfaen" w:hAnsi="Sylfaen" w:cs="Calibri"/>
          <w:bCs/>
          <w:sz w:val="18"/>
          <w:szCs w:val="18"/>
          <w:lang w:val="hy-AM"/>
        </w:rPr>
        <w:lastRenderedPageBreak/>
        <w:t>1. Գնման</w:t>
      </w:r>
      <w:r w:rsidRPr="00F4264E">
        <w:rPr>
          <w:rFonts w:ascii="Sylfaen" w:hAnsi="Sylfaen" w:cs="Calibri"/>
          <w:bCs/>
          <w:sz w:val="18"/>
          <w:szCs w:val="18"/>
          <w:lang w:val="nb-NO"/>
        </w:rPr>
        <w:t xml:space="preserve"> </w:t>
      </w:r>
      <w:r w:rsidRPr="00F4264E">
        <w:rPr>
          <w:rFonts w:ascii="Sylfaen" w:hAnsi="Sylfaen" w:cs="Calibri"/>
          <w:bCs/>
          <w:sz w:val="18"/>
          <w:szCs w:val="18"/>
          <w:lang w:val="hy-AM"/>
        </w:rPr>
        <w:t>առարկայի</w:t>
      </w:r>
      <w:r w:rsidRPr="00F4264E">
        <w:rPr>
          <w:rFonts w:ascii="Sylfaen" w:hAnsi="Sylfaen" w:cs="Calibri"/>
          <w:bCs/>
          <w:sz w:val="18"/>
          <w:szCs w:val="18"/>
          <w:lang w:val="nb-NO"/>
        </w:rPr>
        <w:t xml:space="preserve"> </w:t>
      </w:r>
      <w:r w:rsidRPr="00F4264E">
        <w:rPr>
          <w:rFonts w:ascii="Sylfaen" w:hAnsi="Sylfaen" w:cs="Calibri"/>
          <w:bCs/>
          <w:sz w:val="18"/>
          <w:szCs w:val="18"/>
          <w:lang w:val="hy-AM"/>
        </w:rPr>
        <w:t>հատկանիշների</w:t>
      </w:r>
      <w:r w:rsidRPr="00F4264E">
        <w:rPr>
          <w:rFonts w:ascii="Sylfaen" w:hAnsi="Sylfaen" w:cs="Calibri"/>
          <w:bCs/>
          <w:sz w:val="18"/>
          <w:szCs w:val="18"/>
          <w:lang w:val="nb-NO"/>
        </w:rPr>
        <w:t xml:space="preserve"> </w:t>
      </w:r>
      <w:r w:rsidRPr="00F4264E">
        <w:rPr>
          <w:rFonts w:ascii="Sylfaen" w:hAnsi="Sylfaen" w:cs="Calibri"/>
          <w:bCs/>
          <w:sz w:val="18"/>
          <w:szCs w:val="18"/>
          <w:lang w:val="hy-AM"/>
        </w:rPr>
        <w:t>բնութագրերում</w:t>
      </w:r>
      <w:r w:rsidRPr="00F4264E">
        <w:rPr>
          <w:rFonts w:ascii="Sylfaen" w:hAnsi="Sylfaen" w:cs="Calibri"/>
          <w:bCs/>
          <w:sz w:val="18"/>
          <w:szCs w:val="18"/>
          <w:lang w:val="nb-NO"/>
        </w:rPr>
        <w:t xml:space="preserve"> </w:t>
      </w:r>
      <w:r w:rsidRPr="00F4264E">
        <w:rPr>
          <w:rFonts w:ascii="Sylfaen" w:hAnsi="Sylfaen" w:cs="Calibri"/>
          <w:bCs/>
          <w:sz w:val="18"/>
          <w:szCs w:val="18"/>
          <w:lang w:val="hy-AM"/>
        </w:rPr>
        <w:t>հղում</w:t>
      </w:r>
      <w:r w:rsidRPr="00F4264E">
        <w:rPr>
          <w:rFonts w:ascii="Sylfaen" w:hAnsi="Sylfaen" w:cs="Calibri"/>
          <w:bCs/>
          <w:sz w:val="18"/>
          <w:szCs w:val="18"/>
          <w:lang w:val="nb-NO"/>
        </w:rPr>
        <w:t xml:space="preserve"> </w:t>
      </w:r>
      <w:r w:rsidRPr="00F4264E">
        <w:rPr>
          <w:rFonts w:ascii="Sylfaen" w:hAnsi="Sylfaen" w:cs="Calibri"/>
          <w:bCs/>
          <w:sz w:val="18"/>
          <w:szCs w:val="18"/>
          <w:lang w:val="hy-AM"/>
        </w:rPr>
        <w:t>որևէ</w:t>
      </w:r>
      <w:r w:rsidRPr="00F4264E">
        <w:rPr>
          <w:rFonts w:ascii="Sylfaen" w:hAnsi="Sylfaen" w:cs="Calibri"/>
          <w:bCs/>
          <w:sz w:val="18"/>
          <w:szCs w:val="18"/>
          <w:lang w:val="nb-NO"/>
        </w:rPr>
        <w:t xml:space="preserve"> </w:t>
      </w:r>
      <w:r w:rsidRPr="00F4264E">
        <w:rPr>
          <w:rFonts w:ascii="Sylfaen" w:hAnsi="Sylfaen" w:cs="Calibri"/>
          <w:bCs/>
          <w:sz w:val="18"/>
          <w:szCs w:val="18"/>
          <w:lang w:val="hy-AM"/>
        </w:rPr>
        <w:t>առևտրային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նշանի</w:t>
      </w:r>
      <w:r w:rsidRPr="00F4264E">
        <w:rPr>
          <w:rFonts w:ascii="Sylfaen" w:hAnsi="Sylfaen" w:cs="Calibri"/>
          <w:bCs/>
          <w:sz w:val="18"/>
          <w:szCs w:val="18"/>
          <w:lang w:val="nb-NO"/>
        </w:rPr>
        <w:t>,</w:t>
      </w:r>
      <w:r w:rsidRPr="00F4264E">
        <w:rPr>
          <w:rFonts w:ascii="Sylfaen" w:hAnsi="Sylfaen" w:cs="Calibri"/>
          <w:bCs/>
          <w:sz w:val="18"/>
          <w:szCs w:val="18"/>
          <w:lang w:val="hy-AM"/>
        </w:rPr>
        <w:t>ֆիրմային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անվանմանը</w:t>
      </w:r>
      <w:r w:rsidRPr="00F4264E">
        <w:rPr>
          <w:rFonts w:ascii="Sylfaen" w:hAnsi="Sylfaen" w:cs="Calibri"/>
          <w:bCs/>
          <w:sz w:val="18"/>
          <w:szCs w:val="18"/>
          <w:lang w:val="nb-NO"/>
        </w:rPr>
        <w:t>,</w:t>
      </w:r>
      <w:r w:rsidRPr="00F4264E">
        <w:rPr>
          <w:rFonts w:ascii="Sylfaen" w:hAnsi="Sylfaen" w:cs="Calibri"/>
          <w:bCs/>
          <w:sz w:val="18"/>
          <w:szCs w:val="18"/>
          <w:lang w:val="hy-AM"/>
        </w:rPr>
        <w:t>արտոնագրին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էսքիզին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կամ</w:t>
      </w:r>
      <w:r w:rsidRPr="00F4264E">
        <w:rPr>
          <w:rFonts w:ascii="Sylfaen" w:hAnsi="Sylfaen" w:cs="Calibri"/>
          <w:bCs/>
          <w:sz w:val="18"/>
          <w:szCs w:val="18"/>
          <w:lang w:val="nb-NO"/>
        </w:rPr>
        <w:t xml:space="preserve"> </w:t>
      </w:r>
      <w:r w:rsidRPr="00F4264E">
        <w:rPr>
          <w:rFonts w:ascii="Sylfaen" w:hAnsi="Sylfaen" w:cs="Calibri"/>
          <w:bCs/>
          <w:sz w:val="18"/>
          <w:szCs w:val="18"/>
          <w:lang w:val="hy-AM"/>
        </w:rPr>
        <w:t>մոդելին</w:t>
      </w:r>
      <w:r w:rsidRPr="00F4264E">
        <w:rPr>
          <w:rFonts w:ascii="Sylfaen" w:hAnsi="Sylfaen" w:cs="Calibri"/>
          <w:bCs/>
          <w:sz w:val="18"/>
          <w:szCs w:val="18"/>
          <w:lang w:val="nb-NO"/>
        </w:rPr>
        <w:t>,</w:t>
      </w:r>
      <w:r w:rsidRPr="00F4264E">
        <w:rPr>
          <w:rFonts w:ascii="Sylfaen" w:hAnsi="Sylfaen" w:cs="Calibri"/>
          <w:bCs/>
          <w:sz w:val="18"/>
          <w:szCs w:val="18"/>
          <w:lang w:val="hy-AM"/>
        </w:rPr>
        <w:t>ծագման</w:t>
      </w:r>
      <w:r w:rsidRPr="00F4264E">
        <w:rPr>
          <w:rFonts w:ascii="Sylfaen" w:hAnsi="Sylfaen" w:cs="Calibri"/>
          <w:bCs/>
          <w:sz w:val="18"/>
          <w:szCs w:val="18"/>
          <w:lang w:val="nb-NO"/>
        </w:rPr>
        <w:t xml:space="preserve"> </w:t>
      </w:r>
      <w:r w:rsidRPr="00F4264E">
        <w:rPr>
          <w:rFonts w:ascii="Sylfaen" w:hAnsi="Sylfaen" w:cs="Calibri"/>
          <w:bCs/>
          <w:sz w:val="18"/>
          <w:szCs w:val="18"/>
          <w:lang w:val="hy-AM"/>
        </w:rPr>
        <w:t>երկրին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կոնկրետ</w:t>
      </w:r>
      <w:r w:rsidRPr="00F4264E">
        <w:rPr>
          <w:rFonts w:ascii="Sylfaen" w:hAnsi="Sylfaen" w:cs="Calibri"/>
          <w:bCs/>
          <w:sz w:val="18"/>
          <w:szCs w:val="18"/>
          <w:lang w:val="nb-NO"/>
        </w:rPr>
        <w:t xml:space="preserve"> </w:t>
      </w:r>
      <w:r w:rsidRPr="00F4264E">
        <w:rPr>
          <w:rFonts w:ascii="Sylfaen" w:hAnsi="Sylfaen" w:cs="Calibri"/>
          <w:bCs/>
          <w:sz w:val="18"/>
          <w:szCs w:val="18"/>
          <w:lang w:val="hy-AM"/>
        </w:rPr>
        <w:t>աղբյուրին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կամ</w:t>
      </w:r>
      <w:r w:rsidRPr="00F4264E">
        <w:rPr>
          <w:rFonts w:ascii="Sylfaen" w:hAnsi="Sylfaen" w:cs="Calibri"/>
          <w:bCs/>
          <w:sz w:val="18"/>
          <w:szCs w:val="18"/>
          <w:lang w:val="nb-NO"/>
        </w:rPr>
        <w:t xml:space="preserve"> </w:t>
      </w:r>
      <w:r w:rsidRPr="00F4264E">
        <w:rPr>
          <w:rFonts w:ascii="Sylfaen" w:hAnsi="Sylfaen" w:cs="Calibri"/>
          <w:bCs/>
          <w:sz w:val="18"/>
          <w:szCs w:val="18"/>
          <w:lang w:val="hy-AM"/>
        </w:rPr>
        <w:t>արտադրողին պարունակելու</w:t>
      </w:r>
      <w:r w:rsidRPr="00F4264E">
        <w:rPr>
          <w:rFonts w:ascii="Sylfaen" w:hAnsi="Sylfaen" w:cs="Calibri"/>
          <w:bCs/>
          <w:sz w:val="18"/>
          <w:szCs w:val="18"/>
          <w:lang w:val="nb-NO"/>
        </w:rPr>
        <w:t xml:space="preserve"> </w:t>
      </w:r>
      <w:r w:rsidRPr="00F4264E">
        <w:rPr>
          <w:rFonts w:ascii="Sylfaen" w:hAnsi="Sylfaen" w:cs="Calibri"/>
          <w:bCs/>
          <w:sz w:val="18"/>
          <w:szCs w:val="18"/>
          <w:lang w:val="hy-AM"/>
        </w:rPr>
        <w:t>դեպքում</w:t>
      </w:r>
      <w:r w:rsidRPr="00F4264E">
        <w:rPr>
          <w:rFonts w:ascii="Sylfaen" w:hAnsi="Sylfaen" w:cs="Calibri"/>
          <w:bCs/>
          <w:sz w:val="18"/>
          <w:szCs w:val="18"/>
          <w:lang w:val="nb-NO"/>
        </w:rPr>
        <w:t xml:space="preserve"> </w:t>
      </w:r>
      <w:r w:rsidRPr="00F4264E">
        <w:rPr>
          <w:rFonts w:ascii="Sylfaen" w:hAnsi="Sylfaen" w:cs="Calibri"/>
          <w:bCs/>
          <w:sz w:val="18"/>
          <w:szCs w:val="18"/>
          <w:lang w:val="hy-AM"/>
        </w:rPr>
        <w:t>կիրառելի</w:t>
      </w:r>
      <w:r w:rsidRPr="00F4264E">
        <w:rPr>
          <w:rFonts w:ascii="Sylfaen" w:hAnsi="Sylfaen" w:cs="Calibri"/>
          <w:bCs/>
          <w:sz w:val="18"/>
          <w:szCs w:val="18"/>
          <w:lang w:val="nb-NO"/>
        </w:rPr>
        <w:t xml:space="preserve"> </w:t>
      </w:r>
      <w:r w:rsidRPr="00F4264E">
        <w:rPr>
          <w:rFonts w:ascii="Sylfaen" w:hAnsi="Sylfaen" w:cs="Calibri"/>
          <w:bCs/>
          <w:sz w:val="18"/>
          <w:szCs w:val="18"/>
          <w:lang w:val="hy-AM"/>
        </w:rPr>
        <w:t>նաև</w:t>
      </w:r>
      <w:r w:rsidRPr="00F4264E">
        <w:rPr>
          <w:rFonts w:ascii="Sylfaen" w:hAnsi="Sylfaen" w:cs="Calibri"/>
          <w:bCs/>
          <w:sz w:val="18"/>
          <w:szCs w:val="18"/>
          <w:lang w:val="nb-NO"/>
        </w:rPr>
        <w:t xml:space="preserve"> «</w:t>
      </w:r>
      <w:r w:rsidRPr="00F4264E">
        <w:rPr>
          <w:rFonts w:ascii="Sylfaen" w:hAnsi="Sylfaen" w:cs="Calibri"/>
          <w:bCs/>
          <w:sz w:val="18"/>
          <w:szCs w:val="18"/>
          <w:lang w:val="hy-AM"/>
        </w:rPr>
        <w:t>կամ</w:t>
      </w:r>
      <w:r w:rsidRPr="00F4264E">
        <w:rPr>
          <w:rFonts w:ascii="Sylfaen" w:hAnsi="Sylfaen" w:cs="Calibri"/>
          <w:bCs/>
          <w:sz w:val="18"/>
          <w:szCs w:val="18"/>
          <w:lang w:val="nb-NO"/>
        </w:rPr>
        <w:t xml:space="preserve"> </w:t>
      </w:r>
      <w:r w:rsidRPr="00F4264E">
        <w:rPr>
          <w:rFonts w:ascii="Sylfaen" w:hAnsi="Sylfaen" w:cs="Calibri"/>
          <w:bCs/>
          <w:sz w:val="18"/>
          <w:szCs w:val="18"/>
          <w:lang w:val="hy-AM"/>
        </w:rPr>
        <w:t>համարժեքը</w:t>
      </w:r>
      <w:r w:rsidRPr="00F4264E">
        <w:rPr>
          <w:rFonts w:ascii="Sylfaen" w:hAnsi="Sylfaen" w:cs="Calibri"/>
          <w:bCs/>
          <w:sz w:val="18"/>
          <w:szCs w:val="18"/>
          <w:lang w:val="nb-NO"/>
        </w:rPr>
        <w:t xml:space="preserve">» </w:t>
      </w:r>
      <w:r w:rsidRPr="00F4264E">
        <w:rPr>
          <w:rFonts w:ascii="Sylfaen" w:hAnsi="Sylfaen" w:cs="Calibri"/>
          <w:bCs/>
          <w:sz w:val="18"/>
          <w:szCs w:val="18"/>
          <w:lang w:val="hy-AM"/>
        </w:rPr>
        <w:t>համաձայն</w:t>
      </w:r>
      <w:r w:rsidRPr="00F4264E">
        <w:rPr>
          <w:rFonts w:ascii="Sylfaen" w:hAnsi="Sylfaen" w:cs="Calibri"/>
          <w:bCs/>
          <w:sz w:val="18"/>
          <w:szCs w:val="18"/>
          <w:lang w:val="nb-NO"/>
        </w:rPr>
        <w:t xml:space="preserve"> </w:t>
      </w:r>
      <w:r w:rsidRPr="00F4264E">
        <w:rPr>
          <w:rFonts w:ascii="Sylfaen" w:hAnsi="Sylfaen" w:cs="Calibri"/>
          <w:bCs/>
          <w:sz w:val="18"/>
          <w:szCs w:val="18"/>
          <w:lang w:val="hy-AM"/>
        </w:rPr>
        <w:t>Գնումների</w:t>
      </w:r>
      <w:r w:rsidRPr="00F4264E">
        <w:rPr>
          <w:rFonts w:ascii="Sylfaen" w:hAnsi="Sylfaen" w:cs="Calibri"/>
          <w:bCs/>
          <w:sz w:val="18"/>
          <w:szCs w:val="18"/>
          <w:lang w:val="nb-NO"/>
        </w:rPr>
        <w:t xml:space="preserve"> </w:t>
      </w:r>
      <w:r w:rsidRPr="00F4264E">
        <w:rPr>
          <w:rFonts w:ascii="Sylfaen" w:hAnsi="Sylfaen" w:cs="Calibri"/>
          <w:bCs/>
          <w:sz w:val="18"/>
          <w:szCs w:val="18"/>
          <w:lang w:val="hy-AM"/>
        </w:rPr>
        <w:t>մասին</w:t>
      </w:r>
      <w:r w:rsidRPr="00F4264E">
        <w:rPr>
          <w:rFonts w:ascii="Sylfaen" w:hAnsi="Sylfaen" w:cs="Calibri"/>
          <w:bCs/>
          <w:sz w:val="18"/>
          <w:szCs w:val="18"/>
          <w:lang w:val="nb-NO"/>
        </w:rPr>
        <w:t xml:space="preserve"> </w:t>
      </w:r>
      <w:r w:rsidRPr="00F4264E">
        <w:rPr>
          <w:rFonts w:ascii="Sylfaen" w:hAnsi="Sylfaen" w:cs="Calibri"/>
          <w:bCs/>
          <w:sz w:val="18"/>
          <w:szCs w:val="18"/>
          <w:lang w:val="hy-AM"/>
        </w:rPr>
        <w:t>ՀՀ</w:t>
      </w:r>
      <w:r w:rsidRPr="00F4264E">
        <w:rPr>
          <w:rFonts w:ascii="Sylfaen" w:hAnsi="Sylfaen" w:cs="Calibri"/>
          <w:bCs/>
          <w:sz w:val="18"/>
          <w:szCs w:val="18"/>
          <w:lang w:val="nb-NO"/>
        </w:rPr>
        <w:t xml:space="preserve"> </w:t>
      </w:r>
      <w:r w:rsidRPr="00F4264E">
        <w:rPr>
          <w:rFonts w:ascii="Sylfaen" w:hAnsi="Sylfaen" w:cs="Calibri"/>
          <w:bCs/>
          <w:sz w:val="18"/>
          <w:szCs w:val="18"/>
          <w:lang w:val="hy-AM"/>
        </w:rPr>
        <w:t>օրենքի</w:t>
      </w:r>
      <w:r w:rsidRPr="00F4264E">
        <w:rPr>
          <w:rFonts w:ascii="Sylfaen" w:hAnsi="Sylfaen" w:cs="Calibri"/>
          <w:bCs/>
          <w:sz w:val="18"/>
          <w:szCs w:val="18"/>
          <w:lang w:val="nb-NO"/>
        </w:rPr>
        <w:t xml:space="preserve"> 12-</w:t>
      </w:r>
      <w:r w:rsidRPr="00F4264E">
        <w:rPr>
          <w:rFonts w:ascii="Sylfaen" w:hAnsi="Sylfaen" w:cs="Calibri"/>
          <w:bCs/>
          <w:sz w:val="18"/>
          <w:szCs w:val="18"/>
          <w:lang w:val="hy-AM"/>
        </w:rPr>
        <w:t>րդ</w:t>
      </w:r>
      <w:r w:rsidRPr="00F4264E">
        <w:rPr>
          <w:rFonts w:ascii="Sylfaen" w:hAnsi="Sylfaen" w:cs="Calibri"/>
          <w:bCs/>
          <w:sz w:val="18"/>
          <w:szCs w:val="18"/>
          <w:lang w:val="nb-NO"/>
        </w:rPr>
        <w:t xml:space="preserve"> </w:t>
      </w:r>
      <w:r w:rsidRPr="00F4264E">
        <w:rPr>
          <w:rFonts w:ascii="Sylfaen" w:hAnsi="Sylfaen" w:cs="Calibri"/>
          <w:bCs/>
          <w:sz w:val="18"/>
          <w:szCs w:val="18"/>
          <w:lang w:val="hy-AM"/>
        </w:rPr>
        <w:t>հոդվածի</w:t>
      </w:r>
      <w:r w:rsidRPr="00F4264E">
        <w:rPr>
          <w:rFonts w:ascii="Sylfaen" w:hAnsi="Sylfaen" w:cs="Calibri"/>
          <w:bCs/>
          <w:sz w:val="18"/>
          <w:szCs w:val="18"/>
          <w:lang w:val="nb-NO"/>
        </w:rPr>
        <w:t xml:space="preserve"> 5-</w:t>
      </w:r>
      <w:r w:rsidRPr="00F4264E">
        <w:rPr>
          <w:rFonts w:ascii="Sylfaen" w:hAnsi="Sylfaen" w:cs="Calibri"/>
          <w:bCs/>
          <w:sz w:val="18"/>
          <w:szCs w:val="18"/>
          <w:lang w:val="hy-AM"/>
        </w:rPr>
        <w:t>րդ</w:t>
      </w:r>
      <w:r w:rsidRPr="00F4264E">
        <w:rPr>
          <w:rFonts w:ascii="Sylfaen" w:hAnsi="Sylfaen" w:cs="Calibri"/>
          <w:bCs/>
          <w:sz w:val="18"/>
          <w:szCs w:val="18"/>
          <w:lang w:val="nb-NO"/>
        </w:rPr>
        <w:t xml:space="preserve"> </w:t>
      </w:r>
      <w:r w:rsidRPr="00F4264E">
        <w:rPr>
          <w:rFonts w:ascii="Sylfaen" w:hAnsi="Sylfaen" w:cs="Calibri"/>
          <w:bCs/>
          <w:sz w:val="18"/>
          <w:szCs w:val="18"/>
          <w:lang w:val="hy-AM"/>
        </w:rPr>
        <w:t>մասով</w:t>
      </w:r>
      <w:r w:rsidRPr="00F4264E">
        <w:rPr>
          <w:rFonts w:ascii="Sylfaen" w:hAnsi="Sylfaen" w:cs="Calibri"/>
          <w:bCs/>
          <w:sz w:val="18"/>
          <w:szCs w:val="18"/>
          <w:lang w:val="nb-NO"/>
        </w:rPr>
        <w:t xml:space="preserve"> </w:t>
      </w:r>
      <w:r w:rsidRPr="00F4264E">
        <w:rPr>
          <w:rFonts w:ascii="Sylfaen" w:hAnsi="Sylfaen" w:cs="Calibri"/>
          <w:bCs/>
          <w:sz w:val="18"/>
          <w:szCs w:val="18"/>
          <w:lang w:val="hy-AM"/>
        </w:rPr>
        <w:t>սահմանված</w:t>
      </w:r>
      <w:r w:rsidRPr="00F4264E">
        <w:rPr>
          <w:rFonts w:ascii="Sylfaen" w:hAnsi="Sylfaen" w:cs="Calibri"/>
          <w:bCs/>
          <w:sz w:val="18"/>
          <w:szCs w:val="18"/>
          <w:lang w:val="nb-NO"/>
        </w:rPr>
        <w:t xml:space="preserve"> </w:t>
      </w:r>
      <w:r w:rsidRPr="00F4264E">
        <w:rPr>
          <w:rFonts w:ascii="Sylfaen" w:hAnsi="Sylfaen" w:cs="Calibri"/>
          <w:bCs/>
          <w:sz w:val="18"/>
          <w:szCs w:val="18"/>
          <w:lang w:val="hy-AM"/>
        </w:rPr>
        <w:t>պահանջների</w:t>
      </w:r>
      <w:r w:rsidRPr="00F4264E">
        <w:rPr>
          <w:rFonts w:ascii="Sylfaen" w:hAnsi="Sylfaen" w:cs="Calibri"/>
          <w:bCs/>
          <w:sz w:val="18"/>
          <w:szCs w:val="18"/>
          <w:lang w:val="nb-NO"/>
        </w:rPr>
        <w:t>:</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F4264E" w:rsidRDefault="00814300" w:rsidP="00814300">
      <w:pPr>
        <w:rPr>
          <w:rFonts w:ascii="Sylfaen" w:hAnsi="Sylfaen"/>
          <w:sz w:val="18"/>
          <w:szCs w:val="18"/>
          <w:lang w:val="hy-AM"/>
        </w:rPr>
      </w:pPr>
      <w:r w:rsidRPr="00F4264E">
        <w:rPr>
          <w:rFonts w:ascii="Sylfaen" w:hAnsi="Sylfaen"/>
          <w:sz w:val="18"/>
          <w:szCs w:val="18"/>
          <w:lang w:val="nb-NO"/>
        </w:rPr>
        <w:t>4. Մատակարարման իրականցվում է գնորդի հետ համաձայնեցված ժամին</w:t>
      </w:r>
      <w:r w:rsidRPr="00F4264E">
        <w:rPr>
          <w:rFonts w:ascii="Sylfaen" w:hAnsi="Sylfaen"/>
          <w:sz w:val="18"/>
          <w:szCs w:val="18"/>
          <w:lang w:val="hy-AM"/>
        </w:rPr>
        <w:t>:</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6. Մատակարարումը կատարվում է մատակարարի միջոցների հաշվին` Գնման ժամանակացույցում նշված հասցեով</w:t>
      </w:r>
    </w:p>
    <w:p w:rsidR="00814300" w:rsidRPr="00F4264E" w:rsidRDefault="00814300" w:rsidP="00814300">
      <w:pPr>
        <w:rPr>
          <w:rFonts w:ascii="Sylfaen" w:hAnsi="Sylfaen"/>
          <w:sz w:val="18"/>
          <w:szCs w:val="18"/>
          <w:lang w:val="nb-NO"/>
        </w:rPr>
      </w:pPr>
      <w:r w:rsidRPr="00F4264E">
        <w:rPr>
          <w:rFonts w:ascii="Sylfaen" w:hAnsi="Sylfaen"/>
          <w:sz w:val="18"/>
          <w:szCs w:val="18"/>
          <w:lang w:val="nb-NO"/>
        </w:rPr>
        <w:t xml:space="preserve">7.  Մատակարարման կոնկրետ  օրը որոշվում է Գնորդի կողմից նախնական (ոչ շուտ քան 2 աշխատանքային օր առաջ) պատվերի միջոցով՝ էլ. </w:t>
      </w:r>
      <w:r w:rsidR="00EC64BC" w:rsidRPr="00F4264E">
        <w:rPr>
          <w:rFonts w:ascii="Sylfaen" w:hAnsi="Sylfaen"/>
          <w:sz w:val="18"/>
          <w:szCs w:val="18"/>
          <w:lang w:val="nb-NO"/>
        </w:rPr>
        <w:t>Փ</w:t>
      </w:r>
      <w:r w:rsidRPr="00F4264E">
        <w:rPr>
          <w:rFonts w:ascii="Sylfaen" w:hAnsi="Sylfaen"/>
          <w:sz w:val="18"/>
          <w:szCs w:val="18"/>
          <w:lang w:val="nb-NO"/>
        </w:rPr>
        <w:t>ոստով կամ հեռախոսազանգով</w:t>
      </w:r>
    </w:p>
    <w:p w:rsidR="00814300" w:rsidRPr="00F4264E" w:rsidRDefault="00814300" w:rsidP="00814300">
      <w:pPr>
        <w:jc w:val="both"/>
        <w:rPr>
          <w:rFonts w:ascii="Sylfaen" w:hAnsi="Sylfaen"/>
          <w:sz w:val="18"/>
          <w:szCs w:val="18"/>
          <w:lang w:val="nb-NO"/>
        </w:rPr>
      </w:pPr>
      <w:r w:rsidRPr="00F4264E">
        <w:rPr>
          <w:rFonts w:ascii="Sylfaen" w:hAnsi="Sylfaen"/>
          <w:sz w:val="18"/>
          <w:szCs w:val="18"/>
          <w:lang w:val="nb-NO"/>
        </w:rPr>
        <w:t>8. Նախատեսվում է գնել  20</w:t>
      </w:r>
      <w:r w:rsidR="00F4264E">
        <w:rPr>
          <w:rFonts w:ascii="Sylfaen" w:hAnsi="Sylfaen"/>
          <w:sz w:val="18"/>
          <w:szCs w:val="18"/>
          <w:lang w:val="nb-NO"/>
        </w:rPr>
        <w:t xml:space="preserve">20 </w:t>
      </w:r>
      <w:r w:rsidRPr="00F4264E">
        <w:rPr>
          <w:rFonts w:ascii="Sylfaen" w:hAnsi="Sylfaen"/>
          <w:sz w:val="18"/>
          <w:szCs w:val="18"/>
          <w:lang w:val="nb-NO"/>
        </w:rPr>
        <w:t>թվականի  ընթացքում՝ ընդ որում մինչև ամսվա համար սահմանված վերջին աշխատանքային օրը ներառյալ</w:t>
      </w:r>
    </w:p>
    <w:p w:rsidR="00814300" w:rsidRPr="00F4264E" w:rsidRDefault="00814300" w:rsidP="00814300">
      <w:pPr>
        <w:jc w:val="both"/>
        <w:rPr>
          <w:rFonts w:ascii="Sylfaen" w:hAnsi="Sylfaen" w:cs="Sylfaen"/>
          <w:i/>
          <w:sz w:val="18"/>
          <w:szCs w:val="18"/>
          <w:lang w:val="pt-BR"/>
        </w:rPr>
      </w:pPr>
      <w:r w:rsidRPr="00F4264E">
        <w:rPr>
          <w:rFonts w:ascii="Sylfaen" w:hAnsi="Sylfaen"/>
          <w:sz w:val="18"/>
          <w:szCs w:val="18"/>
          <w:lang w:val="nb-NO"/>
        </w:rPr>
        <w:t>9 Հացի և մսամթերքի մատակարարումը պետք է կատարվի համապատասխան լիցենզավորումն անցած տրանսպորտային միջոցով:</w:t>
      </w:r>
    </w:p>
    <w:p w:rsidR="00814300" w:rsidRPr="00814300" w:rsidRDefault="00814300" w:rsidP="00814300">
      <w:pPr>
        <w:jc w:val="both"/>
        <w:rPr>
          <w:rFonts w:ascii="Sylfaen" w:hAnsi="Sylfaen"/>
          <w:sz w:val="20"/>
          <w:lang w:val="pt-BR"/>
        </w:rPr>
      </w:pPr>
      <w:r w:rsidRPr="00814300">
        <w:rPr>
          <w:rFonts w:ascii="Sylfaen" w:hAnsi="Sylfaen"/>
          <w:sz w:val="20"/>
          <w:lang w:val="pt-BR"/>
        </w:rPr>
        <w:t>Պայմանագիրը գործում է մինչև 30.12.2020թ.</w:t>
      </w:r>
    </w:p>
    <w:p w:rsidR="006E5207" w:rsidRDefault="006E5207" w:rsidP="006E5207">
      <w:pPr>
        <w:jc w:val="center"/>
        <w:rPr>
          <w:rFonts w:ascii="GHEA Grapalat" w:hAnsi="GHEA Grapalat"/>
          <w:sz w:val="20"/>
          <w:lang w:val="pt-BR"/>
        </w:rPr>
      </w:pPr>
    </w:p>
    <w:p w:rsidR="0069073C" w:rsidRPr="00FA1819" w:rsidRDefault="0069073C" w:rsidP="0069073C">
      <w:pPr>
        <w:ind w:firstLine="709"/>
        <w:jc w:val="both"/>
        <w:rPr>
          <w:rFonts w:ascii="GHEA Grapalat" w:hAnsi="GHEA Grapalat"/>
          <w:sz w:val="20"/>
          <w:lang w:val="pt-BR"/>
        </w:rPr>
      </w:pPr>
    </w:p>
    <w:p w:rsidR="00814300" w:rsidRPr="00FA1819" w:rsidRDefault="00814300" w:rsidP="0069073C">
      <w:pPr>
        <w:ind w:firstLine="709"/>
        <w:jc w:val="both"/>
        <w:rPr>
          <w:rFonts w:ascii="GHEA Grapalat" w:hAnsi="GHEA Grapalat"/>
          <w:sz w:val="20"/>
          <w:lang w:val="pt-BR"/>
        </w:rPr>
      </w:pPr>
    </w:p>
    <w:p w:rsidR="00814300" w:rsidRPr="00FA1819" w:rsidRDefault="00814300" w:rsidP="00814300">
      <w:pPr>
        <w:ind w:firstLine="709"/>
        <w:jc w:val="center"/>
        <w:rPr>
          <w:rFonts w:ascii="GHEA Grapalat" w:hAnsi="GHEA Grapalat"/>
          <w:sz w:val="20"/>
          <w:lang w:val="pt-BR"/>
        </w:rPr>
      </w:pPr>
    </w:p>
    <w:tbl>
      <w:tblPr>
        <w:tblW w:w="9645" w:type="dxa"/>
        <w:tblInd w:w="1755" w:type="dxa"/>
        <w:tblLayout w:type="fixed"/>
        <w:tblLook w:val="04A0" w:firstRow="1" w:lastRow="0" w:firstColumn="1" w:lastColumn="0" w:noHBand="0" w:noVBand="1"/>
      </w:tblPr>
      <w:tblGrid>
        <w:gridCol w:w="4539"/>
        <w:gridCol w:w="760"/>
        <w:gridCol w:w="4346"/>
      </w:tblGrid>
      <w:tr w:rsidR="0069073C" w:rsidTr="00814300">
        <w:tc>
          <w:tcPr>
            <w:tcW w:w="4539" w:type="dxa"/>
          </w:tcPr>
          <w:p w:rsidR="0069073C" w:rsidRDefault="0069073C" w:rsidP="00814300">
            <w:pPr>
              <w:jc w:val="center"/>
              <w:rPr>
                <w:rFonts w:ascii="GHEA Grapalat" w:hAnsi="GHEA Grapalat" w:cs="Sylfaen"/>
                <w:b/>
                <w:bCs/>
                <w:lang w:val="nb-NO"/>
              </w:rPr>
            </w:pPr>
            <w:r>
              <w:rPr>
                <w:rFonts w:ascii="GHEA Grapalat" w:hAnsi="GHEA Grapalat" w:cs="Sylfaen"/>
                <w:b/>
                <w:bCs/>
                <w:lang w:val="nb-NO"/>
              </w:rPr>
              <w:t>ԳՆՈՐԴ</w:t>
            </w:r>
          </w:p>
          <w:p w:rsidR="0069073C" w:rsidRPr="0069073C" w:rsidRDefault="0069073C" w:rsidP="00814300">
            <w:pPr>
              <w:spacing w:line="276" w:lineRule="auto"/>
              <w:jc w:val="center"/>
              <w:rPr>
                <w:rFonts w:ascii="Sylfaen" w:hAnsi="Sylfaen" w:cs="Sylfaen"/>
                <w:color w:val="000000"/>
                <w:sz w:val="20"/>
                <w:szCs w:val="20"/>
                <w:lang w:val="hy-AM"/>
              </w:rPr>
            </w:pPr>
          </w:p>
          <w:p w:rsidR="0069073C" w:rsidRPr="0069073C" w:rsidRDefault="0069073C" w:rsidP="00814300">
            <w:pPr>
              <w:spacing w:line="276" w:lineRule="auto"/>
              <w:jc w:val="center"/>
              <w:rPr>
                <w:rFonts w:ascii="GHEA Grapalat" w:hAnsi="GHEA Grapalat" w:cs="Arial"/>
                <w:sz w:val="20"/>
                <w:lang w:val="hy-AM"/>
              </w:rPr>
            </w:pPr>
            <w:r w:rsidRPr="0069073C">
              <w:rPr>
                <w:rFonts w:ascii="GHEA Grapalat" w:hAnsi="GHEA Grapalat" w:cs="Sylfaen"/>
                <w:color w:val="000000"/>
                <w:sz w:val="20"/>
                <w:szCs w:val="20"/>
                <w:lang w:val="hy-AM"/>
              </w:rPr>
              <w:t xml:space="preserve">&lt;&lt;ՀՀ Արարատի մարզի </w:t>
            </w:r>
            <w:r w:rsidRPr="0069073C">
              <w:rPr>
                <w:rFonts w:ascii="GHEA Grapalat" w:hAnsi="GHEA Grapalat" w:cs="Sylfaen"/>
                <w:sz w:val="20"/>
                <w:lang w:val="hy-AM"/>
              </w:rPr>
              <w:t>Մխչյանի</w:t>
            </w:r>
          </w:p>
          <w:p w:rsidR="0069073C" w:rsidRPr="0069073C" w:rsidRDefault="0069073C" w:rsidP="00814300">
            <w:pPr>
              <w:spacing w:line="276" w:lineRule="auto"/>
              <w:jc w:val="center"/>
              <w:rPr>
                <w:rFonts w:ascii="GHEA Grapalat" w:hAnsi="GHEA Grapalat" w:cs="Sylfaen"/>
                <w:color w:val="000000"/>
                <w:sz w:val="20"/>
                <w:szCs w:val="20"/>
                <w:lang w:val="nb-NO"/>
              </w:rPr>
            </w:pPr>
            <w:r w:rsidRPr="0069073C">
              <w:rPr>
                <w:rFonts w:ascii="GHEA Grapalat" w:hAnsi="GHEA Grapalat" w:cs="Sylfaen"/>
                <w:sz w:val="20"/>
                <w:lang w:val="hy-AM"/>
              </w:rPr>
              <w:t>Ք</w:t>
            </w:r>
            <w:r w:rsidRPr="0069073C">
              <w:rPr>
                <w:rFonts w:ascii="GHEA Grapalat" w:hAnsi="GHEA Grapalat" w:cs="Sylfaen"/>
                <w:sz w:val="20"/>
                <w:lang w:val="nb-NO"/>
              </w:rPr>
              <w:t>.</w:t>
            </w:r>
            <w:r w:rsidRPr="0069073C">
              <w:rPr>
                <w:rFonts w:ascii="GHEA Grapalat" w:hAnsi="GHEA Grapalat" w:cs="Arial"/>
                <w:sz w:val="20"/>
                <w:lang w:val="hy-AM"/>
              </w:rPr>
              <w:t xml:space="preserve"> </w:t>
            </w:r>
            <w:r w:rsidRPr="0069073C">
              <w:rPr>
                <w:rFonts w:ascii="GHEA Grapalat" w:hAnsi="GHEA Grapalat" w:cs="Sylfaen"/>
                <w:sz w:val="20"/>
                <w:lang w:val="hy-AM"/>
              </w:rPr>
              <w:t>Ալավերդյանի</w:t>
            </w:r>
            <w:r w:rsidRPr="0069073C">
              <w:rPr>
                <w:rFonts w:ascii="GHEA Grapalat" w:hAnsi="GHEA Grapalat" w:cs="Arial"/>
                <w:sz w:val="20"/>
                <w:lang w:val="hy-AM"/>
              </w:rPr>
              <w:t xml:space="preserve"> </w:t>
            </w:r>
            <w:r w:rsidRPr="0069073C">
              <w:rPr>
                <w:rFonts w:ascii="GHEA Grapalat" w:hAnsi="GHEA Grapalat" w:cs="Sylfaen"/>
                <w:sz w:val="20"/>
                <w:lang w:val="hy-AM"/>
              </w:rPr>
              <w:t>անվան</w:t>
            </w:r>
            <w:r w:rsidRPr="0069073C">
              <w:rPr>
                <w:rFonts w:ascii="GHEA Grapalat" w:hAnsi="GHEA Grapalat" w:cs="Sylfaen"/>
                <w:color w:val="000000"/>
                <w:sz w:val="20"/>
                <w:szCs w:val="20"/>
                <w:lang w:val="hy-AM"/>
              </w:rPr>
              <w:t xml:space="preserve">  միջն դպրոց&gt;&gt; ՊՈԱԿ</w:t>
            </w:r>
          </w:p>
          <w:p w:rsidR="0069073C" w:rsidRPr="001713C1" w:rsidRDefault="0069073C" w:rsidP="00814300">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sidRPr="0069073C">
              <w:rPr>
                <w:rFonts w:ascii="GHEA Grapalat" w:hAnsi="GHEA Grapalat" w:cs="Sylfaen"/>
                <w:sz w:val="20"/>
                <w:lang w:val="hy-AM"/>
              </w:rPr>
              <w:t>Մխչյան</w:t>
            </w:r>
            <w:r w:rsidRPr="0069073C">
              <w:rPr>
                <w:rFonts w:ascii="GHEA Grapalat" w:hAnsi="GHEA Grapalat" w:cs="Arial"/>
                <w:sz w:val="20"/>
                <w:lang w:val="hy-AM"/>
              </w:rPr>
              <w:t xml:space="preserve">, </w:t>
            </w:r>
            <w:r w:rsidRPr="0069073C">
              <w:rPr>
                <w:rFonts w:ascii="GHEA Grapalat" w:hAnsi="GHEA Grapalat" w:cs="Sylfaen"/>
                <w:sz w:val="20"/>
                <w:lang w:val="hy-AM"/>
              </w:rPr>
              <w:t>Քր</w:t>
            </w:r>
            <w:r w:rsidRPr="0069073C">
              <w:rPr>
                <w:rFonts w:ascii="MS Mincho" w:eastAsia="MS Mincho" w:hAnsi="MS Mincho" w:cs="MS Mincho" w:hint="eastAsia"/>
                <w:sz w:val="20"/>
                <w:lang w:val="hy-AM"/>
              </w:rPr>
              <w:t>․</w:t>
            </w:r>
            <w:r w:rsidRPr="0069073C">
              <w:rPr>
                <w:rFonts w:ascii="GHEA Grapalat" w:hAnsi="GHEA Grapalat" w:cs="Sylfaen"/>
                <w:sz w:val="20"/>
                <w:lang w:val="hy-AM"/>
              </w:rPr>
              <w:t>Ալավերդյան</w:t>
            </w:r>
            <w:r w:rsidRPr="0069073C">
              <w:rPr>
                <w:rFonts w:ascii="GHEA Grapalat" w:hAnsi="GHEA Grapalat" w:cs="Arial"/>
                <w:sz w:val="20"/>
                <w:lang w:val="hy-AM"/>
              </w:rPr>
              <w:t xml:space="preserve"> </w:t>
            </w:r>
            <w:r w:rsidR="002B02DB" w:rsidRPr="001713C1">
              <w:rPr>
                <w:rFonts w:ascii="GHEA Grapalat" w:hAnsi="GHEA Grapalat" w:cs="Arial"/>
                <w:sz w:val="20"/>
                <w:lang w:val="nb-NO"/>
              </w:rPr>
              <w:t>38./1</w:t>
            </w:r>
          </w:p>
          <w:p w:rsidR="0069073C" w:rsidRPr="0069073C" w:rsidRDefault="0069073C" w:rsidP="00814300">
            <w:pPr>
              <w:jc w:val="center"/>
              <w:rPr>
                <w:rFonts w:ascii="GHEA Grapalat" w:hAnsi="GHEA Grapalat" w:cs="Arial"/>
                <w:sz w:val="20"/>
                <w:lang w:val="hy-AM"/>
              </w:rPr>
            </w:pPr>
            <w:r w:rsidRPr="0069073C">
              <w:rPr>
                <w:rFonts w:ascii="GHEA Grapalat" w:hAnsi="GHEA Grapalat" w:cs="Arial"/>
                <w:sz w:val="20"/>
                <w:lang w:val="hy-AM"/>
              </w:rPr>
              <w:t>ՀՎՀՀ-04206671</w:t>
            </w:r>
          </w:p>
          <w:p w:rsidR="0069073C" w:rsidRPr="001713C1" w:rsidRDefault="002B02DB" w:rsidP="00814300">
            <w:pPr>
              <w:keepNext/>
              <w:jc w:val="center"/>
              <w:outlineLvl w:val="0"/>
              <w:rPr>
                <w:rFonts w:ascii="GHEA Grapalat" w:hAnsi="GHEA Grapalat"/>
                <w:sz w:val="20"/>
                <w:szCs w:val="20"/>
                <w:shd w:val="clear" w:color="auto" w:fill="FFFFFF"/>
                <w:lang w:val="hy-AM" w:eastAsia="ru-RU"/>
              </w:rPr>
            </w:pPr>
            <w:r w:rsidRPr="001713C1">
              <w:rPr>
                <w:rFonts w:ascii="GHEA Grapalat" w:hAnsi="GHEA Grapalat"/>
                <w:sz w:val="20"/>
                <w:szCs w:val="20"/>
                <w:shd w:val="clear" w:color="auto" w:fill="FFFFFF"/>
                <w:lang w:val="hy-AM" w:eastAsia="ru-RU"/>
              </w:rPr>
              <w:t>ՀՀ ՖՆ գործառնական վարչություն</w:t>
            </w:r>
          </w:p>
          <w:p w:rsidR="0069073C" w:rsidRPr="001713C1" w:rsidRDefault="0069073C" w:rsidP="00814300">
            <w:pPr>
              <w:spacing w:line="276" w:lineRule="auto"/>
              <w:jc w:val="center"/>
              <w:rPr>
                <w:rFonts w:ascii="GHEA Grapalat" w:hAnsi="GHEA Grapalat"/>
                <w:sz w:val="20"/>
                <w:lang w:val="hy-AM"/>
              </w:rPr>
            </w:pPr>
            <w:r w:rsidRPr="0069073C">
              <w:rPr>
                <w:rFonts w:ascii="GHEA Grapalat" w:hAnsi="GHEA Grapalat"/>
                <w:sz w:val="20"/>
                <w:lang w:val="hy-AM"/>
              </w:rPr>
              <w:t>Հ/Հ-</w:t>
            </w:r>
            <w:r w:rsidR="002B02DB" w:rsidRPr="001713C1">
              <w:rPr>
                <w:rFonts w:ascii="GHEA Grapalat" w:hAnsi="GHEA Grapalat"/>
                <w:sz w:val="20"/>
                <w:lang w:val="hy-AM"/>
              </w:rPr>
              <w:t>900418000148</w:t>
            </w:r>
          </w:p>
          <w:p w:rsidR="0069073C" w:rsidRPr="0069073C" w:rsidRDefault="0069073C" w:rsidP="00814300">
            <w:pPr>
              <w:spacing w:line="276" w:lineRule="auto"/>
              <w:jc w:val="center"/>
              <w:rPr>
                <w:rFonts w:ascii="Sylfaen" w:hAnsi="Sylfaen"/>
                <w:sz w:val="20"/>
                <w:lang w:val="hy-AM"/>
              </w:rPr>
            </w:pPr>
          </w:p>
          <w:p w:rsidR="0069073C" w:rsidRPr="0069073C" w:rsidRDefault="0069073C" w:rsidP="00814300">
            <w:pPr>
              <w:spacing w:line="276" w:lineRule="auto"/>
              <w:jc w:val="center"/>
              <w:rPr>
                <w:rFonts w:ascii="Sylfaen" w:hAnsi="Sylfaen"/>
                <w:color w:val="000000"/>
                <w:sz w:val="20"/>
                <w:szCs w:val="20"/>
                <w:lang w:val="hy-AM"/>
              </w:rPr>
            </w:pPr>
          </w:p>
          <w:p w:rsidR="0069073C" w:rsidRPr="0069073C" w:rsidRDefault="0069073C" w:rsidP="00814300">
            <w:pPr>
              <w:pBdr>
                <w:bottom w:val="single" w:sz="6" w:space="1" w:color="auto"/>
              </w:pBdr>
              <w:jc w:val="center"/>
              <w:rPr>
                <w:rFonts w:ascii="GHEA Grapalat" w:hAnsi="GHEA Grapalat" w:cs="Sylfaen"/>
                <w:sz w:val="20"/>
                <w:szCs w:val="20"/>
                <w:lang w:val="af-ZA"/>
              </w:rPr>
            </w:pPr>
            <w:r w:rsidRPr="0069073C">
              <w:rPr>
                <w:rFonts w:ascii="GHEA Grapalat" w:hAnsi="GHEA Grapalat"/>
                <w:color w:val="000000"/>
                <w:sz w:val="20"/>
                <w:szCs w:val="20"/>
                <w:lang w:val="hy-AM"/>
              </w:rPr>
              <w:t>Տնօրեն՝                                   Ք. Մաթևոսյան</w:t>
            </w:r>
          </w:p>
          <w:p w:rsidR="0069073C" w:rsidRPr="0069073C" w:rsidRDefault="0069073C" w:rsidP="00814300">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9073C" w:rsidRDefault="0069073C" w:rsidP="00814300">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9073C" w:rsidRDefault="0069073C" w:rsidP="00814300">
            <w:pPr>
              <w:jc w:val="center"/>
              <w:rPr>
                <w:rFonts w:ascii="GHEA Grapalat" w:hAnsi="GHEA Grapalat"/>
                <w:lang w:val="hy-AM"/>
              </w:rPr>
            </w:pPr>
          </w:p>
        </w:tc>
        <w:tc>
          <w:tcPr>
            <w:tcW w:w="4346" w:type="dxa"/>
          </w:tcPr>
          <w:p w:rsidR="0069073C" w:rsidRDefault="0069073C" w:rsidP="00814300">
            <w:pPr>
              <w:jc w:val="center"/>
              <w:rPr>
                <w:rFonts w:ascii="GHEA Grapalat" w:hAnsi="GHEA Grapalat" w:cs="Sylfaen"/>
                <w:b/>
                <w:bCs/>
                <w:lang w:val="hy-AM"/>
              </w:rPr>
            </w:pPr>
            <w:r>
              <w:rPr>
                <w:rFonts w:ascii="GHEA Grapalat" w:hAnsi="GHEA Grapalat" w:cs="Sylfaen"/>
                <w:b/>
                <w:bCs/>
                <w:lang w:val="hy-AM"/>
              </w:rPr>
              <w:t>ՎԱՃԱՌՈՂ</w:t>
            </w:r>
          </w:p>
          <w:p w:rsidR="0069073C" w:rsidRDefault="0069073C" w:rsidP="00814300">
            <w:pPr>
              <w:jc w:val="center"/>
              <w:rPr>
                <w:rFonts w:ascii="GHEA Grapalat" w:hAnsi="GHEA Grapalat"/>
                <w:lang w:val="hy-AM"/>
              </w:rPr>
            </w:pPr>
          </w:p>
          <w:p w:rsidR="0069073C" w:rsidRDefault="0069073C" w:rsidP="00814300">
            <w:pPr>
              <w:jc w:val="center"/>
              <w:rPr>
                <w:rFonts w:ascii="GHEA Grapalat" w:hAnsi="GHEA Grapalat"/>
                <w:lang w:val="hy-AM"/>
              </w:rPr>
            </w:pPr>
          </w:p>
          <w:p w:rsidR="0069073C" w:rsidRDefault="0069073C" w:rsidP="00814300">
            <w:pPr>
              <w:jc w:val="center"/>
              <w:rPr>
                <w:rFonts w:ascii="GHEA Grapalat" w:hAnsi="GHEA Grapalat"/>
                <w:lang w:val="ru-RU"/>
              </w:rPr>
            </w:pPr>
          </w:p>
          <w:p w:rsidR="0069073C" w:rsidRDefault="0069073C" w:rsidP="00814300">
            <w:pPr>
              <w:jc w:val="center"/>
              <w:rPr>
                <w:rFonts w:ascii="GHEA Grapalat" w:hAnsi="GHEA Grapalat"/>
                <w:lang w:val="ru-RU"/>
              </w:rPr>
            </w:pPr>
          </w:p>
          <w:p w:rsidR="0069073C" w:rsidRDefault="0069073C" w:rsidP="00814300">
            <w:pPr>
              <w:jc w:val="center"/>
              <w:rPr>
                <w:rFonts w:ascii="GHEA Grapalat" w:hAnsi="GHEA Grapalat"/>
                <w:lang w:val="ru-RU"/>
              </w:rPr>
            </w:pPr>
          </w:p>
          <w:p w:rsidR="0069073C" w:rsidRDefault="0069073C" w:rsidP="00814300">
            <w:pPr>
              <w:jc w:val="center"/>
              <w:rPr>
                <w:rFonts w:ascii="GHEA Grapalat" w:hAnsi="GHEA Grapalat"/>
                <w:lang w:val="ru-RU"/>
              </w:rPr>
            </w:pPr>
          </w:p>
          <w:p w:rsidR="0069073C" w:rsidRDefault="0069073C" w:rsidP="00814300">
            <w:pPr>
              <w:jc w:val="center"/>
              <w:rPr>
                <w:rFonts w:ascii="GHEA Grapalat" w:hAnsi="GHEA Grapalat"/>
                <w:lang w:val="ru-RU"/>
              </w:rPr>
            </w:pPr>
          </w:p>
          <w:p w:rsidR="0069073C" w:rsidRDefault="0069073C" w:rsidP="00814300">
            <w:pPr>
              <w:jc w:val="center"/>
              <w:rPr>
                <w:rFonts w:ascii="GHEA Grapalat" w:hAnsi="GHEA Grapalat"/>
                <w:lang w:val="ru-RU"/>
              </w:rPr>
            </w:pPr>
          </w:p>
          <w:p w:rsidR="0069073C" w:rsidRDefault="0069073C" w:rsidP="00814300">
            <w:pPr>
              <w:jc w:val="center"/>
              <w:rPr>
                <w:rFonts w:ascii="GHEA Grapalat" w:hAnsi="GHEA Grapalat"/>
                <w:lang w:val="ru-RU"/>
              </w:rPr>
            </w:pPr>
          </w:p>
          <w:p w:rsidR="0069073C" w:rsidRDefault="0069073C" w:rsidP="00814300">
            <w:pPr>
              <w:pBdr>
                <w:bottom w:val="single" w:sz="6" w:space="1" w:color="auto"/>
              </w:pBdr>
              <w:jc w:val="center"/>
              <w:rPr>
                <w:rFonts w:ascii="GHEA Grapalat" w:hAnsi="GHEA Grapalat"/>
                <w:lang w:val="ru-RU"/>
              </w:rPr>
            </w:pPr>
          </w:p>
          <w:p w:rsidR="0069073C" w:rsidRDefault="0069073C" w:rsidP="00814300">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9073C" w:rsidRDefault="0069073C" w:rsidP="00814300">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center"/>
        <w:rPr>
          <w:rFonts w:ascii="GHEA Grapalat" w:hAnsi="GHEA Grapalat"/>
          <w:sz w:val="20"/>
        </w:rPr>
      </w:pPr>
      <w:r>
        <w:rPr>
          <w:rFonts w:ascii="GHEA Grapalat" w:hAnsi="GHEA Grapalat"/>
          <w:sz w:val="20"/>
        </w:rPr>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w:t>
      </w:r>
      <w:r w:rsidR="00EC64BC">
        <w:rPr>
          <w:rFonts w:ascii="GHEA Grapalat" w:hAnsi="GHEA Grapalat"/>
          <w:i/>
          <w:sz w:val="18"/>
          <w:lang w:val="hy-AM"/>
        </w:rPr>
        <w:t>Կ</w:t>
      </w:r>
      <w:r>
        <w:rPr>
          <w:rFonts w:ascii="GHEA Grapalat" w:hAnsi="GHEA Grapalat"/>
          <w:i/>
          <w:sz w:val="18"/>
          <w:lang w:val="hy-AM"/>
        </w:rPr>
        <w:t xml:space="preserve">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B16973"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1</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15811120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065411">
            <w:pPr>
              <w:rPr>
                <w:rFonts w:ascii="GHEA Grapalat" w:hAnsi="GHEA Grapalat" w:cs="Calibri"/>
                <w:sz w:val="20"/>
                <w:szCs w:val="20"/>
              </w:rPr>
            </w:pPr>
            <w:r>
              <w:rPr>
                <w:rFonts w:ascii="GHEA Grapalat" w:hAnsi="GHEA Grapalat" w:cs="Calibri"/>
                <w:sz w:val="20"/>
                <w:szCs w:val="20"/>
              </w:rPr>
              <w:t xml:space="preserve">Հաց, </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2</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03211300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cs="Calibri"/>
                <w:sz w:val="20"/>
                <w:szCs w:val="20"/>
              </w:rPr>
            </w:pPr>
            <w:r>
              <w:rPr>
                <w:rFonts w:ascii="GHEA Grapalat" w:hAnsi="GHEA Grapalat" w:cs="Calibri"/>
                <w:sz w:val="20"/>
                <w:szCs w:val="20"/>
              </w:rPr>
              <w:t>Մաքրված  բրինձ</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3</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15851100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cs="Calibri"/>
                <w:sz w:val="20"/>
                <w:szCs w:val="20"/>
              </w:rPr>
            </w:pPr>
            <w:r w:rsidRPr="00814300">
              <w:rPr>
                <w:rFonts w:ascii="GHEA Grapalat" w:hAnsi="GHEA Grapalat" w:cs="Sylfaen"/>
                <w:sz w:val="20"/>
                <w:szCs w:val="20"/>
              </w:rPr>
              <w:t>մակարոն</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4</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15616000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cs="Calibri"/>
                <w:sz w:val="20"/>
                <w:szCs w:val="20"/>
              </w:rPr>
            </w:pPr>
            <w:r w:rsidRPr="00814300">
              <w:rPr>
                <w:rFonts w:ascii="GHEA Grapalat" w:hAnsi="GHEA Grapalat" w:cs="Sylfaen"/>
                <w:sz w:val="20"/>
                <w:szCs w:val="20"/>
              </w:rPr>
              <w:t>հնդկաձավար</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5</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rPr>
              <w:t>1533115</w:t>
            </w:r>
            <w:r w:rsidRPr="00814300">
              <w:rPr>
                <w:rFonts w:ascii="GHEA Grapalat" w:hAnsi="GHEA Grapalat"/>
                <w:sz w:val="20"/>
                <w:lang w:val="ru-RU"/>
              </w:rPr>
              <w:t>3</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cs="Calibri"/>
                <w:sz w:val="20"/>
                <w:szCs w:val="20"/>
              </w:rPr>
            </w:pPr>
            <w:r w:rsidRPr="00814300">
              <w:rPr>
                <w:rFonts w:ascii="GHEA Grapalat" w:hAnsi="GHEA Grapalat" w:cs="Calibri"/>
                <w:sz w:val="20"/>
                <w:szCs w:val="20"/>
              </w:rPr>
              <w:t>ոսպ, ամբողջական</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6</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15421100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cs="Calibri"/>
                <w:sz w:val="20"/>
                <w:szCs w:val="20"/>
              </w:rPr>
            </w:pPr>
            <w:r w:rsidRPr="00814300">
              <w:rPr>
                <w:rFonts w:ascii="GHEA Grapalat" w:hAnsi="GHEA Grapalat" w:cs="Sylfaen"/>
                <w:sz w:val="20"/>
                <w:szCs w:val="20"/>
              </w:rPr>
              <w:t>արևածաղկի</w:t>
            </w:r>
            <w:r w:rsidRPr="00814300">
              <w:rPr>
                <w:rFonts w:ascii="GHEA Grapalat" w:hAnsi="GHEA Grapalat" w:cs="Arial AM"/>
                <w:sz w:val="20"/>
                <w:szCs w:val="20"/>
              </w:rPr>
              <w:t xml:space="preserve"> </w:t>
            </w:r>
            <w:r w:rsidRPr="00814300">
              <w:rPr>
                <w:rFonts w:ascii="GHEA Grapalat" w:hAnsi="GHEA Grapalat" w:cs="Sylfaen"/>
                <w:sz w:val="20"/>
                <w:szCs w:val="20"/>
              </w:rPr>
              <w:t>ձեթ</w:t>
            </w:r>
            <w:r w:rsidRPr="00814300">
              <w:rPr>
                <w:rFonts w:ascii="GHEA Grapalat" w:hAnsi="GHEA Grapalat" w:cs="Arial AM"/>
                <w:sz w:val="20"/>
                <w:szCs w:val="20"/>
              </w:rPr>
              <w:t>,</w:t>
            </w:r>
            <w:r w:rsidRPr="00814300">
              <w:rPr>
                <w:rFonts w:ascii="GHEA Grapalat" w:hAnsi="GHEA Grapalat" w:cs="Calibri"/>
                <w:sz w:val="20"/>
                <w:szCs w:val="20"/>
              </w:rPr>
              <w:t xml:space="preserve"> </w:t>
            </w:r>
            <w:r w:rsidRPr="00814300">
              <w:rPr>
                <w:rFonts w:ascii="GHEA Grapalat" w:hAnsi="GHEA Grapalat" w:cs="Sylfaen"/>
                <w:sz w:val="20"/>
                <w:szCs w:val="20"/>
              </w:rPr>
              <w:t>ռաֆինացված</w:t>
            </w:r>
            <w:r w:rsidRPr="00814300">
              <w:rPr>
                <w:rFonts w:ascii="GHEA Grapalat" w:hAnsi="GHEA Grapalat" w:cs="Arial AM"/>
                <w:sz w:val="20"/>
                <w:szCs w:val="20"/>
              </w:rPr>
              <w:t>, (</w:t>
            </w:r>
            <w:r w:rsidRPr="00814300">
              <w:rPr>
                <w:rFonts w:ascii="GHEA Grapalat" w:hAnsi="GHEA Grapalat" w:cs="Sylfaen"/>
                <w:sz w:val="20"/>
                <w:szCs w:val="20"/>
              </w:rPr>
              <w:t>զտած</w:t>
            </w:r>
            <w:r w:rsidRPr="00814300">
              <w:rPr>
                <w:rFonts w:ascii="GHEA Grapalat" w:hAnsi="GHEA Grapalat" w:cs="Calibri"/>
                <w:sz w:val="20"/>
                <w:szCs w:val="20"/>
              </w:rPr>
              <w:t>)</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7</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lang w:val="ru-RU"/>
              </w:rPr>
              <w:t>15321000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cs="Calibri"/>
                <w:sz w:val="20"/>
                <w:szCs w:val="20"/>
              </w:rPr>
            </w:pPr>
            <w:r w:rsidRPr="00814300">
              <w:rPr>
                <w:rFonts w:ascii="GHEA Grapalat" w:hAnsi="GHEA Grapalat" w:cs="Sylfaen"/>
                <w:sz w:val="20"/>
                <w:szCs w:val="20"/>
              </w:rPr>
              <w:t>մրգահյութ</w:t>
            </w:r>
            <w:r w:rsidRPr="00814300">
              <w:rPr>
                <w:rFonts w:ascii="GHEA Grapalat" w:hAnsi="GHEA Grapalat" w:cs="Arial AM"/>
                <w:sz w:val="20"/>
                <w:szCs w:val="20"/>
              </w:rPr>
              <w:t>,</w:t>
            </w:r>
            <w:r w:rsidRPr="00814300">
              <w:rPr>
                <w:rFonts w:ascii="GHEA Grapalat" w:hAnsi="GHEA Grapalat" w:cs="Calibri"/>
                <w:sz w:val="20"/>
                <w:szCs w:val="20"/>
              </w:rPr>
              <w:t xml:space="preserve"> </w:t>
            </w:r>
            <w:r w:rsidRPr="00814300">
              <w:rPr>
                <w:rFonts w:ascii="GHEA Grapalat" w:hAnsi="GHEA Grapalat" w:cs="Sylfaen"/>
                <w:sz w:val="20"/>
                <w:szCs w:val="20"/>
              </w:rPr>
              <w:t>պատրաստի</w:t>
            </w:r>
            <w:r w:rsidRPr="00814300">
              <w:rPr>
                <w:rFonts w:ascii="GHEA Grapalat" w:hAnsi="GHEA Grapalat" w:cs="Arial AM"/>
                <w:sz w:val="20"/>
                <w:szCs w:val="20"/>
              </w:rPr>
              <w:t xml:space="preserve"> </w:t>
            </w:r>
            <w:r w:rsidRPr="00814300">
              <w:rPr>
                <w:rFonts w:ascii="GHEA Grapalat" w:hAnsi="GHEA Grapalat" w:cs="Sylfaen"/>
                <w:sz w:val="20"/>
                <w:szCs w:val="20"/>
              </w:rPr>
              <w:t>օգտագործման</w:t>
            </w:r>
            <w:r w:rsidRPr="00814300">
              <w:rPr>
                <w:rFonts w:ascii="GHEA Grapalat" w:hAnsi="GHEA Grapalat" w:cs="Arial AM"/>
                <w:sz w:val="20"/>
                <w:szCs w:val="20"/>
              </w:rPr>
              <w:t xml:space="preserve"> </w:t>
            </w:r>
            <w:r w:rsidRPr="00814300">
              <w:rPr>
                <w:rFonts w:ascii="GHEA Grapalat" w:hAnsi="GHEA Grapalat" w:cs="Sylfaen"/>
                <w:sz w:val="20"/>
                <w:szCs w:val="20"/>
              </w:rPr>
              <w:t>բնական</w:t>
            </w:r>
            <w:r w:rsidRPr="00814300">
              <w:rPr>
                <w:rFonts w:ascii="GHEA Grapalat" w:hAnsi="GHEA Grapalat" w:cs="Arial AM"/>
                <w:sz w:val="20"/>
                <w:szCs w:val="20"/>
              </w:rPr>
              <w:t xml:space="preserve"> </w:t>
            </w:r>
            <w:r w:rsidRPr="00814300">
              <w:rPr>
                <w:rFonts w:ascii="GHEA Grapalat" w:hAnsi="GHEA Grapalat" w:cs="Sylfaen"/>
                <w:sz w:val="20"/>
                <w:szCs w:val="20"/>
              </w:rPr>
              <w:t>հյութ</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8</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15112160</w:t>
            </w:r>
          </w:p>
        </w:tc>
        <w:tc>
          <w:tcPr>
            <w:tcW w:w="3998" w:type="dxa"/>
            <w:tcBorders>
              <w:top w:val="single" w:sz="4" w:space="0" w:color="auto"/>
              <w:left w:val="single" w:sz="4" w:space="0" w:color="auto"/>
              <w:bottom w:val="single" w:sz="4" w:space="0" w:color="auto"/>
              <w:right w:val="single" w:sz="4" w:space="0" w:color="auto"/>
            </w:tcBorders>
            <w:vAlign w:val="center"/>
          </w:tcPr>
          <w:p w:rsidR="00814300" w:rsidRPr="00814300" w:rsidRDefault="00814300" w:rsidP="00814300">
            <w:pPr>
              <w:pStyle w:val="BodyTextIndent2"/>
              <w:ind w:firstLine="0"/>
              <w:jc w:val="left"/>
              <w:rPr>
                <w:rFonts w:ascii="GHEA Grapalat" w:hAnsi="GHEA Grapalat"/>
                <w:sz w:val="16"/>
                <w:szCs w:val="16"/>
              </w:rPr>
            </w:pPr>
            <w:r w:rsidRPr="00814300">
              <w:rPr>
                <w:rFonts w:ascii="GHEA Grapalat" w:hAnsi="GHEA Grapalat"/>
                <w:sz w:val="16"/>
                <w:szCs w:val="16"/>
              </w:rPr>
              <w:t>Հավի կրծքամիս</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lang w:val="ru-RU"/>
              </w:rPr>
              <w:t>9</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ru-RU"/>
              </w:rPr>
            </w:pPr>
            <w:r w:rsidRPr="00814300">
              <w:rPr>
                <w:rFonts w:ascii="GHEA Grapalat" w:hAnsi="GHEA Grapalat"/>
                <w:sz w:val="20"/>
              </w:rPr>
              <w:t>1533115</w:t>
            </w:r>
            <w:r w:rsidRPr="00814300">
              <w:rPr>
                <w:rFonts w:ascii="GHEA Grapalat" w:hAnsi="GHEA Grapalat"/>
                <w:sz w:val="20"/>
                <w:lang w:val="ru-RU"/>
              </w:rPr>
              <w:t>4</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cs="Calibri"/>
                <w:sz w:val="20"/>
                <w:szCs w:val="20"/>
              </w:rPr>
            </w:pPr>
            <w:r w:rsidRPr="00814300">
              <w:rPr>
                <w:rFonts w:ascii="GHEA Grapalat" w:hAnsi="GHEA Grapalat" w:cs="Sylfaen"/>
                <w:sz w:val="20"/>
                <w:szCs w:val="20"/>
              </w:rPr>
              <w:t>ոլոռ</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10</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lang w:val="hy-AM"/>
              </w:rPr>
            </w:pPr>
            <w:r w:rsidRPr="00814300">
              <w:rPr>
                <w:rFonts w:ascii="GHEA Grapalat" w:hAnsi="GHEA Grapalat"/>
                <w:sz w:val="20"/>
                <w:lang w:val="hy-AM"/>
              </w:rPr>
              <w:t>15617000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sz w:val="20"/>
                <w:szCs w:val="20"/>
              </w:rPr>
            </w:pPr>
            <w:r w:rsidRPr="00814300">
              <w:rPr>
                <w:rFonts w:ascii="GHEA Grapalat" w:hAnsi="GHEA Grapalat"/>
                <w:sz w:val="20"/>
                <w:szCs w:val="20"/>
              </w:rPr>
              <w:t>Ցորենա</w:t>
            </w:r>
            <w:r w:rsidRPr="00814300">
              <w:rPr>
                <w:rFonts w:ascii="GHEA Grapalat" w:hAnsi="GHEA Grapalat" w:cs="Sylfaen"/>
                <w:sz w:val="20"/>
                <w:szCs w:val="20"/>
              </w:rPr>
              <w:t>ձավար</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11</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15530000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B16973">
            <w:pPr>
              <w:rPr>
                <w:rFonts w:ascii="GHEA Grapalat" w:hAnsi="GHEA Grapalat"/>
                <w:sz w:val="20"/>
                <w:szCs w:val="20"/>
              </w:rPr>
            </w:pPr>
            <w:r w:rsidRPr="00814300">
              <w:rPr>
                <w:rFonts w:ascii="GHEA Grapalat" w:hAnsi="GHEA Grapalat"/>
                <w:sz w:val="20"/>
                <w:szCs w:val="20"/>
              </w:rPr>
              <w:t xml:space="preserve">Կարագ </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26%</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41%</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49%</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57%</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70</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83</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lang w:val="ru-RU"/>
              </w:rPr>
              <w:t>12</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15821500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814300" w:rsidP="00814300">
            <w:pPr>
              <w:rPr>
                <w:rFonts w:ascii="GHEA Grapalat" w:hAnsi="GHEA Grapalat"/>
                <w:sz w:val="20"/>
                <w:szCs w:val="20"/>
                <w:lang w:val="ru-RU"/>
              </w:rPr>
            </w:pPr>
            <w:r w:rsidRPr="00814300">
              <w:rPr>
                <w:rFonts w:ascii="GHEA Grapalat" w:hAnsi="GHEA Grapalat" w:cs="Sylfaen"/>
                <w:sz w:val="20"/>
                <w:szCs w:val="20"/>
              </w:rPr>
              <w:t>Թխվացքաբլիթ</w:t>
            </w:r>
            <w:r w:rsidRPr="00814300">
              <w:rPr>
                <w:rFonts w:ascii="GHEA Grapalat" w:hAnsi="GHEA Grapalat" w:cs="Sylfaen"/>
                <w:sz w:val="20"/>
                <w:szCs w:val="20"/>
                <w:lang w:val="ru-RU"/>
              </w:rPr>
              <w:t xml:space="preserve"> /Գրանդ Քենդի/</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24%</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EC64BC"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EC64BC" w:rsidRPr="00EC64BC" w:rsidRDefault="00EC64BC" w:rsidP="00EC64BC">
            <w:pPr>
              <w:jc w:val="center"/>
              <w:rPr>
                <w:rFonts w:ascii="GHEA Grapalat" w:hAnsi="GHEA Grapalat"/>
                <w:sz w:val="20"/>
              </w:rPr>
            </w:pPr>
            <w:r>
              <w:rPr>
                <w:rFonts w:ascii="GHEA Grapalat" w:hAnsi="GHEA Grapalat"/>
                <w:sz w:val="20"/>
              </w:rPr>
              <w:t>13</w:t>
            </w:r>
          </w:p>
        </w:tc>
        <w:tc>
          <w:tcPr>
            <w:tcW w:w="1668"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sz w:val="20"/>
              </w:rPr>
            </w:pPr>
            <w:r w:rsidRPr="00814300">
              <w:rPr>
                <w:rFonts w:ascii="GHEA Grapalat" w:hAnsi="GHEA Grapalat"/>
                <w:sz w:val="20"/>
              </w:rPr>
              <w:t>15821500</w:t>
            </w:r>
          </w:p>
        </w:tc>
        <w:tc>
          <w:tcPr>
            <w:tcW w:w="3998" w:type="dxa"/>
            <w:tcBorders>
              <w:top w:val="single" w:sz="4" w:space="0" w:color="auto"/>
              <w:left w:val="single" w:sz="4" w:space="0" w:color="auto"/>
              <w:bottom w:val="single" w:sz="4" w:space="0" w:color="auto"/>
              <w:right w:val="single" w:sz="4" w:space="0" w:color="auto"/>
            </w:tcBorders>
            <w:vAlign w:val="bottom"/>
          </w:tcPr>
          <w:p w:rsidR="00EC64BC" w:rsidRPr="00814300" w:rsidRDefault="00EC64BC" w:rsidP="00EC64BC">
            <w:pPr>
              <w:rPr>
                <w:rFonts w:ascii="GHEA Grapalat" w:hAnsi="GHEA Grapalat" w:cs="Sylfaen"/>
                <w:sz w:val="20"/>
                <w:szCs w:val="20"/>
              </w:rPr>
            </w:pPr>
            <w:r>
              <w:rPr>
                <w:rFonts w:ascii="GHEA Grapalat" w:hAnsi="GHEA Grapalat" w:cs="Sylfaen"/>
                <w:sz w:val="20"/>
                <w:szCs w:val="20"/>
              </w:rPr>
              <w:t xml:space="preserve">Վաֆլի կաթնային </w:t>
            </w:r>
            <w:r w:rsidR="00B16973" w:rsidRPr="00814300">
              <w:rPr>
                <w:rFonts w:ascii="GHEA Grapalat" w:hAnsi="GHEA Grapalat" w:cs="Sylfaen"/>
                <w:sz w:val="20"/>
                <w:szCs w:val="20"/>
                <w:lang w:val="ru-RU"/>
              </w:rPr>
              <w:t>/Գրանդ Քենդի/</w:t>
            </w:r>
          </w:p>
        </w:tc>
        <w:tc>
          <w:tcPr>
            <w:tcW w:w="511"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24%</w:t>
            </w:r>
          </w:p>
        </w:tc>
        <w:tc>
          <w:tcPr>
            <w:tcW w:w="551"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EC64BC" w:rsidRPr="00814300" w:rsidRDefault="00EC64BC" w:rsidP="00EC64BC">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EC64BC" w:rsidRDefault="00814300" w:rsidP="00EC64BC">
            <w:pPr>
              <w:jc w:val="center"/>
              <w:rPr>
                <w:rFonts w:ascii="GHEA Grapalat" w:hAnsi="GHEA Grapalat"/>
                <w:sz w:val="20"/>
              </w:rPr>
            </w:pPr>
            <w:r w:rsidRPr="00814300">
              <w:rPr>
                <w:rFonts w:ascii="GHEA Grapalat" w:hAnsi="GHEA Grapalat"/>
                <w:sz w:val="20"/>
                <w:lang w:val="ru-RU"/>
              </w:rPr>
              <w:t>1</w:t>
            </w:r>
            <w:r w:rsidR="00EC64BC">
              <w:rPr>
                <w:rFonts w:ascii="GHEA Grapalat" w:hAnsi="GHEA Grapalat"/>
                <w:sz w:val="20"/>
              </w:rPr>
              <w:t>4</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r w:rsidRPr="00814300">
              <w:rPr>
                <w:rFonts w:ascii="GHEA Grapalat" w:hAnsi="GHEA Grapalat"/>
                <w:sz w:val="20"/>
              </w:rPr>
              <w:t>15313000</w:t>
            </w:r>
          </w:p>
        </w:tc>
        <w:tc>
          <w:tcPr>
            <w:tcW w:w="3998" w:type="dxa"/>
            <w:tcBorders>
              <w:top w:val="single" w:sz="4" w:space="0" w:color="auto"/>
              <w:left w:val="single" w:sz="4" w:space="0" w:color="auto"/>
              <w:bottom w:val="single" w:sz="4" w:space="0" w:color="auto"/>
              <w:right w:val="single" w:sz="4" w:space="0" w:color="auto"/>
            </w:tcBorders>
            <w:vAlign w:val="bottom"/>
          </w:tcPr>
          <w:p w:rsidR="00814300" w:rsidRPr="00814300" w:rsidRDefault="001713C1" w:rsidP="00814300">
            <w:pPr>
              <w:rPr>
                <w:rFonts w:ascii="GHEA Grapalat" w:hAnsi="GHEA Grapalat" w:cs="Calibri"/>
                <w:color w:val="000000"/>
                <w:sz w:val="20"/>
                <w:szCs w:val="20"/>
              </w:rPr>
            </w:pPr>
            <w:r>
              <w:rPr>
                <w:rFonts w:ascii="GHEA Grapalat" w:hAnsi="GHEA Grapalat" w:cs="Calibri"/>
                <w:color w:val="000000"/>
                <w:sz w:val="20"/>
                <w:szCs w:val="20"/>
              </w:rPr>
              <w:t xml:space="preserve">Կարտոֆիլ </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814300" w:rsidRPr="005F7428" w:rsidTr="00814300">
        <w:trPr>
          <w:trHeight w:val="139"/>
        </w:trPr>
        <w:tc>
          <w:tcPr>
            <w:tcW w:w="1451" w:type="dxa"/>
            <w:tcBorders>
              <w:top w:val="single" w:sz="4" w:space="0" w:color="auto"/>
              <w:left w:val="single" w:sz="4" w:space="0" w:color="auto"/>
              <w:bottom w:val="single" w:sz="4" w:space="0" w:color="auto"/>
              <w:right w:val="single" w:sz="4" w:space="0" w:color="auto"/>
            </w:tcBorders>
          </w:tcPr>
          <w:p w:rsidR="00814300" w:rsidRPr="00EC64BC" w:rsidRDefault="00814300" w:rsidP="00EC64BC">
            <w:pPr>
              <w:jc w:val="center"/>
              <w:rPr>
                <w:rFonts w:ascii="GHEA Grapalat" w:hAnsi="GHEA Grapalat"/>
                <w:sz w:val="20"/>
              </w:rPr>
            </w:pPr>
            <w:r w:rsidRPr="00814300">
              <w:rPr>
                <w:rFonts w:ascii="GHEA Grapalat" w:hAnsi="GHEA Grapalat"/>
                <w:sz w:val="20"/>
                <w:lang w:val="ru-RU"/>
              </w:rPr>
              <w:t>1</w:t>
            </w:r>
            <w:r w:rsidR="00EC64BC">
              <w:rPr>
                <w:rFonts w:ascii="GHEA Grapalat" w:hAnsi="GHEA Grapalat"/>
                <w:sz w:val="20"/>
              </w:rPr>
              <w:t>5</w:t>
            </w:r>
          </w:p>
        </w:tc>
        <w:tc>
          <w:tcPr>
            <w:tcW w:w="166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sz w:val="20"/>
              </w:rPr>
            </w:pPr>
          </w:p>
        </w:tc>
        <w:tc>
          <w:tcPr>
            <w:tcW w:w="3998" w:type="dxa"/>
            <w:tcBorders>
              <w:top w:val="single" w:sz="4" w:space="0" w:color="auto"/>
              <w:left w:val="single" w:sz="4" w:space="0" w:color="auto"/>
              <w:bottom w:val="single" w:sz="4" w:space="0" w:color="auto"/>
              <w:right w:val="single" w:sz="4" w:space="0" w:color="auto"/>
            </w:tcBorders>
            <w:vAlign w:val="center"/>
          </w:tcPr>
          <w:p w:rsidR="00814300" w:rsidRPr="00814300" w:rsidRDefault="00814300" w:rsidP="00814300">
            <w:pPr>
              <w:rPr>
                <w:rFonts w:ascii="GHEA Grapalat" w:hAnsi="GHEA Grapalat" w:cs="Calibri"/>
                <w:color w:val="000000"/>
                <w:sz w:val="20"/>
                <w:szCs w:val="20"/>
              </w:rPr>
            </w:pPr>
            <w:r w:rsidRPr="00814300">
              <w:rPr>
                <w:rFonts w:ascii="GHEA Grapalat" w:hAnsi="GHEA Grapalat" w:cs="Sylfaen"/>
                <w:color w:val="000000"/>
                <w:sz w:val="20"/>
                <w:szCs w:val="20"/>
              </w:rPr>
              <w:t>սննդի</w:t>
            </w:r>
            <w:r w:rsidRPr="00814300">
              <w:rPr>
                <w:rFonts w:ascii="GHEA Grapalat" w:hAnsi="GHEA Grapalat" w:cs="Arial AM"/>
                <w:color w:val="000000"/>
                <w:sz w:val="20"/>
                <w:szCs w:val="20"/>
              </w:rPr>
              <w:t xml:space="preserve"> </w:t>
            </w:r>
            <w:r w:rsidRPr="00814300">
              <w:rPr>
                <w:rFonts w:ascii="GHEA Grapalat" w:hAnsi="GHEA Grapalat" w:cs="Sylfaen"/>
                <w:color w:val="000000"/>
                <w:sz w:val="20"/>
                <w:szCs w:val="20"/>
              </w:rPr>
              <w:t>Ծանրոց</w:t>
            </w:r>
          </w:p>
        </w:tc>
        <w:tc>
          <w:tcPr>
            <w:tcW w:w="51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814300" w:rsidRPr="00814300" w:rsidRDefault="0081430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5F7428" w:rsidRDefault="005F7428" w:rsidP="006E5207">
      <w:pPr>
        <w:rPr>
          <w:rFonts w:ascii="GHEA Grapalat" w:hAnsi="GHEA Grapalat"/>
          <w:i/>
          <w:sz w:val="18"/>
          <w:szCs w:val="18"/>
          <w:lang w:val="ru-RU"/>
        </w:rPr>
      </w:pPr>
    </w:p>
    <w:p w:rsidR="005F7428" w:rsidRDefault="005F7428" w:rsidP="006E5207">
      <w:pPr>
        <w:rPr>
          <w:rFonts w:ascii="GHEA Grapalat" w:hAnsi="GHEA Grapalat"/>
          <w:i/>
          <w:sz w:val="18"/>
          <w:szCs w:val="18"/>
          <w:lang w:val="ru-RU"/>
        </w:rPr>
      </w:pPr>
    </w:p>
    <w:p w:rsidR="005F7428" w:rsidRDefault="005F7428" w:rsidP="006E5207">
      <w:pPr>
        <w:rPr>
          <w:rFonts w:ascii="GHEA Grapalat" w:hAnsi="GHEA Grapalat"/>
          <w:i/>
          <w:sz w:val="18"/>
          <w:szCs w:val="18"/>
          <w:lang w:val="ru-RU"/>
        </w:rPr>
      </w:pPr>
    </w:p>
    <w:p w:rsidR="006E5207" w:rsidRPr="005F7428" w:rsidRDefault="005F7428" w:rsidP="006E5207">
      <w:pPr>
        <w:rPr>
          <w:rFonts w:ascii="GHEA Grapalat" w:hAnsi="GHEA Grapalat"/>
          <w:i/>
          <w:sz w:val="18"/>
          <w:szCs w:val="18"/>
          <w:lang w:val="ru-RU"/>
        </w:rPr>
      </w:pPr>
      <w:r>
        <w:rPr>
          <w:rFonts w:ascii="GHEA Grapalat" w:hAnsi="GHEA Grapalat"/>
          <w:i/>
          <w:sz w:val="18"/>
          <w:szCs w:val="18"/>
          <w:lang w:val="ru-RU"/>
        </w:rPr>
        <w:br w:type="textWrapping" w:clear="all"/>
      </w: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Default="0069073C" w:rsidP="0069073C">
      <w:pPr>
        <w:ind w:firstLine="709"/>
        <w:jc w:val="both"/>
        <w:rPr>
          <w:rFonts w:ascii="GHEA Grapalat" w:hAnsi="GHEA Grapalat"/>
          <w:sz w:val="20"/>
          <w:lang w:val="hy-AM"/>
        </w:rPr>
      </w:pPr>
    </w:p>
    <w:tbl>
      <w:tblPr>
        <w:tblW w:w="9645" w:type="dxa"/>
        <w:tblInd w:w="1890" w:type="dxa"/>
        <w:tblLayout w:type="fixed"/>
        <w:tblLook w:val="04A0" w:firstRow="1" w:lastRow="0" w:firstColumn="1" w:lastColumn="0" w:noHBand="0" w:noVBand="1"/>
      </w:tblPr>
      <w:tblGrid>
        <w:gridCol w:w="4539"/>
        <w:gridCol w:w="760"/>
        <w:gridCol w:w="4346"/>
      </w:tblGrid>
      <w:tr w:rsidR="0069073C" w:rsidTr="005F7428">
        <w:tc>
          <w:tcPr>
            <w:tcW w:w="4539" w:type="dxa"/>
          </w:tcPr>
          <w:p w:rsidR="0069073C" w:rsidRDefault="0069073C" w:rsidP="0069073C">
            <w:pPr>
              <w:jc w:val="center"/>
              <w:rPr>
                <w:rFonts w:ascii="GHEA Grapalat" w:hAnsi="GHEA Grapalat" w:cs="Sylfaen"/>
                <w:b/>
                <w:bCs/>
                <w:lang w:val="nb-NO"/>
              </w:rPr>
            </w:pPr>
            <w:r>
              <w:rPr>
                <w:rFonts w:ascii="GHEA Grapalat" w:hAnsi="GHEA Grapalat" w:cs="Sylfaen"/>
                <w:b/>
                <w:bCs/>
                <w:lang w:val="nb-NO"/>
              </w:rPr>
              <w:t>ԳՆՈՐԴ</w:t>
            </w:r>
          </w:p>
          <w:p w:rsidR="0069073C" w:rsidRPr="0069073C" w:rsidRDefault="0069073C" w:rsidP="0069073C">
            <w:pPr>
              <w:spacing w:line="276" w:lineRule="auto"/>
              <w:rPr>
                <w:rFonts w:ascii="Sylfaen" w:hAnsi="Sylfaen" w:cs="Sylfaen"/>
                <w:color w:val="000000"/>
                <w:sz w:val="20"/>
                <w:szCs w:val="20"/>
                <w:lang w:val="hy-AM"/>
              </w:rPr>
            </w:pPr>
          </w:p>
          <w:p w:rsidR="002B02DB" w:rsidRPr="0069073C" w:rsidRDefault="002B02DB" w:rsidP="002B02DB">
            <w:pPr>
              <w:spacing w:line="276" w:lineRule="auto"/>
              <w:jc w:val="center"/>
              <w:rPr>
                <w:rFonts w:ascii="GHEA Grapalat" w:hAnsi="GHEA Grapalat" w:cs="Arial"/>
                <w:sz w:val="20"/>
                <w:lang w:val="hy-AM"/>
              </w:rPr>
            </w:pPr>
            <w:r w:rsidRPr="0069073C">
              <w:rPr>
                <w:rFonts w:ascii="GHEA Grapalat" w:hAnsi="GHEA Grapalat" w:cs="Sylfaen"/>
                <w:color w:val="000000"/>
                <w:sz w:val="20"/>
                <w:szCs w:val="20"/>
                <w:lang w:val="hy-AM"/>
              </w:rPr>
              <w:t xml:space="preserve">&lt;&lt;ՀՀ Արարատի մարզի </w:t>
            </w:r>
            <w:r w:rsidRPr="0069073C">
              <w:rPr>
                <w:rFonts w:ascii="GHEA Grapalat" w:hAnsi="GHEA Grapalat" w:cs="Sylfaen"/>
                <w:sz w:val="20"/>
                <w:lang w:val="hy-AM"/>
              </w:rPr>
              <w:t>Մխչյանի</w:t>
            </w:r>
          </w:p>
          <w:p w:rsidR="002B02DB" w:rsidRPr="0069073C" w:rsidRDefault="002B02DB" w:rsidP="002B02DB">
            <w:pPr>
              <w:spacing w:line="276" w:lineRule="auto"/>
              <w:jc w:val="center"/>
              <w:rPr>
                <w:rFonts w:ascii="GHEA Grapalat" w:hAnsi="GHEA Grapalat" w:cs="Sylfaen"/>
                <w:color w:val="000000"/>
                <w:sz w:val="20"/>
                <w:szCs w:val="20"/>
                <w:lang w:val="nb-NO"/>
              </w:rPr>
            </w:pPr>
            <w:r w:rsidRPr="0069073C">
              <w:rPr>
                <w:rFonts w:ascii="GHEA Grapalat" w:hAnsi="GHEA Grapalat" w:cs="Sylfaen"/>
                <w:sz w:val="20"/>
                <w:lang w:val="hy-AM"/>
              </w:rPr>
              <w:t>Ք</w:t>
            </w:r>
            <w:r w:rsidRPr="0069073C">
              <w:rPr>
                <w:rFonts w:ascii="GHEA Grapalat" w:hAnsi="GHEA Grapalat" w:cs="Sylfaen"/>
                <w:sz w:val="20"/>
                <w:lang w:val="nb-NO"/>
              </w:rPr>
              <w:t>.</w:t>
            </w:r>
            <w:r w:rsidRPr="0069073C">
              <w:rPr>
                <w:rFonts w:ascii="GHEA Grapalat" w:hAnsi="GHEA Grapalat" w:cs="Arial"/>
                <w:sz w:val="20"/>
                <w:lang w:val="hy-AM"/>
              </w:rPr>
              <w:t xml:space="preserve"> </w:t>
            </w:r>
            <w:r w:rsidRPr="0069073C">
              <w:rPr>
                <w:rFonts w:ascii="GHEA Grapalat" w:hAnsi="GHEA Grapalat" w:cs="Sylfaen"/>
                <w:sz w:val="20"/>
                <w:lang w:val="hy-AM"/>
              </w:rPr>
              <w:t>Ալավերդյանի</w:t>
            </w:r>
            <w:r w:rsidRPr="0069073C">
              <w:rPr>
                <w:rFonts w:ascii="GHEA Grapalat" w:hAnsi="GHEA Grapalat" w:cs="Arial"/>
                <w:sz w:val="20"/>
                <w:lang w:val="hy-AM"/>
              </w:rPr>
              <w:t xml:space="preserve"> </w:t>
            </w:r>
            <w:r w:rsidRPr="0069073C">
              <w:rPr>
                <w:rFonts w:ascii="GHEA Grapalat" w:hAnsi="GHEA Grapalat" w:cs="Sylfaen"/>
                <w:sz w:val="20"/>
                <w:lang w:val="hy-AM"/>
              </w:rPr>
              <w:t>անվան</w:t>
            </w:r>
            <w:r w:rsidRPr="0069073C">
              <w:rPr>
                <w:rFonts w:ascii="GHEA Grapalat" w:hAnsi="GHEA Grapalat" w:cs="Sylfaen"/>
                <w:color w:val="000000"/>
                <w:sz w:val="20"/>
                <w:szCs w:val="20"/>
                <w:lang w:val="hy-AM"/>
              </w:rPr>
              <w:t xml:space="preserve">  միջն դպրոց&gt;&gt; ՊՈԱԿ</w:t>
            </w:r>
          </w:p>
          <w:p w:rsidR="002B02DB" w:rsidRPr="002B02DB" w:rsidRDefault="002B02DB" w:rsidP="002B02DB">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sidRPr="0069073C">
              <w:rPr>
                <w:rFonts w:ascii="GHEA Grapalat" w:hAnsi="GHEA Grapalat" w:cs="Sylfaen"/>
                <w:sz w:val="20"/>
                <w:lang w:val="hy-AM"/>
              </w:rPr>
              <w:t>Մխչյան</w:t>
            </w:r>
            <w:r w:rsidRPr="0069073C">
              <w:rPr>
                <w:rFonts w:ascii="GHEA Grapalat" w:hAnsi="GHEA Grapalat" w:cs="Arial"/>
                <w:sz w:val="20"/>
                <w:lang w:val="hy-AM"/>
              </w:rPr>
              <w:t xml:space="preserve">, </w:t>
            </w:r>
            <w:r w:rsidRPr="0069073C">
              <w:rPr>
                <w:rFonts w:ascii="GHEA Grapalat" w:hAnsi="GHEA Grapalat" w:cs="Sylfaen"/>
                <w:sz w:val="20"/>
                <w:lang w:val="hy-AM"/>
              </w:rPr>
              <w:t>Քր</w:t>
            </w:r>
            <w:r w:rsidRPr="0069073C">
              <w:rPr>
                <w:rFonts w:ascii="MS Mincho" w:eastAsia="MS Mincho" w:hAnsi="MS Mincho" w:cs="MS Mincho" w:hint="eastAsia"/>
                <w:sz w:val="20"/>
                <w:lang w:val="hy-AM"/>
              </w:rPr>
              <w:t>․</w:t>
            </w:r>
            <w:r w:rsidRPr="0069073C">
              <w:rPr>
                <w:rFonts w:ascii="GHEA Grapalat" w:hAnsi="GHEA Grapalat" w:cs="Sylfaen"/>
                <w:sz w:val="20"/>
                <w:lang w:val="hy-AM"/>
              </w:rPr>
              <w:t>Ալավերդյան</w:t>
            </w:r>
            <w:r w:rsidRPr="0069073C">
              <w:rPr>
                <w:rFonts w:ascii="GHEA Grapalat" w:hAnsi="GHEA Grapalat" w:cs="Arial"/>
                <w:sz w:val="20"/>
                <w:lang w:val="hy-AM"/>
              </w:rPr>
              <w:t xml:space="preserve"> </w:t>
            </w:r>
            <w:r w:rsidRPr="002B02DB">
              <w:rPr>
                <w:rFonts w:ascii="GHEA Grapalat" w:hAnsi="GHEA Grapalat" w:cs="Arial"/>
                <w:sz w:val="20"/>
                <w:lang w:val="nb-NO"/>
              </w:rPr>
              <w:t>38./1</w:t>
            </w:r>
          </w:p>
          <w:p w:rsidR="002B02DB" w:rsidRPr="0069073C" w:rsidRDefault="002B02DB" w:rsidP="002B02DB">
            <w:pPr>
              <w:jc w:val="center"/>
              <w:rPr>
                <w:rFonts w:ascii="GHEA Grapalat" w:hAnsi="GHEA Grapalat" w:cs="Arial"/>
                <w:sz w:val="20"/>
                <w:lang w:val="hy-AM"/>
              </w:rPr>
            </w:pPr>
            <w:r w:rsidRPr="0069073C">
              <w:rPr>
                <w:rFonts w:ascii="GHEA Grapalat" w:hAnsi="GHEA Grapalat" w:cs="Arial"/>
                <w:sz w:val="20"/>
                <w:lang w:val="hy-AM"/>
              </w:rPr>
              <w:t>ՀՎՀՀ-04206671</w:t>
            </w:r>
          </w:p>
          <w:p w:rsidR="002B02DB" w:rsidRPr="002B02DB" w:rsidRDefault="002B02DB" w:rsidP="002B02DB">
            <w:pPr>
              <w:keepNext/>
              <w:jc w:val="center"/>
              <w:outlineLvl w:val="0"/>
              <w:rPr>
                <w:rFonts w:ascii="GHEA Grapalat" w:hAnsi="GHEA Grapalat"/>
                <w:sz w:val="20"/>
                <w:szCs w:val="20"/>
                <w:shd w:val="clear" w:color="auto" w:fill="FFFFFF"/>
                <w:lang w:val="hy-AM" w:eastAsia="ru-RU"/>
              </w:rPr>
            </w:pPr>
            <w:r w:rsidRPr="002B02DB">
              <w:rPr>
                <w:rFonts w:ascii="GHEA Grapalat" w:hAnsi="GHEA Grapalat"/>
                <w:sz w:val="20"/>
                <w:szCs w:val="20"/>
                <w:shd w:val="clear" w:color="auto" w:fill="FFFFFF"/>
                <w:lang w:val="hy-AM" w:eastAsia="ru-RU"/>
              </w:rPr>
              <w:t>ՀՀ ՖՆ գործառնական վարչություն</w:t>
            </w:r>
          </w:p>
          <w:p w:rsidR="002B02DB" w:rsidRPr="002B02DB" w:rsidRDefault="002B02DB" w:rsidP="002B02DB">
            <w:pPr>
              <w:spacing w:line="276" w:lineRule="auto"/>
              <w:jc w:val="center"/>
              <w:rPr>
                <w:rFonts w:ascii="GHEA Grapalat" w:hAnsi="GHEA Grapalat"/>
                <w:sz w:val="20"/>
                <w:lang w:val="hy-AM"/>
              </w:rPr>
            </w:pPr>
            <w:r w:rsidRPr="0069073C">
              <w:rPr>
                <w:rFonts w:ascii="GHEA Grapalat" w:hAnsi="GHEA Grapalat"/>
                <w:sz w:val="20"/>
                <w:lang w:val="hy-AM"/>
              </w:rPr>
              <w:t>Հ/Հ-</w:t>
            </w:r>
            <w:r w:rsidRPr="002B02DB">
              <w:rPr>
                <w:rFonts w:ascii="GHEA Grapalat" w:hAnsi="GHEA Grapalat"/>
                <w:sz w:val="20"/>
                <w:lang w:val="hy-AM"/>
              </w:rPr>
              <w:t>900418000148</w:t>
            </w:r>
          </w:p>
          <w:p w:rsidR="0069073C" w:rsidRPr="0069073C" w:rsidRDefault="0069073C" w:rsidP="0069073C">
            <w:pPr>
              <w:spacing w:line="276" w:lineRule="auto"/>
              <w:rPr>
                <w:rFonts w:ascii="Sylfaen" w:hAnsi="Sylfaen"/>
                <w:sz w:val="20"/>
                <w:lang w:val="hy-AM"/>
              </w:rPr>
            </w:pPr>
          </w:p>
          <w:p w:rsidR="0069073C" w:rsidRPr="0069073C" w:rsidRDefault="0069073C" w:rsidP="0069073C">
            <w:pPr>
              <w:spacing w:line="276" w:lineRule="auto"/>
              <w:rPr>
                <w:rFonts w:ascii="Sylfaen" w:hAnsi="Sylfaen"/>
                <w:color w:val="000000"/>
                <w:sz w:val="20"/>
                <w:szCs w:val="20"/>
                <w:lang w:val="hy-AM"/>
              </w:rPr>
            </w:pPr>
          </w:p>
          <w:p w:rsidR="0069073C" w:rsidRPr="0069073C" w:rsidRDefault="0069073C" w:rsidP="0069073C">
            <w:pPr>
              <w:jc w:val="center"/>
              <w:rPr>
                <w:rFonts w:ascii="GHEA Grapalat" w:hAnsi="GHEA Grapalat" w:cs="Sylfaen"/>
                <w:sz w:val="20"/>
                <w:szCs w:val="20"/>
                <w:lang w:val="af-ZA"/>
              </w:rPr>
            </w:pPr>
            <w:r w:rsidRPr="0069073C">
              <w:rPr>
                <w:rFonts w:ascii="GHEA Grapalat" w:hAnsi="GHEA Grapalat"/>
                <w:color w:val="000000"/>
                <w:sz w:val="20"/>
                <w:szCs w:val="20"/>
                <w:lang w:val="hy-AM"/>
              </w:rPr>
              <w:t>Տնօրեն՝                                   Ք. Մաթևոսյան</w:t>
            </w:r>
          </w:p>
          <w:p w:rsidR="0069073C" w:rsidRPr="0069073C" w:rsidRDefault="0069073C" w:rsidP="0069073C">
            <w:pPr>
              <w:jc w:val="center"/>
              <w:rPr>
                <w:rFonts w:ascii="GHEA Grapalat" w:hAnsi="GHEA Grapalat"/>
                <w:lang w:val="hy-AM"/>
              </w:rPr>
            </w:pPr>
            <w:r w:rsidRPr="0069073C">
              <w:rPr>
                <w:rFonts w:ascii="GHEA Grapalat" w:hAnsi="GHEA Grapalat"/>
                <w:lang w:val="hy-AM"/>
              </w:rPr>
              <w:t>---------------------------------</w:t>
            </w:r>
          </w:p>
          <w:p w:rsidR="0069073C" w:rsidRPr="0069073C" w:rsidRDefault="0069073C" w:rsidP="0069073C">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9073C" w:rsidRDefault="0069073C" w:rsidP="0069073C">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9073C" w:rsidRDefault="0069073C" w:rsidP="0069073C">
            <w:pPr>
              <w:jc w:val="center"/>
              <w:rPr>
                <w:rFonts w:ascii="GHEA Grapalat" w:hAnsi="GHEA Grapalat"/>
                <w:lang w:val="hy-AM"/>
              </w:rPr>
            </w:pPr>
          </w:p>
        </w:tc>
        <w:tc>
          <w:tcPr>
            <w:tcW w:w="4346" w:type="dxa"/>
          </w:tcPr>
          <w:p w:rsidR="0069073C" w:rsidRDefault="0069073C" w:rsidP="0069073C">
            <w:pPr>
              <w:jc w:val="center"/>
              <w:rPr>
                <w:rFonts w:ascii="GHEA Grapalat" w:hAnsi="GHEA Grapalat" w:cs="Sylfaen"/>
                <w:b/>
                <w:bCs/>
                <w:lang w:val="hy-AM"/>
              </w:rPr>
            </w:pPr>
            <w:r>
              <w:rPr>
                <w:rFonts w:ascii="GHEA Grapalat" w:hAnsi="GHEA Grapalat" w:cs="Sylfaen"/>
                <w:b/>
                <w:bCs/>
                <w:lang w:val="hy-AM"/>
              </w:rPr>
              <w:t>ՎԱՃԱՌՈՂ</w:t>
            </w:r>
          </w:p>
          <w:p w:rsidR="0069073C" w:rsidRDefault="0069073C" w:rsidP="0069073C">
            <w:pPr>
              <w:jc w:val="center"/>
              <w:rPr>
                <w:rFonts w:ascii="GHEA Grapalat" w:hAnsi="GHEA Grapalat"/>
                <w:lang w:val="hy-AM"/>
              </w:rPr>
            </w:pPr>
          </w:p>
          <w:p w:rsidR="0069073C" w:rsidRDefault="0069073C" w:rsidP="0069073C">
            <w:pPr>
              <w:jc w:val="center"/>
              <w:rPr>
                <w:rFonts w:ascii="GHEA Grapalat" w:hAnsi="GHEA Grapalat"/>
                <w:lang w:val="hy-AM"/>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ru-RU"/>
              </w:rPr>
            </w:pPr>
          </w:p>
          <w:p w:rsidR="0069073C" w:rsidRDefault="0069073C" w:rsidP="0069073C">
            <w:pPr>
              <w:jc w:val="center"/>
              <w:rPr>
                <w:rFonts w:ascii="GHEA Grapalat" w:hAnsi="GHEA Grapalat"/>
                <w:lang w:val="hy-AM"/>
              </w:rPr>
            </w:pPr>
            <w:r>
              <w:rPr>
                <w:rFonts w:ascii="GHEA Grapalat" w:hAnsi="GHEA Grapalat"/>
                <w:lang w:val="hy-AM"/>
              </w:rPr>
              <w:t>---------------------------------</w:t>
            </w:r>
          </w:p>
          <w:p w:rsidR="0069073C" w:rsidRDefault="0069073C" w:rsidP="0069073C">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9073C" w:rsidRDefault="0069073C" w:rsidP="0069073C">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right"/>
        <w:rPr>
          <w:rFonts w:ascii="GHEA Grapalat" w:hAnsi="GHEA Grapalat"/>
          <w:sz w:val="20"/>
          <w:lang w:val="es-ES"/>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B16973" w:rsidTr="006E5207">
        <w:trPr>
          <w:tblCellSpacing w:w="7" w:type="dxa"/>
          <w:jc w:val="center"/>
        </w:trPr>
        <w:tc>
          <w:tcPr>
            <w:tcW w:w="0" w:type="auto"/>
            <w:vAlign w:val="center"/>
            <w:hideMark/>
          </w:tcPr>
          <w:p w:rsidR="006E5207" w:rsidRDefault="006E5207">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8240" behindDoc="0" locked="0" layoutInCell="1" allowOverlap="1" wp14:anchorId="5C3430B8" wp14:editId="593DF87B">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BodyTextIndent"/>
        <w:spacing w:after="0" w:line="240" w:lineRule="auto"/>
        <w:ind w:firstLine="0"/>
        <w:jc w:val="center"/>
        <w:rPr>
          <w:rFonts w:cs="Times New Roman"/>
          <w:b/>
          <w:bCs/>
          <w:iCs/>
          <w:sz w:val="20"/>
          <w:szCs w:val="20"/>
          <w:lang w:val="es-ES"/>
        </w:rPr>
      </w:pPr>
    </w:p>
    <w:p w:rsidR="006E5207" w:rsidRDefault="006E5207" w:rsidP="006E5207">
      <w:pPr>
        <w:pStyle w:val="BodyTextIndent"/>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BodyTextIndent"/>
        <w:spacing w:after="0" w:line="240" w:lineRule="auto"/>
        <w:ind w:firstLine="0"/>
        <w:rPr>
          <w:rFonts w:cs="Times New Roman"/>
          <w:i w:val="0"/>
          <w:iCs/>
          <w:sz w:val="20"/>
          <w:lang w:val="es-ES"/>
        </w:rPr>
      </w:pPr>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NormalWeb"/>
        <w:spacing w:before="0" w:beforeAutospacing="0" w:after="0" w:afterAutospacing="0"/>
        <w:rPr>
          <w:rFonts w:ascii="GHEA Grapalat" w:hAnsi="GHEA Grapalat"/>
          <w:color w:val="000000"/>
          <w:sz w:val="21"/>
          <w:szCs w:val="21"/>
          <w:lang w:val="es-ES"/>
        </w:rPr>
      </w:pPr>
      <w:proofErr w:type="gramStart"/>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roofErr w:type="gramEnd"/>
    </w:p>
    <w:p w:rsidR="006E5207" w:rsidRDefault="006E5207" w:rsidP="006E5207">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proofErr w:type="gramStart"/>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proofErr w:type="gramEnd"/>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w:t>
      </w:r>
      <w:proofErr w:type="gramStart"/>
      <w:r>
        <w:rPr>
          <w:rFonts w:ascii="GHEA Grapalat" w:hAnsi="GHEA Grapalat"/>
          <w:iCs/>
          <w:snapToGrid w:val="0"/>
          <w:color w:val="000000"/>
          <w:sz w:val="21"/>
          <w:szCs w:val="21"/>
          <w:lang w:val="es-ES"/>
        </w:rPr>
        <w:t xml:space="preserve">կողմը  </w:t>
      </w:r>
      <w:r>
        <w:rPr>
          <w:rFonts w:ascii="GHEA Grapalat" w:hAnsi="GHEA Grapalat"/>
          <w:iCs/>
          <w:color w:val="000000"/>
          <w:sz w:val="21"/>
          <w:szCs w:val="21"/>
        </w:rPr>
        <w:t>մատակարարել</w:t>
      </w:r>
      <w:proofErr w:type="gramEnd"/>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NormalWeb"/>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NormalWeb"/>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proofErr w:type="gramStart"/>
      <w:r>
        <w:rPr>
          <w:rFonts w:ascii="GHEA Grapalat" w:hAnsi="GHEA Grapalat" w:cs="Sylfaen"/>
          <w:bCs/>
          <w:sz w:val="18"/>
          <w:szCs w:val="18"/>
        </w:rPr>
        <w:t>պայմանագրի</w:t>
      </w:r>
      <w:proofErr w:type="gramEnd"/>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gramStart"/>
      <w:r>
        <w:rPr>
          <w:rFonts w:ascii="GHEA Grapalat" w:hAnsi="GHEA Grapalat" w:cs="Sylfaen"/>
          <w:sz w:val="20"/>
          <w:szCs w:val="20"/>
          <w:lang w:eastAsia="ru-RU"/>
        </w:rPr>
        <w:t>հայտը</w:t>
      </w:r>
      <w:proofErr w:type="gramEnd"/>
      <w:r>
        <w:rPr>
          <w:rFonts w:ascii="GHEA Grapalat" w:hAnsi="GHEA Grapalat" w:cs="Sylfaen"/>
          <w:sz w:val="20"/>
          <w:szCs w:val="20"/>
          <w:lang w:eastAsia="ru-RU"/>
        </w:rPr>
        <w:t xml:space="preserve">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bookmarkStart w:id="22" w:name="_GoBack"/>
      <w:bookmarkEnd w:id="22"/>
    </w:p>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C6F" w:rsidRDefault="00833C6F" w:rsidP="006E5207">
      <w:r>
        <w:separator/>
      </w:r>
    </w:p>
  </w:endnote>
  <w:endnote w:type="continuationSeparator" w:id="0">
    <w:p w:rsidR="00833C6F" w:rsidRDefault="00833C6F"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AM">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C6F" w:rsidRDefault="00833C6F" w:rsidP="006E5207">
      <w:r>
        <w:separator/>
      </w:r>
    </w:p>
  </w:footnote>
  <w:footnote w:type="continuationSeparator" w:id="0">
    <w:p w:rsidR="00833C6F" w:rsidRDefault="00833C6F" w:rsidP="006E5207">
      <w:r>
        <w:continuationSeparator/>
      </w:r>
    </w:p>
  </w:footnote>
  <w:footnote w:id="1">
    <w:p w:rsidR="00B7063D" w:rsidRDefault="00B7063D"/>
    <w:p w:rsidR="00B7063D" w:rsidRPr="006B258B" w:rsidRDefault="00B7063D" w:rsidP="006E5207">
      <w:pPr>
        <w:pStyle w:val="FootnoteText"/>
        <w:jc w:val="both"/>
        <w:rPr>
          <w:del w:id="2" w:author="Vahe Mahtesyan" w:date="2018-02-14T10:15:00Z"/>
          <w:rFonts w:ascii="GHEA Grapalat" w:hAnsi="GHEA Grapalat"/>
          <w:b/>
          <w:bCs/>
          <w:i/>
          <w:sz w:val="16"/>
          <w:szCs w:val="16"/>
          <w:lang w:val="af-ZA"/>
        </w:rPr>
      </w:pPr>
    </w:p>
  </w:footnote>
  <w:footnote w:id="2">
    <w:p w:rsidR="00B7063D" w:rsidRPr="00D45C73" w:rsidRDefault="00B7063D"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B7063D" w:rsidRDefault="00B7063D"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B7063D" w:rsidRDefault="00B7063D"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B7063D" w:rsidRDefault="00B7063D"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B7063D" w:rsidRDefault="00B7063D" w:rsidP="006E5207">
      <w:pPr>
        <w:pStyle w:val="FootnoteText"/>
        <w:jc w:val="both"/>
        <w:rPr>
          <w:rFonts w:ascii="GHEA Grapalat" w:hAnsi="GHEA Grapalat" w:cs="Sylfaen"/>
          <w:i/>
          <w:sz w:val="16"/>
          <w:szCs w:val="16"/>
          <w:lang w:val="en-US"/>
        </w:rPr>
      </w:pPr>
      <w:r>
        <w:rPr>
          <w:vertAlign w:val="superscript"/>
          <w:lang w:val="en-US"/>
        </w:rPr>
        <w:t>6</w:t>
      </w:r>
      <w:r>
        <w:rPr>
          <w:rStyle w:val="FootnoteReference"/>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B7063D" w:rsidRDefault="00B7063D" w:rsidP="006E5207">
      <w:pPr>
        <w:pStyle w:val="FootnoteText"/>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B7063D" w:rsidRDefault="00B7063D" w:rsidP="006E5207">
      <w:pPr>
        <w:pStyle w:val="FootnoteText"/>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3">
    <w:p w:rsidR="00B7063D" w:rsidRDefault="00B7063D" w:rsidP="006E5207">
      <w:pPr>
        <w:pStyle w:val="FootnoteText"/>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4">
    <w:p w:rsidR="00B7063D" w:rsidRDefault="00B7063D" w:rsidP="006E5207">
      <w:pPr>
        <w:pStyle w:val="FootnoteText"/>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B7063D" w:rsidRDefault="00B7063D" w:rsidP="006E5207">
      <w:pPr>
        <w:pStyle w:val="FootnoteText"/>
        <w:rPr>
          <w:rFonts w:ascii="GHEA Grapalat" w:hAnsi="GHEA Grapalat" w:cs="Sylfaen"/>
          <w:i/>
          <w:sz w:val="16"/>
          <w:szCs w:val="16"/>
          <w:lang w:val="en-US"/>
        </w:rPr>
      </w:pPr>
      <w:r>
        <w:rPr>
          <w:rStyle w:val="FootnoteReference"/>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B7063D" w:rsidRDefault="00B7063D" w:rsidP="006E5207">
      <w:pPr>
        <w:pStyle w:val="FootnoteText"/>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B7063D" w:rsidRDefault="00B7063D" w:rsidP="006E5207">
      <w:pPr>
        <w:pStyle w:val="FootnoteText"/>
        <w:rPr>
          <w:rFonts w:ascii="Times New Roman" w:hAnsi="Times New Roman"/>
          <w:vertAlign w:val="superscript"/>
          <w:lang w:val="en-US"/>
        </w:rPr>
      </w:pPr>
    </w:p>
  </w:footnote>
  <w:footnote w:id="6">
    <w:p w:rsidR="00B7063D" w:rsidRDefault="00B7063D" w:rsidP="006E5207">
      <w:pPr>
        <w:pStyle w:val="FootnoteText"/>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7">
    <w:p w:rsidR="00B7063D" w:rsidRDefault="00B7063D" w:rsidP="006E5207">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B7063D" w:rsidRDefault="00B7063D" w:rsidP="006E5207">
      <w:pPr>
        <w:pStyle w:val="FootnoteText"/>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B7063D" w:rsidRDefault="00B7063D" w:rsidP="006E5207">
      <w:pPr>
        <w:jc w:val="both"/>
        <w:rPr>
          <w:del w:id="11"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9">
    <w:p w:rsidR="00B7063D" w:rsidRDefault="00B7063D" w:rsidP="006E5207">
      <w:pPr>
        <w:pStyle w:val="BodyTextIndent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B7063D" w:rsidRDefault="00B7063D"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B7063D" w:rsidRDefault="00B7063D" w:rsidP="006E5207">
      <w:pPr>
        <w:pStyle w:val="FootnoteText"/>
        <w:rPr>
          <w:del w:id="13" w:author="User" w:date="2019-05-26T09:57:00Z"/>
          <w:i/>
          <w:lang w:val="af-ZA"/>
        </w:rPr>
      </w:pPr>
    </w:p>
  </w:footnote>
  <w:footnote w:id="10">
    <w:p w:rsidR="00B7063D" w:rsidRPr="0069073C" w:rsidRDefault="00B7063D" w:rsidP="006E5207">
      <w:pPr>
        <w:pStyle w:val="FootnoteText"/>
        <w:rPr>
          <w:del w:id="14"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1">
    <w:p w:rsidR="00B7063D" w:rsidRPr="0069073C" w:rsidRDefault="00B7063D" w:rsidP="006E5207">
      <w:pPr>
        <w:pStyle w:val="FootnoteText"/>
        <w:jc w:val="both"/>
        <w:rPr>
          <w:del w:id="15"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2">
    <w:p w:rsidR="00B7063D" w:rsidRDefault="00B7063D" w:rsidP="006E5207">
      <w:pPr>
        <w:pStyle w:val="FootnoteText"/>
        <w:rPr>
          <w:del w:id="16"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3">
    <w:p w:rsidR="00B7063D" w:rsidRPr="0069073C" w:rsidRDefault="00B7063D" w:rsidP="006E5207">
      <w:pPr>
        <w:pStyle w:val="FootnoteText"/>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B7063D" w:rsidRPr="0069073C" w:rsidRDefault="00B7063D" w:rsidP="006E5207">
      <w:pPr>
        <w:pStyle w:val="FootnoteText"/>
        <w:jc w:val="both"/>
        <w:rPr>
          <w:del w:id="17"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B7063D" w:rsidRDefault="00B7063D" w:rsidP="006E5207">
      <w:pPr>
        <w:pStyle w:val="FootnoteText"/>
        <w:jc w:val="both"/>
        <w:rPr>
          <w:del w:id="18"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5">
    <w:p w:rsidR="00B7063D" w:rsidRPr="0069073C" w:rsidRDefault="00B7063D" w:rsidP="006E5207">
      <w:pPr>
        <w:pStyle w:val="FootnoteText"/>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B7063D" w:rsidRPr="0069073C" w:rsidRDefault="00B7063D" w:rsidP="006E5207">
      <w:pPr>
        <w:pStyle w:val="FootnoteText"/>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7">
    <w:p w:rsidR="00B7063D" w:rsidRPr="00FA1819" w:rsidRDefault="00B7063D">
      <w:pPr>
        <w:rPr>
          <w:lang w:val="hy-AM"/>
        </w:rPr>
      </w:pPr>
    </w:p>
    <w:p w:rsidR="00B7063D" w:rsidRPr="006E5207" w:rsidRDefault="00B7063D"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2B734BE"/>
    <w:multiLevelType w:val="hybridMultilevel"/>
    <w:tmpl w:val="75628CC6"/>
    <w:lvl w:ilvl="0" w:tplc="5914E804">
      <w:start w:val="9"/>
      <w:numFmt w:val="decimal"/>
      <w:lvlText w:val="%1."/>
      <w:lvlJc w:val="left"/>
      <w:pPr>
        <w:ind w:left="795" w:hanging="435"/>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9172A15"/>
    <w:multiLevelType w:val="multilevel"/>
    <w:tmpl w:val="27D439CE"/>
    <w:lvl w:ilvl="0">
      <w:start w:val="9"/>
      <w:numFmt w:val="decimal"/>
      <w:lvlText w:val="%1."/>
      <w:lvlJc w:val="left"/>
      <w:pPr>
        <w:ind w:left="435" w:hanging="435"/>
      </w:pPr>
      <w:rPr>
        <w:rFonts w:ascii="Sylfaen" w:hAnsi="Sylfaen" w:cs="Times New Roman" w:hint="default"/>
        <w:sz w:val="18"/>
      </w:rPr>
    </w:lvl>
    <w:lvl w:ilvl="1">
      <w:start w:val="15"/>
      <w:numFmt w:val="decimal"/>
      <w:lvlText w:val="%1.%2."/>
      <w:lvlJc w:val="left"/>
      <w:pPr>
        <w:ind w:left="435" w:hanging="435"/>
      </w:pPr>
      <w:rPr>
        <w:rFonts w:ascii="Sylfaen" w:hAnsi="Sylfaen" w:cs="Times New Roman" w:hint="default"/>
        <w:sz w:val="18"/>
      </w:rPr>
    </w:lvl>
    <w:lvl w:ilvl="2">
      <w:start w:val="1"/>
      <w:numFmt w:val="decimal"/>
      <w:lvlText w:val="%1.%2.%3."/>
      <w:lvlJc w:val="left"/>
      <w:pPr>
        <w:ind w:left="720" w:hanging="720"/>
      </w:pPr>
      <w:rPr>
        <w:rFonts w:ascii="Sylfaen" w:hAnsi="Sylfaen" w:cs="Times New Roman" w:hint="default"/>
        <w:sz w:val="18"/>
      </w:rPr>
    </w:lvl>
    <w:lvl w:ilvl="3">
      <w:start w:val="1"/>
      <w:numFmt w:val="decimal"/>
      <w:lvlText w:val="%1.%2.%3.%4."/>
      <w:lvlJc w:val="left"/>
      <w:pPr>
        <w:ind w:left="720" w:hanging="720"/>
      </w:pPr>
      <w:rPr>
        <w:rFonts w:ascii="Sylfaen" w:hAnsi="Sylfaen" w:cs="Times New Roman" w:hint="default"/>
        <w:sz w:val="18"/>
      </w:rPr>
    </w:lvl>
    <w:lvl w:ilvl="4">
      <w:start w:val="1"/>
      <w:numFmt w:val="decimal"/>
      <w:lvlText w:val="%1.%2.%3.%4.%5."/>
      <w:lvlJc w:val="left"/>
      <w:pPr>
        <w:ind w:left="1080" w:hanging="1080"/>
      </w:pPr>
      <w:rPr>
        <w:rFonts w:ascii="Sylfaen" w:hAnsi="Sylfaen" w:cs="Times New Roman" w:hint="default"/>
        <w:sz w:val="18"/>
      </w:rPr>
    </w:lvl>
    <w:lvl w:ilvl="5">
      <w:start w:val="1"/>
      <w:numFmt w:val="decimal"/>
      <w:lvlText w:val="%1.%2.%3.%4.%5.%6."/>
      <w:lvlJc w:val="left"/>
      <w:pPr>
        <w:ind w:left="1080" w:hanging="1080"/>
      </w:pPr>
      <w:rPr>
        <w:rFonts w:ascii="Sylfaen" w:hAnsi="Sylfaen" w:cs="Times New Roman" w:hint="default"/>
        <w:sz w:val="18"/>
      </w:rPr>
    </w:lvl>
    <w:lvl w:ilvl="6">
      <w:start w:val="1"/>
      <w:numFmt w:val="decimal"/>
      <w:lvlText w:val="%1.%2.%3.%4.%5.%6.%7."/>
      <w:lvlJc w:val="left"/>
      <w:pPr>
        <w:ind w:left="1440" w:hanging="1440"/>
      </w:pPr>
      <w:rPr>
        <w:rFonts w:ascii="Sylfaen" w:hAnsi="Sylfaen" w:cs="Times New Roman" w:hint="default"/>
        <w:sz w:val="18"/>
      </w:rPr>
    </w:lvl>
    <w:lvl w:ilvl="7">
      <w:start w:val="1"/>
      <w:numFmt w:val="decimal"/>
      <w:lvlText w:val="%1.%2.%3.%4.%5.%6.%7.%8."/>
      <w:lvlJc w:val="left"/>
      <w:pPr>
        <w:ind w:left="1440" w:hanging="1440"/>
      </w:pPr>
      <w:rPr>
        <w:rFonts w:ascii="Sylfaen" w:hAnsi="Sylfaen" w:cs="Times New Roman" w:hint="default"/>
        <w:sz w:val="18"/>
      </w:rPr>
    </w:lvl>
    <w:lvl w:ilvl="8">
      <w:start w:val="1"/>
      <w:numFmt w:val="decimal"/>
      <w:lvlText w:val="%1.%2.%3.%4.%5.%6.%7.%8.%9."/>
      <w:lvlJc w:val="left"/>
      <w:pPr>
        <w:ind w:left="1800" w:hanging="1800"/>
      </w:pPr>
      <w:rPr>
        <w:rFonts w:ascii="Sylfaen" w:hAnsi="Sylfaen" w:cs="Times New Roman" w:hint="default"/>
        <w:sz w:val="18"/>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27B704E"/>
    <w:multiLevelType w:val="hybridMultilevel"/>
    <w:tmpl w:val="5CC2E918"/>
    <w:lvl w:ilvl="0" w:tplc="CE96062E">
      <w:start w:val="9"/>
      <w:numFmt w:val="decimal"/>
      <w:lvlText w:val="%1."/>
      <w:lvlJc w:val="left"/>
      <w:pPr>
        <w:ind w:left="4290" w:hanging="3930"/>
      </w:pPr>
      <w:rPr>
        <w:rFonts w:ascii="Sylfaen" w:hAnsi="Sylfaen"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73418B"/>
    <w:multiLevelType w:val="hybridMultilevel"/>
    <w:tmpl w:val="9A24FAC6"/>
    <w:lvl w:ilvl="0" w:tplc="10B0A5E4">
      <w:start w:val="9"/>
      <w:numFmt w:val="decimal"/>
      <w:lvlText w:val="%1."/>
      <w:lvlJc w:val="left"/>
      <w:pPr>
        <w:ind w:left="720" w:hanging="36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5B007F"/>
    <w:multiLevelType w:val="hybridMultilevel"/>
    <w:tmpl w:val="3490E46A"/>
    <w:lvl w:ilvl="0" w:tplc="D66C8956">
      <w:start w:val="9"/>
      <w:numFmt w:val="decimal"/>
      <w:lvlText w:val="%1."/>
      <w:lvlJc w:val="left"/>
      <w:pPr>
        <w:ind w:left="795" w:hanging="435"/>
      </w:pPr>
      <w:rPr>
        <w:rFonts w:ascii="Sylfaen" w:hAnsi="Sylfaen"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7">
    <w:nsid w:val="3ABE3CAF"/>
    <w:multiLevelType w:val="hybridMultilevel"/>
    <w:tmpl w:val="B9CE97FA"/>
    <w:lvl w:ilvl="0" w:tplc="992EFDF8">
      <w:start w:val="9"/>
      <w:numFmt w:val="decimal"/>
      <w:lvlText w:val="%1."/>
      <w:lvlJc w:val="left"/>
      <w:pPr>
        <w:ind w:left="4290" w:hanging="393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9">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891AE5"/>
    <w:multiLevelType w:val="hybridMultilevel"/>
    <w:tmpl w:val="C6F43A12"/>
    <w:lvl w:ilvl="0" w:tplc="9CACDEA4">
      <w:start w:val="9"/>
      <w:numFmt w:val="decimal"/>
      <w:lvlText w:val="%1."/>
      <w:lvlJc w:val="left"/>
      <w:pPr>
        <w:ind w:left="795" w:hanging="435"/>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7">
    <w:nsid w:val="5F807242"/>
    <w:multiLevelType w:val="hybridMultilevel"/>
    <w:tmpl w:val="A560E05C"/>
    <w:lvl w:ilvl="0" w:tplc="1F1CF460">
      <w:start w:val="9"/>
      <w:numFmt w:val="decimal"/>
      <w:lvlText w:val="%1."/>
      <w:lvlJc w:val="left"/>
      <w:pPr>
        <w:ind w:left="4290" w:hanging="393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F63269"/>
    <w:multiLevelType w:val="hybridMultilevel"/>
    <w:tmpl w:val="8E2A6FF0"/>
    <w:lvl w:ilvl="0" w:tplc="7B2CD7AC">
      <w:start w:val="9"/>
      <w:numFmt w:val="decimal"/>
      <w:lvlText w:val="%1."/>
      <w:lvlJc w:val="left"/>
      <w:pPr>
        <w:ind w:left="720" w:hanging="360"/>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A265A9"/>
    <w:multiLevelType w:val="hybridMultilevel"/>
    <w:tmpl w:val="BE7C3600"/>
    <w:lvl w:ilvl="0" w:tplc="956A67AC">
      <w:start w:val="9"/>
      <w:numFmt w:val="decimal"/>
      <w:lvlText w:val="%1."/>
      <w:lvlJc w:val="left"/>
      <w:pPr>
        <w:ind w:left="720" w:hanging="360"/>
      </w:pPr>
      <w:rPr>
        <w:rFonts w:ascii="Sylfaen" w:hAnsi="Sylfaen" w:cs="Times New Roman"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B520D4"/>
    <w:multiLevelType w:val="hybridMultilevel"/>
    <w:tmpl w:val="BBA8A220"/>
    <w:lvl w:ilvl="0" w:tplc="0D2813F4">
      <w:start w:val="9"/>
      <w:numFmt w:val="decimal"/>
      <w:lvlText w:val="%1."/>
      <w:lvlJc w:val="left"/>
      <w:pPr>
        <w:ind w:left="1069" w:hanging="360"/>
      </w:pPr>
      <w:rPr>
        <w:rFonts w:ascii="Sylfaen" w:hAnsi="Sylfaen" w:cs="Times New Roman" w:hint="default"/>
        <w:b w:val="0"/>
        <w:sz w:val="1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B7224C"/>
    <w:multiLevelType w:val="hybridMultilevel"/>
    <w:tmpl w:val="AD2268F0"/>
    <w:lvl w:ilvl="0" w:tplc="FA4CCC92">
      <w:start w:val="9"/>
      <w:numFmt w:val="decimal"/>
      <w:lvlText w:val="%1."/>
      <w:lvlJc w:val="left"/>
      <w:pPr>
        <w:ind w:left="720" w:hanging="360"/>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7A30ED"/>
    <w:multiLevelType w:val="multilevel"/>
    <w:tmpl w:val="561E1F04"/>
    <w:lvl w:ilvl="0">
      <w:start w:val="9"/>
      <w:numFmt w:val="decimal"/>
      <w:lvlText w:val="%1"/>
      <w:lvlJc w:val="left"/>
      <w:pPr>
        <w:ind w:left="360" w:hanging="360"/>
      </w:pPr>
      <w:rPr>
        <w:rFonts w:ascii="Sylfaen" w:hAnsi="Sylfaen" w:hint="default"/>
        <w:sz w:val="18"/>
      </w:rPr>
    </w:lvl>
    <w:lvl w:ilvl="1">
      <w:start w:val="15"/>
      <w:numFmt w:val="decimal"/>
      <w:lvlText w:val="%1.%2"/>
      <w:lvlJc w:val="left"/>
      <w:pPr>
        <w:ind w:left="360" w:hanging="360"/>
      </w:pPr>
      <w:rPr>
        <w:rFonts w:ascii="Sylfaen" w:hAnsi="Sylfaen" w:hint="default"/>
        <w:sz w:val="18"/>
      </w:rPr>
    </w:lvl>
    <w:lvl w:ilvl="2">
      <w:start w:val="1"/>
      <w:numFmt w:val="decimal"/>
      <w:lvlText w:val="%1.%2.%3"/>
      <w:lvlJc w:val="left"/>
      <w:pPr>
        <w:ind w:left="720" w:hanging="720"/>
      </w:pPr>
      <w:rPr>
        <w:rFonts w:ascii="Sylfaen" w:hAnsi="Sylfaen" w:hint="default"/>
        <w:sz w:val="18"/>
      </w:rPr>
    </w:lvl>
    <w:lvl w:ilvl="3">
      <w:start w:val="1"/>
      <w:numFmt w:val="decimal"/>
      <w:lvlText w:val="%1.%2.%3.%4"/>
      <w:lvlJc w:val="left"/>
      <w:pPr>
        <w:ind w:left="720" w:hanging="720"/>
      </w:pPr>
      <w:rPr>
        <w:rFonts w:ascii="Sylfaen" w:hAnsi="Sylfaen" w:hint="default"/>
        <w:sz w:val="18"/>
      </w:rPr>
    </w:lvl>
    <w:lvl w:ilvl="4">
      <w:start w:val="1"/>
      <w:numFmt w:val="decimal"/>
      <w:lvlText w:val="%1.%2.%3.%4.%5"/>
      <w:lvlJc w:val="left"/>
      <w:pPr>
        <w:ind w:left="1080" w:hanging="1080"/>
      </w:pPr>
      <w:rPr>
        <w:rFonts w:ascii="Sylfaen" w:hAnsi="Sylfaen" w:hint="default"/>
        <w:sz w:val="18"/>
      </w:rPr>
    </w:lvl>
    <w:lvl w:ilvl="5">
      <w:start w:val="1"/>
      <w:numFmt w:val="decimal"/>
      <w:lvlText w:val="%1.%2.%3.%4.%5.%6"/>
      <w:lvlJc w:val="left"/>
      <w:pPr>
        <w:ind w:left="1080" w:hanging="1080"/>
      </w:pPr>
      <w:rPr>
        <w:rFonts w:ascii="Sylfaen" w:hAnsi="Sylfaen" w:hint="default"/>
        <w:sz w:val="18"/>
      </w:rPr>
    </w:lvl>
    <w:lvl w:ilvl="6">
      <w:start w:val="1"/>
      <w:numFmt w:val="decimal"/>
      <w:lvlText w:val="%1.%2.%3.%4.%5.%6.%7"/>
      <w:lvlJc w:val="left"/>
      <w:pPr>
        <w:ind w:left="1440" w:hanging="1440"/>
      </w:pPr>
      <w:rPr>
        <w:rFonts w:ascii="Sylfaen" w:hAnsi="Sylfaen" w:hint="default"/>
        <w:sz w:val="18"/>
      </w:rPr>
    </w:lvl>
    <w:lvl w:ilvl="7">
      <w:start w:val="1"/>
      <w:numFmt w:val="decimal"/>
      <w:lvlText w:val="%1.%2.%3.%4.%5.%6.%7.%8"/>
      <w:lvlJc w:val="left"/>
      <w:pPr>
        <w:ind w:left="1440" w:hanging="1440"/>
      </w:pPr>
      <w:rPr>
        <w:rFonts w:ascii="Sylfaen" w:hAnsi="Sylfaen" w:hint="default"/>
        <w:sz w:val="18"/>
      </w:rPr>
    </w:lvl>
    <w:lvl w:ilvl="8">
      <w:start w:val="1"/>
      <w:numFmt w:val="decimal"/>
      <w:lvlText w:val="%1.%2.%3.%4.%5.%6.%7.%8.%9"/>
      <w:lvlJc w:val="left"/>
      <w:pPr>
        <w:ind w:left="1800" w:hanging="1800"/>
      </w:pPr>
      <w:rPr>
        <w:rFonts w:ascii="Sylfaen" w:hAnsi="Sylfaen" w:hint="default"/>
        <w:sz w:val="18"/>
      </w:rPr>
    </w:lvl>
  </w:abstractNum>
  <w:abstractNum w:abstractNumId="34">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3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6EA57028"/>
    <w:multiLevelType w:val="hybridMultilevel"/>
    <w:tmpl w:val="A3FEBC4C"/>
    <w:lvl w:ilvl="0" w:tplc="2FD8D952">
      <w:start w:val="9"/>
      <w:numFmt w:val="decimal"/>
      <w:lvlText w:val="%1."/>
      <w:lvlJc w:val="left"/>
      <w:pPr>
        <w:ind w:left="720" w:hanging="360"/>
      </w:pPr>
      <w:rPr>
        <w:rFonts w:ascii="Sylfaen" w:hAnsi="Sylfae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4B47CC"/>
    <w:multiLevelType w:val="hybridMultilevel"/>
    <w:tmpl w:val="03DC87D8"/>
    <w:lvl w:ilvl="0" w:tplc="9D52DEAC">
      <w:start w:val="9"/>
      <w:numFmt w:val="decimal"/>
      <w:lvlText w:val="%1."/>
      <w:lvlJc w:val="left"/>
      <w:pPr>
        <w:ind w:left="720" w:hanging="360"/>
      </w:pPr>
      <w:rPr>
        <w:rFonts w:ascii="Sylfaen" w:hAnsi="Sylfaen" w:cs="Times New Roman"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25"/>
  </w:num>
  <w:num w:numId="3">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6"/>
  </w:num>
  <w:num w:numId="7">
    <w:abstractNumId w:val="16"/>
  </w:num>
  <w:num w:numId="8">
    <w:abstractNumId w:val="20"/>
  </w:num>
  <w:num w:numId="9">
    <w:abstractNumId w:val="26"/>
  </w:num>
  <w:num w:numId="10">
    <w:abstractNumId w:val="26"/>
    <w:lvlOverride w:ilvl="0">
      <w:startOverride w:val="1"/>
    </w:lvlOverride>
    <w:lvlOverride w:ilvl="1"/>
    <w:lvlOverride w:ilvl="2"/>
    <w:lvlOverride w:ilvl="3"/>
    <w:lvlOverride w:ilvl="4"/>
    <w:lvlOverride w:ilvl="5"/>
    <w:lvlOverride w:ilvl="6"/>
    <w:lvlOverride w:ilvl="7"/>
    <w:lvlOverride w:ilvl="8"/>
  </w:num>
  <w:num w:numId="11">
    <w:abstractNumId w:val="18"/>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9"/>
  </w:num>
  <w:num w:numId="20">
    <w:abstractNumId w:val="22"/>
  </w:num>
  <w:num w:numId="2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1"/>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
  </w:num>
  <w:num w:numId="27">
    <w:abstractNumId w:val="4"/>
  </w:num>
  <w:num w:numId="28">
    <w:abstractNumId w:val="39"/>
  </w:num>
  <w:num w:numId="29">
    <w:abstractNumId w:val="35"/>
  </w:num>
  <w:num w:numId="30">
    <w:abstractNumId w:val="10"/>
  </w:num>
  <w:num w:numId="31">
    <w:abstractNumId w:val="38"/>
  </w:num>
  <w:num w:numId="32">
    <w:abstractNumId w:val="15"/>
  </w:num>
  <w:num w:numId="33">
    <w:abstractNumId w:val="19"/>
  </w:num>
  <w:num w:numId="34">
    <w:abstractNumId w:val="34"/>
  </w:num>
  <w:num w:numId="35">
    <w:abstractNumId w:val="33"/>
  </w:num>
  <w:num w:numId="36">
    <w:abstractNumId w:val="32"/>
  </w:num>
  <w:num w:numId="37">
    <w:abstractNumId w:val="37"/>
  </w:num>
  <w:num w:numId="38">
    <w:abstractNumId w:val="28"/>
  </w:num>
  <w:num w:numId="39">
    <w:abstractNumId w:val="36"/>
  </w:num>
  <w:num w:numId="40">
    <w:abstractNumId w:val="12"/>
  </w:num>
  <w:num w:numId="41">
    <w:abstractNumId w:val="29"/>
  </w:num>
  <w:num w:numId="42">
    <w:abstractNumId w:val="17"/>
  </w:num>
  <w:num w:numId="43">
    <w:abstractNumId w:val="8"/>
  </w:num>
  <w:num w:numId="44">
    <w:abstractNumId w:val="27"/>
  </w:num>
  <w:num w:numId="45">
    <w:abstractNumId w:val="30"/>
  </w:num>
  <w:num w:numId="46">
    <w:abstractNumId w:val="5"/>
  </w:num>
  <w:num w:numId="47">
    <w:abstractNumId w:val="21"/>
  </w:num>
  <w:num w:numId="48">
    <w:abstractNumId w:val="3"/>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627CC"/>
    <w:rsid w:val="00065381"/>
    <w:rsid w:val="00065411"/>
    <w:rsid w:val="000A4DFB"/>
    <w:rsid w:val="00123979"/>
    <w:rsid w:val="0016164F"/>
    <w:rsid w:val="001713C1"/>
    <w:rsid w:val="00172822"/>
    <w:rsid w:val="0018201B"/>
    <w:rsid w:val="001E4C61"/>
    <w:rsid w:val="002B02DB"/>
    <w:rsid w:val="00336955"/>
    <w:rsid w:val="00367B17"/>
    <w:rsid w:val="004240EF"/>
    <w:rsid w:val="004564E8"/>
    <w:rsid w:val="00521ECD"/>
    <w:rsid w:val="005F7428"/>
    <w:rsid w:val="00667711"/>
    <w:rsid w:val="006850DE"/>
    <w:rsid w:val="0069073C"/>
    <w:rsid w:val="006B258B"/>
    <w:rsid w:val="006E5207"/>
    <w:rsid w:val="007978AC"/>
    <w:rsid w:val="00801D47"/>
    <w:rsid w:val="00814300"/>
    <w:rsid w:val="00823F0D"/>
    <w:rsid w:val="00833C6F"/>
    <w:rsid w:val="00A06869"/>
    <w:rsid w:val="00B001A1"/>
    <w:rsid w:val="00B16973"/>
    <w:rsid w:val="00B6266E"/>
    <w:rsid w:val="00B7063D"/>
    <w:rsid w:val="00C85921"/>
    <w:rsid w:val="00CB2E2E"/>
    <w:rsid w:val="00CE5475"/>
    <w:rsid w:val="00D01536"/>
    <w:rsid w:val="00D45C73"/>
    <w:rsid w:val="00E375AE"/>
    <w:rsid w:val="00E66BF7"/>
    <w:rsid w:val="00EC64BC"/>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20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val="x-none"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val="x-none"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lang w:val="x-none" w:eastAsia="x-none"/>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lang w:val="x-none"/>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1">
    <w:name w:val="Char Char Char1"/>
    <w:rsid w:val="006850DE"/>
    <w:rPr>
      <w:rFonts w:ascii="Arial LatArm" w:hAnsi="Arial LatArm"/>
      <w:sz w:val="24"/>
      <w:lang w:eastAsia="ru-RU"/>
    </w:rPr>
  </w:style>
  <w:style w:type="character" w:customStyle="1" w:styleId="CharChar221">
    <w:name w:val="Char Char221"/>
    <w:rsid w:val="006850DE"/>
    <w:rPr>
      <w:rFonts w:ascii="Arial Armenian" w:hAnsi="Arial Armenian"/>
      <w:sz w:val="28"/>
      <w:lang w:val="en-US"/>
    </w:rPr>
  </w:style>
  <w:style w:type="character" w:customStyle="1" w:styleId="CharChar201">
    <w:name w:val="Char Char201"/>
    <w:rsid w:val="006850DE"/>
    <w:rPr>
      <w:rFonts w:ascii="Times LatArm" w:hAnsi="Times LatArm"/>
      <w:b/>
      <w:sz w:val="28"/>
      <w:lang w:val="en-US"/>
    </w:rPr>
  </w:style>
  <w:style w:type="character" w:customStyle="1" w:styleId="CharChar161">
    <w:name w:val="Char Char161"/>
    <w:rsid w:val="006850DE"/>
    <w:rPr>
      <w:rFonts w:ascii="Times Armenian" w:hAnsi="Times Armenian"/>
      <w:b/>
      <w:lang w:val="hy-AM"/>
    </w:rPr>
  </w:style>
  <w:style w:type="character" w:customStyle="1" w:styleId="CharChar151">
    <w:name w:val="Char Char151"/>
    <w:rsid w:val="006850DE"/>
    <w:rPr>
      <w:rFonts w:ascii="Times Armenian" w:hAnsi="Times Armenian"/>
      <w:i/>
      <w:lang w:val="nl-NL"/>
    </w:rPr>
  </w:style>
  <w:style w:type="character" w:customStyle="1" w:styleId="CharChar131">
    <w:name w:val="Char Char131"/>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1"/>
    <w:rsid w:val="006850DE"/>
    <w:rPr>
      <w:rFonts w:ascii="Arial Armenian" w:hAnsi="Arial Armenian"/>
      <w:sz w:val="28"/>
      <w:lang w:val="en-US" w:eastAsia="ru-RU" w:bidi="ar-SA"/>
    </w:rPr>
  </w:style>
  <w:style w:type="character" w:customStyle="1" w:styleId="CharChar211">
    <w:name w:val="Char Char21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val="x-none" w:eastAsia="ru-RU"/>
    </w:rPr>
  </w:style>
  <w:style w:type="character" w:customStyle="1" w:styleId="CharChar251">
    <w:name w:val="Char Char251"/>
    <w:rsid w:val="006850DE"/>
    <w:rPr>
      <w:rFonts w:ascii="Arial Armenian" w:hAnsi="Arial Armenian"/>
      <w:sz w:val="28"/>
      <w:lang w:val="en-US" w:eastAsia="ru-RU" w:bidi="ar-SA"/>
    </w:rPr>
  </w:style>
  <w:style w:type="character" w:customStyle="1" w:styleId="CharChar241">
    <w:name w:val="Char Char241"/>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1">
    <w:name w:val="Char Char Char Char11"/>
    <w:aliases w:val=" Char Char Char Char Char Char"/>
    <w:rsid w:val="006850DE"/>
    <w:rPr>
      <w:rFonts w:ascii="Arial LatArm" w:hAnsi="Arial LatArm"/>
      <w:sz w:val="24"/>
      <w:lang w:val="en-US" w:eastAsia="ru-RU" w:bidi="ar-SA"/>
    </w:rPr>
  </w:style>
  <w:style w:type="paragraph" w:customStyle="1" w:styleId="Char3CharCharChar1">
    <w:name w:val="Char3 Char Char Char1"/>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20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E5207"/>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nhideWhenUsed/>
    <w:qFormat/>
    <w:rsid w:val="006E5207"/>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6E5207"/>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nhideWhenUsed/>
    <w:qFormat/>
    <w:rsid w:val="006E5207"/>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6E5207"/>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nhideWhenUsed/>
    <w:qFormat/>
    <w:rsid w:val="006E5207"/>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nhideWhenUsed/>
    <w:qFormat/>
    <w:rsid w:val="006E5207"/>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nhideWhenUsed/>
    <w:qFormat/>
    <w:rsid w:val="006E5207"/>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nhideWhenUsed/>
    <w:qFormat/>
    <w:rsid w:val="006E5207"/>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5207"/>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6E5207"/>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6E520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6E5207"/>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6E5207"/>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6E5207"/>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6E520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6E520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6E5207"/>
    <w:rPr>
      <w:rFonts w:ascii="Times Armenian" w:eastAsia="Times New Roman" w:hAnsi="Times Armenian" w:cs="Times New Roman"/>
      <w:b/>
      <w:color w:val="000000"/>
      <w:szCs w:val="20"/>
      <w:lang w:val="pt-BR" w:eastAsia="ru-RU"/>
    </w:rPr>
  </w:style>
  <w:style w:type="character" w:styleId="Hyperlink">
    <w:name w:val="Hyperlink"/>
    <w:unhideWhenUsed/>
    <w:rsid w:val="006E5207"/>
    <w:rPr>
      <w:color w:val="0000FF"/>
      <w:u w:val="single"/>
    </w:rPr>
  </w:style>
  <w:style w:type="character" w:styleId="FollowedHyperlink">
    <w:name w:val="FollowedHyperlink"/>
    <w:unhideWhenUsed/>
    <w:rsid w:val="006E5207"/>
    <w:rPr>
      <w:color w:val="800080"/>
      <w:u w:val="single"/>
    </w:rPr>
  </w:style>
  <w:style w:type="paragraph" w:styleId="NormalWeb">
    <w:name w:val="Normal (Web)"/>
    <w:basedOn w:val="Normal"/>
    <w:uiPriority w:val="99"/>
    <w:unhideWhenUsed/>
    <w:rsid w:val="006E5207"/>
    <w:pPr>
      <w:spacing w:before="100" w:beforeAutospacing="1" w:after="100" w:afterAutospacing="1"/>
    </w:pPr>
  </w:style>
  <w:style w:type="paragraph" w:styleId="Index1">
    <w:name w:val="index 1"/>
    <w:basedOn w:val="Normal"/>
    <w:next w:val="Normal"/>
    <w:autoRedefine/>
    <w:semiHidden/>
    <w:unhideWhenUsed/>
    <w:rsid w:val="006E5207"/>
    <w:pPr>
      <w:ind w:left="240" w:hanging="240"/>
    </w:pPr>
  </w:style>
  <w:style w:type="paragraph" w:styleId="FootnoteText">
    <w:name w:val="footnote text"/>
    <w:basedOn w:val="Normal"/>
    <w:link w:val="FootnoteTextChar"/>
    <w:unhideWhenUsed/>
    <w:rsid w:val="006E5207"/>
    <w:rPr>
      <w:rFonts w:ascii="Times Armenian" w:hAnsi="Times Armenian"/>
      <w:sz w:val="20"/>
      <w:szCs w:val="20"/>
      <w:lang w:val="x-none" w:eastAsia="ru-RU"/>
    </w:rPr>
  </w:style>
  <w:style w:type="character" w:customStyle="1" w:styleId="FootnoteTextChar">
    <w:name w:val="Footnote Text Char"/>
    <w:basedOn w:val="DefaultParagraphFont"/>
    <w:link w:val="FootnoteText"/>
    <w:rsid w:val="006E5207"/>
    <w:rPr>
      <w:rFonts w:ascii="Times Armenian" w:eastAsia="Times New Roman" w:hAnsi="Times Armenian" w:cs="Times New Roman"/>
      <w:sz w:val="20"/>
      <w:szCs w:val="20"/>
      <w:lang w:val="x-none" w:eastAsia="ru-RU"/>
    </w:rPr>
  </w:style>
  <w:style w:type="paragraph" w:styleId="CommentText">
    <w:name w:val="annotation text"/>
    <w:basedOn w:val="Normal"/>
    <w:link w:val="CommentTextChar"/>
    <w:semiHidden/>
    <w:unhideWhenUsed/>
    <w:rsid w:val="006E5207"/>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6E5207"/>
    <w:rPr>
      <w:rFonts w:ascii="Times Armenian" w:eastAsia="Times New Roman" w:hAnsi="Times Armenian" w:cs="Times New Roman"/>
      <w:sz w:val="20"/>
      <w:szCs w:val="20"/>
      <w:lang w:val="en-US" w:eastAsia="ru-RU"/>
    </w:rPr>
  </w:style>
  <w:style w:type="paragraph" w:styleId="Header">
    <w:name w:val="header"/>
    <w:basedOn w:val="Normal"/>
    <w:link w:val="HeaderChar"/>
    <w:unhideWhenUsed/>
    <w:rsid w:val="006E5207"/>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6E5207"/>
    <w:rPr>
      <w:rFonts w:ascii="Times New Roman" w:eastAsia="Times New Roman" w:hAnsi="Times New Roman" w:cs="Times New Roman"/>
      <w:sz w:val="20"/>
      <w:szCs w:val="20"/>
      <w:lang w:val="en-AU" w:eastAsia="ru-RU"/>
    </w:rPr>
  </w:style>
  <w:style w:type="paragraph" w:styleId="Footer">
    <w:name w:val="footer"/>
    <w:basedOn w:val="Normal"/>
    <w:link w:val="FooterChar"/>
    <w:uiPriority w:val="99"/>
    <w:unhideWhenUsed/>
    <w:rsid w:val="006E5207"/>
    <w:pPr>
      <w:tabs>
        <w:tab w:val="center" w:pos="4320"/>
        <w:tab w:val="right" w:pos="8640"/>
      </w:tabs>
    </w:pPr>
    <w:rPr>
      <w:sz w:val="20"/>
      <w:szCs w:val="20"/>
    </w:rPr>
  </w:style>
  <w:style w:type="character" w:customStyle="1" w:styleId="FooterChar">
    <w:name w:val="Footer Char"/>
    <w:basedOn w:val="DefaultParagraphFont"/>
    <w:link w:val="Footer"/>
    <w:uiPriority w:val="99"/>
    <w:rsid w:val="006E5207"/>
    <w:rPr>
      <w:rFonts w:ascii="Times New Roman" w:eastAsia="Times New Roman" w:hAnsi="Times New Roman" w:cs="Times New Roman"/>
      <w:sz w:val="20"/>
      <w:szCs w:val="20"/>
      <w:lang w:val="en-US"/>
    </w:rPr>
  </w:style>
  <w:style w:type="paragraph" w:styleId="IndexHeading">
    <w:name w:val="index heading"/>
    <w:basedOn w:val="Normal"/>
    <w:next w:val="Index1"/>
    <w:semiHidden/>
    <w:unhideWhenUsed/>
    <w:rsid w:val="006E5207"/>
    <w:rPr>
      <w:sz w:val="20"/>
      <w:szCs w:val="20"/>
      <w:lang w:val="en-AU" w:eastAsia="ru-RU"/>
    </w:rPr>
  </w:style>
  <w:style w:type="paragraph" w:styleId="EndnoteText">
    <w:name w:val="endnote text"/>
    <w:basedOn w:val="Normal"/>
    <w:link w:val="EndnoteTextChar"/>
    <w:semiHidden/>
    <w:unhideWhenUsed/>
    <w:rsid w:val="006E5207"/>
    <w:rPr>
      <w:rFonts w:ascii="Times Armenian" w:hAnsi="Times Armenian"/>
      <w:sz w:val="20"/>
      <w:szCs w:val="20"/>
      <w:lang w:eastAsia="ru-RU"/>
    </w:rPr>
  </w:style>
  <w:style w:type="character" w:customStyle="1" w:styleId="EndnoteTextChar">
    <w:name w:val="Endnote Text Char"/>
    <w:basedOn w:val="DefaultParagraphFont"/>
    <w:link w:val="EndnoteText"/>
    <w:uiPriority w:val="99"/>
    <w:semiHidden/>
    <w:rsid w:val="006E5207"/>
    <w:rPr>
      <w:rFonts w:ascii="Times Armenian" w:eastAsia="Times New Roman" w:hAnsi="Times Armenian" w:cs="Times New Roman"/>
      <w:sz w:val="20"/>
      <w:szCs w:val="20"/>
      <w:lang w:val="en-US" w:eastAsia="ru-RU"/>
    </w:rPr>
  </w:style>
  <w:style w:type="paragraph" w:styleId="Title">
    <w:name w:val="Title"/>
    <w:basedOn w:val="Normal"/>
    <w:link w:val="TitleChar"/>
    <w:qFormat/>
    <w:rsid w:val="006E5207"/>
    <w:pPr>
      <w:jc w:val="center"/>
    </w:pPr>
    <w:rPr>
      <w:rFonts w:ascii="Arial Armenian" w:hAnsi="Arial Armenian"/>
      <w:szCs w:val="20"/>
    </w:rPr>
  </w:style>
  <w:style w:type="character" w:customStyle="1" w:styleId="TitleChar">
    <w:name w:val="Title Char"/>
    <w:basedOn w:val="DefaultParagraphFont"/>
    <w:link w:val="Title"/>
    <w:rsid w:val="006E5207"/>
    <w:rPr>
      <w:rFonts w:ascii="Arial Armenian" w:eastAsia="Times New Roman" w:hAnsi="Arial Armenian" w:cs="Times New Roman"/>
      <w:sz w:val="24"/>
      <w:szCs w:val="20"/>
      <w:lang w:val="en-US"/>
    </w:rPr>
  </w:style>
  <w:style w:type="paragraph" w:styleId="BodyText">
    <w:name w:val="Body Text"/>
    <w:basedOn w:val="Normal"/>
    <w:link w:val="BodyTextChar"/>
    <w:unhideWhenUsed/>
    <w:rsid w:val="006E5207"/>
    <w:pPr>
      <w:spacing w:after="120"/>
    </w:pPr>
  </w:style>
  <w:style w:type="character" w:customStyle="1" w:styleId="BodyTextChar">
    <w:name w:val="Body Text Char"/>
    <w:basedOn w:val="DefaultParagraphFont"/>
    <w:link w:val="BodyText"/>
    <w:rsid w:val="006E5207"/>
    <w:rPr>
      <w:rFonts w:ascii="Times New Roman" w:eastAsia="Times New Roman" w:hAnsi="Times New Roman" w:cs="Times New Roman"/>
      <w:sz w:val="24"/>
      <w:szCs w:val="24"/>
      <w:lang w:val="en-US"/>
    </w:rPr>
  </w:style>
  <w:style w:type="character" w:customStyle="1" w:styleId="BodyTextIndentChar">
    <w:name w:val="Body Text Indent Char"/>
    <w:aliases w:val="Char Char2, Char Char, Char Char Char Char Char,Char Char Char Char Char"/>
    <w:basedOn w:val="DefaultParagraphFont"/>
    <w:link w:val="BodyTextIndent"/>
    <w:locked/>
    <w:rsid w:val="006E5207"/>
    <w:rPr>
      <w:rFonts w:ascii="Arial LatArm" w:hAnsi="Arial LatArm"/>
      <w:i/>
      <w:lang w:val="en-AU"/>
    </w:rPr>
  </w:style>
  <w:style w:type="paragraph" w:styleId="BodyTextIndent">
    <w:name w:val="Body Text Indent"/>
    <w:aliases w:val="Char, Char, Char Char Char Char,Char Char Char Char"/>
    <w:basedOn w:val="Normal"/>
    <w:link w:val="BodyTextIndentChar"/>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aliases w:val="Char Знак1,Char Char Char Char Знак1"/>
    <w:basedOn w:val="DefaultParagraphFont"/>
    <w:semiHidden/>
    <w:rsid w:val="006E5207"/>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6E520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6E5207"/>
    <w:rPr>
      <w:rFonts w:ascii="Arial LatArm" w:eastAsia="Times New Roman" w:hAnsi="Arial LatArm" w:cs="Times New Roman"/>
      <w:sz w:val="20"/>
      <w:szCs w:val="20"/>
      <w:lang w:val="en-US"/>
    </w:rPr>
  </w:style>
  <w:style w:type="paragraph" w:styleId="BodyText3">
    <w:name w:val="Body Text 3"/>
    <w:basedOn w:val="Normal"/>
    <w:link w:val="BodyText3Char"/>
    <w:unhideWhenUsed/>
    <w:rsid w:val="006E5207"/>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6E5207"/>
    <w:rPr>
      <w:rFonts w:ascii="Arial LatArm" w:eastAsia="Times New Roman" w:hAnsi="Arial LatArm" w:cs="Times New Roman"/>
      <w:sz w:val="20"/>
      <w:szCs w:val="20"/>
      <w:lang w:val="en-US" w:eastAsia="ru-RU"/>
    </w:rPr>
  </w:style>
  <w:style w:type="paragraph" w:styleId="BodyTextIndent2">
    <w:name w:val="Body Text Indent 2"/>
    <w:basedOn w:val="Normal"/>
    <w:link w:val="BodyTextIndent2Char"/>
    <w:unhideWhenUsed/>
    <w:rsid w:val="006E5207"/>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6E5207"/>
    <w:rPr>
      <w:rFonts w:ascii="Baltica" w:eastAsia="Times New Roman" w:hAnsi="Baltica" w:cs="Times New Roman"/>
      <w:sz w:val="20"/>
      <w:szCs w:val="20"/>
      <w:lang w:val="af-ZA"/>
    </w:rPr>
  </w:style>
  <w:style w:type="paragraph" w:styleId="BodyTextIndent3">
    <w:name w:val="Body Text Indent 3"/>
    <w:basedOn w:val="Normal"/>
    <w:link w:val="BodyTextIndent3Char"/>
    <w:unhideWhenUsed/>
    <w:rsid w:val="006E520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6E5207"/>
    <w:rPr>
      <w:rFonts w:ascii="Times Armenian" w:eastAsia="Times New Roman" w:hAnsi="Times Armenian" w:cs="Times New Roman"/>
      <w:sz w:val="20"/>
      <w:szCs w:val="20"/>
      <w:lang w:val="en-US"/>
    </w:rPr>
  </w:style>
  <w:style w:type="paragraph" w:styleId="BlockText">
    <w:name w:val="Block Text"/>
    <w:basedOn w:val="Normal"/>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DocumentMap">
    <w:name w:val="Document Map"/>
    <w:basedOn w:val="Normal"/>
    <w:link w:val="DocumentMapChar"/>
    <w:semiHidden/>
    <w:unhideWhenUsed/>
    <w:rsid w:val="006E5207"/>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uiPriority w:val="99"/>
    <w:semiHidden/>
    <w:rsid w:val="006E5207"/>
    <w:rPr>
      <w:rFonts w:ascii="Tahoma" w:eastAsia="Times New Roman" w:hAnsi="Tahoma" w:cs="Tahoma"/>
      <w:sz w:val="20"/>
      <w:szCs w:val="20"/>
      <w:shd w:val="clear" w:color="auto" w:fill="000080"/>
      <w:lang w:val="en-US" w:eastAsia="ru-RU"/>
    </w:rPr>
  </w:style>
  <w:style w:type="paragraph" w:styleId="CommentSubject">
    <w:name w:val="annotation subject"/>
    <w:basedOn w:val="CommentText"/>
    <w:next w:val="CommentText"/>
    <w:link w:val="CommentSubjectChar"/>
    <w:semiHidden/>
    <w:unhideWhenUsed/>
    <w:rsid w:val="006E5207"/>
    <w:rPr>
      <w:b/>
      <w:bCs/>
    </w:rPr>
  </w:style>
  <w:style w:type="character" w:customStyle="1" w:styleId="CommentSubjectChar">
    <w:name w:val="Comment Subject Char"/>
    <w:basedOn w:val="CommentTextChar"/>
    <w:link w:val="CommentSubject"/>
    <w:uiPriority w:val="99"/>
    <w:semiHidden/>
    <w:rsid w:val="006E5207"/>
    <w:rPr>
      <w:rFonts w:ascii="Times Armenian" w:eastAsia="Times New Roman" w:hAnsi="Times Armenian" w:cs="Times New Roman"/>
      <w:b/>
      <w:bCs/>
      <w:sz w:val="20"/>
      <w:szCs w:val="20"/>
      <w:lang w:val="en-US" w:eastAsia="ru-RU"/>
    </w:rPr>
  </w:style>
  <w:style w:type="paragraph" w:styleId="BalloonText">
    <w:name w:val="Balloon Text"/>
    <w:basedOn w:val="Normal"/>
    <w:link w:val="BalloonTextChar"/>
    <w:uiPriority w:val="99"/>
    <w:unhideWhenUsed/>
    <w:rsid w:val="006E5207"/>
    <w:rPr>
      <w:rFonts w:ascii="Tahoma" w:hAnsi="Tahoma"/>
      <w:sz w:val="16"/>
      <w:szCs w:val="16"/>
      <w:lang w:val="x-none" w:eastAsia="x-none"/>
    </w:rPr>
  </w:style>
  <w:style w:type="character" w:customStyle="1" w:styleId="BalloonTextChar">
    <w:name w:val="Balloon Text Char"/>
    <w:basedOn w:val="DefaultParagraphFont"/>
    <w:link w:val="BalloonText"/>
    <w:uiPriority w:val="99"/>
    <w:rsid w:val="006E5207"/>
    <w:rPr>
      <w:rFonts w:ascii="Tahoma" w:eastAsia="Times New Roman" w:hAnsi="Tahoma" w:cs="Times New Roman"/>
      <w:sz w:val="16"/>
      <w:szCs w:val="16"/>
      <w:lang w:val="x-none" w:eastAsia="x-none"/>
    </w:rPr>
  </w:style>
  <w:style w:type="paragraph" w:styleId="Revision">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ListParagraphChar">
    <w:name w:val="List Paragraph Char"/>
    <w:link w:val="ListParagraph"/>
    <w:uiPriority w:val="34"/>
    <w:locked/>
    <w:rsid w:val="006E5207"/>
    <w:rPr>
      <w:rFonts w:ascii="Times Armenian" w:hAnsi="Times Armenian"/>
      <w:sz w:val="24"/>
      <w:szCs w:val="24"/>
      <w:lang w:val="x-none"/>
    </w:rPr>
  </w:style>
  <w:style w:type="paragraph" w:styleId="ListParagraph">
    <w:name w:val="List Paragraph"/>
    <w:basedOn w:val="Normal"/>
    <w:link w:val="ListParagraphChar"/>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Normal"/>
    <w:rsid w:val="006E5207"/>
    <w:pPr>
      <w:spacing w:after="160" w:line="240" w:lineRule="exact"/>
    </w:pPr>
    <w:rPr>
      <w:rFonts w:ascii="Arial" w:hAnsi="Arial" w:cs="Arial"/>
      <w:sz w:val="20"/>
      <w:szCs w:val="20"/>
    </w:rPr>
  </w:style>
  <w:style w:type="paragraph" w:customStyle="1" w:styleId="norm">
    <w:name w:val="norm"/>
    <w:basedOn w:val="Normal"/>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Normal"/>
    <w:rsid w:val="006E5207"/>
    <w:pPr>
      <w:spacing w:after="160" w:line="240" w:lineRule="exact"/>
    </w:pPr>
    <w:rPr>
      <w:rFonts w:ascii="Verdana" w:hAnsi="Verdana"/>
      <w:sz w:val="20"/>
      <w:szCs w:val="20"/>
    </w:rPr>
  </w:style>
  <w:style w:type="paragraph" w:customStyle="1" w:styleId="Style2">
    <w:name w:val="Style2"/>
    <w:basedOn w:val="Normal"/>
    <w:rsid w:val="006E5207"/>
    <w:pPr>
      <w:jc w:val="center"/>
    </w:pPr>
    <w:rPr>
      <w:rFonts w:ascii="Arial Armenian" w:hAnsi="Arial Armenian"/>
      <w:w w:val="90"/>
      <w:sz w:val="22"/>
      <w:szCs w:val="20"/>
      <w:lang w:eastAsia="ru-RU"/>
    </w:rPr>
  </w:style>
  <w:style w:type="paragraph" w:customStyle="1" w:styleId="BodyTextIndent22">
    <w:name w:val="Body Text Indent 2+2"/>
    <w:basedOn w:val="Normal"/>
    <w:next w:val="Normal"/>
    <w:rsid w:val="006E5207"/>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6E5207"/>
    <w:pPr>
      <w:widowControl w:val="0"/>
      <w:bidi/>
      <w:adjustRightInd w:val="0"/>
      <w:spacing w:after="160" w:line="240" w:lineRule="exact"/>
    </w:pPr>
    <w:rPr>
      <w:sz w:val="20"/>
      <w:szCs w:val="20"/>
      <w:lang w:val="en-GB" w:eastAsia="ru-RU" w:bidi="he-IL"/>
    </w:rPr>
  </w:style>
  <w:style w:type="paragraph" w:customStyle="1" w:styleId="xl63">
    <w:name w:val="xl63"/>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6E5207"/>
    <w:pPr>
      <w:spacing w:before="100" w:beforeAutospacing="1" w:after="100" w:afterAutospacing="1"/>
    </w:pPr>
    <w:rPr>
      <w:rFonts w:eastAsia="Arial Unicode MS"/>
      <w:sz w:val="16"/>
      <w:szCs w:val="16"/>
    </w:rPr>
  </w:style>
  <w:style w:type="paragraph" w:customStyle="1" w:styleId="font13">
    <w:name w:val="font13"/>
    <w:basedOn w:val="Normal"/>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
    <w:name w:val="Указатель 11"/>
    <w:basedOn w:val="Normal"/>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0">
    <w:name w:val="Указатель1"/>
    <w:basedOn w:val="Normal"/>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rsid w:val="006E5207"/>
    <w:pPr>
      <w:spacing w:after="160" w:line="240" w:lineRule="exact"/>
      <w:jc w:val="both"/>
    </w:pPr>
    <w:rPr>
      <w:rFonts w:ascii="Arial" w:hAnsi="Arial" w:cs="Arial"/>
      <w:b/>
      <w:sz w:val="20"/>
      <w:szCs w:val="20"/>
      <w:lang w:val="en-GB"/>
    </w:rPr>
  </w:style>
  <w:style w:type="character" w:styleId="FootnoteReference">
    <w:name w:val="footnote reference"/>
    <w:semiHidden/>
    <w:unhideWhenUsed/>
    <w:rsid w:val="006E5207"/>
    <w:rPr>
      <w:vertAlign w:val="superscript"/>
    </w:rPr>
  </w:style>
  <w:style w:type="character" w:styleId="CommentReference">
    <w:name w:val="annotation reference"/>
    <w:semiHidden/>
    <w:unhideWhenUsed/>
    <w:rsid w:val="006E5207"/>
    <w:rPr>
      <w:sz w:val="16"/>
      <w:szCs w:val="16"/>
    </w:rPr>
  </w:style>
  <w:style w:type="character" w:styleId="EndnoteReference">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TableGrid">
    <w:name w:val="Table Grid"/>
    <w:basedOn w:val="TableNormal"/>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6E5207"/>
    <w:rPr>
      <w:b/>
      <w:bCs/>
    </w:rPr>
  </w:style>
  <w:style w:type="numbering" w:customStyle="1" w:styleId="12">
    <w:name w:val="Нет списка1"/>
    <w:next w:val="NoList"/>
    <w:uiPriority w:val="99"/>
    <w:semiHidden/>
    <w:rsid w:val="006850DE"/>
  </w:style>
  <w:style w:type="character" w:styleId="PageNumber">
    <w:name w:val="page number"/>
    <w:basedOn w:val="DefaultParagraphFont"/>
    <w:rsid w:val="006850DE"/>
  </w:style>
  <w:style w:type="character" w:customStyle="1" w:styleId="CharCharChar1">
    <w:name w:val="Char Char Char1"/>
    <w:rsid w:val="006850DE"/>
    <w:rPr>
      <w:rFonts w:ascii="Arial LatArm" w:hAnsi="Arial LatArm"/>
      <w:sz w:val="24"/>
      <w:lang w:eastAsia="ru-RU"/>
    </w:rPr>
  </w:style>
  <w:style w:type="character" w:customStyle="1" w:styleId="CharChar221">
    <w:name w:val="Char Char221"/>
    <w:rsid w:val="006850DE"/>
    <w:rPr>
      <w:rFonts w:ascii="Arial Armenian" w:hAnsi="Arial Armenian"/>
      <w:sz w:val="28"/>
      <w:lang w:val="en-US"/>
    </w:rPr>
  </w:style>
  <w:style w:type="character" w:customStyle="1" w:styleId="CharChar201">
    <w:name w:val="Char Char201"/>
    <w:rsid w:val="006850DE"/>
    <w:rPr>
      <w:rFonts w:ascii="Times LatArm" w:hAnsi="Times LatArm"/>
      <w:b/>
      <w:sz w:val="28"/>
      <w:lang w:val="en-US"/>
    </w:rPr>
  </w:style>
  <w:style w:type="character" w:customStyle="1" w:styleId="CharChar161">
    <w:name w:val="Char Char161"/>
    <w:rsid w:val="006850DE"/>
    <w:rPr>
      <w:rFonts w:ascii="Times Armenian" w:hAnsi="Times Armenian"/>
      <w:b/>
      <w:lang w:val="hy-AM"/>
    </w:rPr>
  </w:style>
  <w:style w:type="character" w:customStyle="1" w:styleId="CharChar151">
    <w:name w:val="Char Char151"/>
    <w:rsid w:val="006850DE"/>
    <w:rPr>
      <w:rFonts w:ascii="Times Armenian" w:hAnsi="Times Armenian"/>
      <w:i/>
      <w:lang w:val="nl-NL"/>
    </w:rPr>
  </w:style>
  <w:style w:type="character" w:customStyle="1" w:styleId="CharChar131">
    <w:name w:val="Char Char131"/>
    <w:rsid w:val="006850DE"/>
    <w:rPr>
      <w:rFonts w:ascii="Arial Armenian" w:hAnsi="Arial Armenian"/>
      <w:lang w:val="en-US"/>
    </w:rPr>
  </w:style>
  <w:style w:type="paragraph" w:customStyle="1" w:styleId="13">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4">
    <w:name w:val="Сетка таблицы1"/>
    <w:basedOn w:val="TableNormal"/>
    <w:next w:val="TableGrid"/>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1"/>
    <w:rsid w:val="006850DE"/>
    <w:rPr>
      <w:rFonts w:ascii="Arial Armenian" w:hAnsi="Arial Armenian"/>
      <w:sz w:val="28"/>
      <w:lang w:val="en-US" w:eastAsia="ru-RU" w:bidi="ar-SA"/>
    </w:rPr>
  </w:style>
  <w:style w:type="character" w:customStyle="1" w:styleId="CharChar211">
    <w:name w:val="Char Char211"/>
    <w:rsid w:val="006850DE"/>
    <w:rPr>
      <w:rFonts w:ascii="Arial LatArm" w:hAnsi="Arial LatArm"/>
      <w:b/>
      <w:color w:val="0000FF"/>
      <w:lang w:val="en-US" w:eastAsia="ru-RU" w:bidi="ar-SA"/>
    </w:rPr>
  </w:style>
  <w:style w:type="paragraph" w:customStyle="1" w:styleId="15">
    <w:name w:val="Абзац списка1"/>
    <w:basedOn w:val="Normal"/>
    <w:uiPriority w:val="34"/>
    <w:qFormat/>
    <w:rsid w:val="006850DE"/>
    <w:pPr>
      <w:ind w:left="720"/>
    </w:pPr>
    <w:rPr>
      <w:rFonts w:ascii="Times Armenian" w:hAnsi="Times Armenian"/>
      <w:lang w:val="x-none" w:eastAsia="ru-RU"/>
    </w:rPr>
  </w:style>
  <w:style w:type="character" w:customStyle="1" w:styleId="CharChar251">
    <w:name w:val="Char Char251"/>
    <w:rsid w:val="006850DE"/>
    <w:rPr>
      <w:rFonts w:ascii="Arial Armenian" w:hAnsi="Arial Armenian"/>
      <w:sz w:val="28"/>
      <w:lang w:val="en-US" w:eastAsia="ru-RU" w:bidi="ar-SA"/>
    </w:rPr>
  </w:style>
  <w:style w:type="character" w:customStyle="1" w:styleId="CharChar241">
    <w:name w:val="Char Char241"/>
    <w:rsid w:val="006850DE"/>
    <w:rPr>
      <w:rFonts w:ascii="Arial LatArm" w:hAnsi="Arial LatArm"/>
      <w:b/>
      <w:color w:val="0000FF"/>
      <w:lang w:val="en-US" w:eastAsia="ru-RU" w:bidi="ar-SA"/>
    </w:rPr>
  </w:style>
  <w:style w:type="paragraph" w:customStyle="1" w:styleId="120">
    <w:name w:val="Указатель 12"/>
    <w:basedOn w:val="Normal"/>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
    <w:name w:val="Указатель2"/>
    <w:basedOn w:val="Normal"/>
    <w:rsid w:val="006850DE"/>
    <w:pPr>
      <w:suppressAutoHyphens/>
      <w:spacing w:line="100" w:lineRule="atLeast"/>
    </w:pPr>
    <w:rPr>
      <w:kern w:val="1"/>
      <w:sz w:val="20"/>
      <w:szCs w:val="20"/>
      <w:lang w:val="en-AU" w:eastAsia="ar-SA"/>
    </w:rPr>
  </w:style>
  <w:style w:type="character" w:customStyle="1" w:styleId="CharCharCharChar11">
    <w:name w:val="Char Char Char Char11"/>
    <w:aliases w:val=" Char Char Char Char Char Char"/>
    <w:rsid w:val="006850DE"/>
    <w:rPr>
      <w:rFonts w:ascii="Arial LatArm" w:hAnsi="Arial LatArm"/>
      <w:sz w:val="24"/>
      <w:lang w:val="en-US" w:eastAsia="ru-RU" w:bidi="ar-SA"/>
    </w:rPr>
  </w:style>
  <w:style w:type="paragraph" w:customStyle="1" w:styleId="Char3CharCharChar1">
    <w:name w:val="Char3 Char Char Char1"/>
    <w:basedOn w:val="Normal"/>
    <w:next w:val="Normal"/>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DefaultParagraphFont"/>
    <w:rsid w:val="006850DE"/>
  </w:style>
  <w:style w:type="character" w:customStyle="1" w:styleId="apple-style-span">
    <w:name w:val="apple-style-span"/>
    <w:rsid w:val="006850DE"/>
    <w:rPr>
      <w:rFonts w:cs="Times New Roman"/>
    </w:rPr>
  </w:style>
  <w:style w:type="paragraph" w:customStyle="1" w:styleId="Normal1">
    <w:name w:val="Normal+1"/>
    <w:basedOn w:val="Normal"/>
    <w:next w:val="Normal"/>
    <w:uiPriority w:val="99"/>
    <w:rsid w:val="006850DE"/>
    <w:pPr>
      <w:autoSpaceDE w:val="0"/>
      <w:autoSpaceDN w:val="0"/>
      <w:adjustRightInd w:val="0"/>
    </w:pPr>
    <w:rPr>
      <w:rFonts w:ascii="GHEA Mariam" w:hAnsi="GHEA Mariam" w:cs="GHEA Mariam"/>
    </w:rPr>
  </w:style>
  <w:style w:type="character" w:customStyle="1" w:styleId="16">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Normal"/>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Normal"/>
    <w:rsid w:val="006850DE"/>
    <w:pPr>
      <w:spacing w:before="100" w:beforeAutospacing="1" w:after="100" w:afterAutospacing="1"/>
    </w:pPr>
  </w:style>
  <w:style w:type="paragraph" w:customStyle="1" w:styleId="msonormalcxspmiddlecxspmiddle">
    <w:name w:val="msonormalcxspmiddlecxspmiddle"/>
    <w:basedOn w:val="Normal"/>
    <w:rsid w:val="006850DE"/>
    <w:pPr>
      <w:spacing w:before="100" w:beforeAutospacing="1" w:after="100" w:afterAutospacing="1"/>
    </w:pPr>
  </w:style>
  <w:style w:type="paragraph" w:customStyle="1" w:styleId="msonormalcxspmiddlecxsplast">
    <w:name w:val="msonormalcxspmiddlecxsplast"/>
    <w:basedOn w:val="Normal"/>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hchyan@schools.a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58</Pages>
  <Words>21946</Words>
  <Characters>125093</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9</cp:revision>
  <cp:lastPrinted>2019-11-26T05:48:00Z</cp:lastPrinted>
  <dcterms:created xsi:type="dcterms:W3CDTF">2019-11-05T16:22:00Z</dcterms:created>
  <dcterms:modified xsi:type="dcterms:W3CDTF">2019-11-28T08:57:00Z</dcterms:modified>
</cp:coreProperties>
</file>